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0651E" w14:textId="77777777" w:rsidR="00706365" w:rsidRPr="00564DA8" w:rsidRDefault="00706365" w:rsidP="00CE5775">
      <w:pPr>
        <w:suppressAutoHyphens w:val="0"/>
        <w:spacing w:after="160" w:line="259" w:lineRule="auto"/>
        <w:jc w:val="center"/>
        <w:rPr>
          <w:rFonts w:ascii="Arial" w:hAnsi="Arial" w:cs="Arial"/>
          <w:b/>
          <w:sz w:val="22"/>
        </w:rPr>
      </w:pPr>
    </w:p>
    <w:p w14:paraId="499028F6" w14:textId="77777777" w:rsidR="00706365" w:rsidRPr="00564DA8" w:rsidRDefault="00706365" w:rsidP="00CE5775">
      <w:pPr>
        <w:suppressAutoHyphens w:val="0"/>
        <w:spacing w:after="160" w:line="259" w:lineRule="auto"/>
        <w:jc w:val="center"/>
        <w:rPr>
          <w:rFonts w:ascii="Arial" w:hAnsi="Arial" w:cs="Arial"/>
          <w:b/>
          <w:sz w:val="22"/>
        </w:rPr>
      </w:pPr>
    </w:p>
    <w:p w14:paraId="5667EBEB" w14:textId="2BA3E4E0"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 xml:space="preserve">CalSAWS </w:t>
      </w:r>
      <w:r w:rsidR="00706365" w:rsidRPr="00564DA8">
        <w:rPr>
          <w:rFonts w:ascii="Arial" w:hAnsi="Arial" w:cs="Arial"/>
          <w:b/>
          <w:sz w:val="22"/>
        </w:rPr>
        <w:t>QUALITY ASSURANCE AGREEMENT</w:t>
      </w:r>
    </w:p>
    <w:p w14:paraId="0649CEE8"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BETWEEN</w:t>
      </w:r>
    </w:p>
    <w:p w14:paraId="283D0494"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CalSAWS CONSORTIUM</w:t>
      </w:r>
    </w:p>
    <w:p w14:paraId="4756D6EA"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AND</w:t>
      </w:r>
    </w:p>
    <w:p w14:paraId="629711D4" w14:textId="77777777" w:rsidR="00CE5775" w:rsidRPr="00564DA8" w:rsidRDefault="00CE5775" w:rsidP="00CE5775">
      <w:pPr>
        <w:suppressAutoHyphens w:val="0"/>
        <w:spacing w:after="160" w:line="259" w:lineRule="auto"/>
        <w:jc w:val="center"/>
        <w:rPr>
          <w:rFonts w:ascii="Arial" w:hAnsi="Arial" w:cs="Arial"/>
          <w:b/>
          <w:sz w:val="22"/>
        </w:rPr>
      </w:pPr>
      <w:r w:rsidRPr="00564DA8">
        <w:rPr>
          <w:rFonts w:ascii="Arial" w:hAnsi="Arial" w:cs="Arial"/>
          <w:b/>
          <w:sz w:val="22"/>
        </w:rPr>
        <w:t>CONTRACTOR</w:t>
      </w:r>
    </w:p>
    <w:p w14:paraId="6568FE14" w14:textId="77777777" w:rsidR="00D04E63" w:rsidRPr="00564DA8" w:rsidRDefault="00D04E63" w:rsidP="00D04E63">
      <w:pPr>
        <w:pStyle w:val="Normal0"/>
        <w:jc w:val="center"/>
        <w:rPr>
          <w:rFonts w:cs="Arial"/>
          <w:sz w:val="22"/>
          <w:szCs w:val="22"/>
        </w:rPr>
      </w:pPr>
    </w:p>
    <w:p w14:paraId="07E84506" w14:textId="77777777" w:rsidR="00A2003A" w:rsidRPr="00564DA8" w:rsidRDefault="00A2003A">
      <w:pPr>
        <w:suppressAutoHyphens w:val="0"/>
        <w:spacing w:after="160" w:line="259" w:lineRule="auto"/>
        <w:rPr>
          <w:rFonts w:ascii="Arial" w:hAnsi="Arial" w:cs="Arial"/>
          <w:sz w:val="22"/>
        </w:rPr>
      </w:pPr>
    </w:p>
    <w:p w14:paraId="74AC9F0A" w14:textId="77777777" w:rsidR="00572BBB" w:rsidRPr="00564DA8" w:rsidRDefault="00572BBB" w:rsidP="00850289">
      <w:pPr>
        <w:suppressAutoHyphens w:val="0"/>
        <w:spacing w:after="160" w:line="259" w:lineRule="auto"/>
        <w:jc w:val="center"/>
        <w:rPr>
          <w:rFonts w:ascii="Arial" w:hAnsi="Arial" w:cs="Arial"/>
          <w:b/>
          <w:sz w:val="22"/>
        </w:rPr>
        <w:sectPr w:rsidR="00572BBB" w:rsidRPr="00564DA8"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564DA8" w:rsidRDefault="00572BBB" w:rsidP="00850289">
      <w:pPr>
        <w:suppressAutoHyphens w:val="0"/>
        <w:spacing w:after="160" w:line="259" w:lineRule="auto"/>
        <w:jc w:val="center"/>
        <w:rPr>
          <w:rFonts w:ascii="Arial" w:hAnsi="Arial" w:cs="Arial"/>
          <w:b/>
          <w:sz w:val="22"/>
        </w:rPr>
      </w:pPr>
      <w:r w:rsidRPr="00564DA8">
        <w:rPr>
          <w:rFonts w:ascii="Arial" w:hAnsi="Arial" w:cs="Arial"/>
          <w:b/>
          <w:sz w:val="22"/>
        </w:rPr>
        <w:lastRenderedPageBreak/>
        <w:t>TABLE OF CONTENTS</w:t>
      </w:r>
    </w:p>
    <w:p w14:paraId="54D34523" w14:textId="77777777" w:rsidR="00CE5775" w:rsidRPr="00564DA8"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564DA8" w:rsidRDefault="00CE5775">
          <w:pPr>
            <w:pStyle w:val="TOCHeading"/>
            <w:rPr>
              <w:rFonts w:ascii="Arial" w:hAnsi="Arial" w:cs="Arial"/>
              <w:sz w:val="22"/>
              <w:szCs w:val="22"/>
            </w:rPr>
          </w:pPr>
        </w:p>
        <w:p w14:paraId="003527B2" w14:textId="78EB2A7D" w:rsidR="00564DA8" w:rsidRPr="00564DA8" w:rsidRDefault="001158ED">
          <w:pPr>
            <w:pStyle w:val="TOC1"/>
            <w:tabs>
              <w:tab w:val="right" w:leader="dot" w:pos="9350"/>
            </w:tabs>
            <w:rPr>
              <w:rFonts w:eastAsiaTheme="minorEastAsia" w:cs="Arial"/>
              <w:noProof/>
              <w:kern w:val="2"/>
              <w:sz w:val="22"/>
              <w14:ligatures w14:val="standardContextual"/>
            </w:rPr>
          </w:pPr>
          <w:r w:rsidRPr="00564DA8">
            <w:rPr>
              <w:rFonts w:cs="Arial"/>
              <w:sz w:val="22"/>
            </w:rPr>
            <w:fldChar w:fldCharType="begin"/>
          </w:r>
          <w:r w:rsidRPr="00564DA8">
            <w:rPr>
              <w:rFonts w:cs="Arial"/>
              <w:sz w:val="22"/>
            </w:rPr>
            <w:instrText xml:space="preserve"> TOC \o "1-2" \h \z \u </w:instrText>
          </w:r>
          <w:r w:rsidRPr="00564DA8">
            <w:rPr>
              <w:rFonts w:cs="Arial"/>
              <w:sz w:val="22"/>
            </w:rPr>
            <w:fldChar w:fldCharType="separate"/>
          </w:r>
          <w:hyperlink w:anchor="_Toc196732714" w:history="1">
            <w:r w:rsidR="00564DA8" w:rsidRPr="00564DA8">
              <w:rPr>
                <w:rStyle w:val="Hyperlink"/>
                <w:rFonts w:eastAsia="SimSun" w:cs="Arial"/>
                <w:b/>
                <w:noProof/>
                <w:sz w:val="22"/>
              </w:rPr>
              <w:t>RECITALS</w:t>
            </w:r>
            <w:r w:rsidR="00564DA8" w:rsidRPr="00564DA8">
              <w:rPr>
                <w:rFonts w:cs="Arial"/>
                <w:noProof/>
                <w:webHidden/>
                <w:sz w:val="22"/>
              </w:rPr>
              <w:tab/>
            </w:r>
            <w:r w:rsidR="00564DA8" w:rsidRPr="00564DA8">
              <w:rPr>
                <w:rFonts w:cs="Arial"/>
                <w:noProof/>
                <w:webHidden/>
                <w:sz w:val="22"/>
              </w:rPr>
              <w:fldChar w:fldCharType="begin"/>
            </w:r>
            <w:r w:rsidR="00564DA8" w:rsidRPr="00564DA8">
              <w:rPr>
                <w:rFonts w:cs="Arial"/>
                <w:noProof/>
                <w:webHidden/>
                <w:sz w:val="22"/>
              </w:rPr>
              <w:instrText xml:space="preserve"> PAGEREF _Toc196732714 \h </w:instrText>
            </w:r>
            <w:r w:rsidR="00564DA8" w:rsidRPr="00564DA8">
              <w:rPr>
                <w:rFonts w:cs="Arial"/>
                <w:noProof/>
                <w:webHidden/>
                <w:sz w:val="22"/>
              </w:rPr>
            </w:r>
            <w:r w:rsidR="00564DA8" w:rsidRPr="00564DA8">
              <w:rPr>
                <w:rFonts w:cs="Arial"/>
                <w:noProof/>
                <w:webHidden/>
                <w:sz w:val="22"/>
              </w:rPr>
              <w:fldChar w:fldCharType="separate"/>
            </w:r>
            <w:r w:rsidR="00564DA8" w:rsidRPr="00564DA8">
              <w:rPr>
                <w:rFonts w:cs="Arial"/>
                <w:noProof/>
                <w:webHidden/>
                <w:sz w:val="22"/>
              </w:rPr>
              <w:t>1</w:t>
            </w:r>
            <w:r w:rsidR="00564DA8" w:rsidRPr="00564DA8">
              <w:rPr>
                <w:rFonts w:cs="Arial"/>
                <w:noProof/>
                <w:webHidden/>
                <w:sz w:val="22"/>
              </w:rPr>
              <w:fldChar w:fldCharType="end"/>
            </w:r>
          </w:hyperlink>
        </w:p>
        <w:p w14:paraId="12408E71" w14:textId="2A5C49DF"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15" w:history="1">
            <w:r w:rsidRPr="00564DA8">
              <w:rPr>
                <w:rStyle w:val="Hyperlink"/>
                <w:rFonts w:cs="Arial"/>
                <w:noProof/>
                <w:sz w:val="22"/>
              </w:rPr>
              <w:t>1.</w:t>
            </w:r>
            <w:r w:rsidRPr="00564DA8">
              <w:rPr>
                <w:rFonts w:eastAsiaTheme="minorEastAsia" w:cs="Arial"/>
                <w:noProof/>
                <w:kern w:val="2"/>
                <w:sz w:val="22"/>
                <w14:ligatures w14:val="standardContextual"/>
              </w:rPr>
              <w:tab/>
            </w:r>
            <w:r w:rsidRPr="00564DA8">
              <w:rPr>
                <w:rStyle w:val="Hyperlink"/>
                <w:rFonts w:cs="Arial"/>
                <w:noProof/>
                <w:sz w:val="22"/>
              </w:rPr>
              <w:t>CONTRACT INTERPRETATION.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_Toc196732715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w:t>
            </w:r>
            <w:r w:rsidRPr="00564DA8">
              <w:rPr>
                <w:rFonts w:cs="Arial"/>
                <w:noProof/>
                <w:webHidden/>
                <w:sz w:val="22"/>
              </w:rPr>
              <w:fldChar w:fldCharType="end"/>
            </w:r>
          </w:hyperlink>
        </w:p>
        <w:p w14:paraId="51A5300F" w14:textId="3E317DF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6" w:history="1">
            <w:r w:rsidRPr="00564DA8">
              <w:rPr>
                <w:rStyle w:val="Hyperlink"/>
                <w:rFonts w:ascii="Arial" w:hAnsi="Arial" w:cs="Arial"/>
                <w:noProof/>
                <w:sz w:val="22"/>
              </w:rPr>
              <w:t>1.1</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4931A1B2" w14:textId="6C7B6A5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7" w:history="1">
            <w:r w:rsidRPr="00564DA8">
              <w:rPr>
                <w:rStyle w:val="Hyperlink"/>
                <w:rFonts w:ascii="Arial" w:hAnsi="Arial" w:cs="Arial"/>
                <w:noProof/>
                <w:sz w:val="22"/>
              </w:rPr>
              <w:t>1.2</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10150B73" w14:textId="55AC66A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18" w:history="1">
            <w:r w:rsidRPr="00564DA8">
              <w:rPr>
                <w:rStyle w:val="Hyperlink"/>
                <w:rFonts w:ascii="Arial" w:hAnsi="Arial" w:cs="Arial"/>
                <w:noProof/>
                <w:sz w:val="22"/>
              </w:rPr>
              <w:t>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1264EFD4" w14:textId="74043DF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19" w:history="1">
            <w:r w:rsidRPr="00564DA8">
              <w:rPr>
                <w:rStyle w:val="Hyperlink"/>
                <w:rFonts w:cs="Arial"/>
                <w:noProof/>
                <w:sz w:val="22"/>
              </w:rPr>
              <w:t>2.</w:t>
            </w:r>
            <w:r w:rsidRPr="00564DA8">
              <w:rPr>
                <w:rFonts w:eastAsiaTheme="minorEastAsia" w:cs="Arial"/>
                <w:noProof/>
                <w:kern w:val="2"/>
                <w:sz w:val="22"/>
                <w14:ligatures w14:val="standardContextual"/>
              </w:rPr>
              <w:tab/>
            </w:r>
            <w:r w:rsidRPr="00564DA8">
              <w:rPr>
                <w:rStyle w:val="Hyperlink"/>
                <w:rFonts w:cs="Arial"/>
                <w:noProof/>
                <w:sz w:val="22"/>
              </w:rPr>
              <w:t>DEFINITIONS.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_Toc196732719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w:t>
            </w:r>
            <w:r w:rsidRPr="00564DA8">
              <w:rPr>
                <w:rFonts w:cs="Arial"/>
                <w:noProof/>
                <w:webHidden/>
                <w:sz w:val="22"/>
              </w:rPr>
              <w:fldChar w:fldCharType="end"/>
            </w:r>
          </w:hyperlink>
        </w:p>
        <w:p w14:paraId="45516292" w14:textId="44685E9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0" w:history="1">
            <w:r w:rsidRPr="00564DA8">
              <w:rPr>
                <w:rStyle w:val="Hyperlink"/>
                <w:rFonts w:ascii="Arial" w:hAnsi="Arial" w:cs="Arial"/>
                <w:noProof/>
                <w:sz w:val="22"/>
              </w:rPr>
              <w:t>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5E3F4A9D" w14:textId="6069116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1" w:history="1">
            <w:r w:rsidRPr="00564DA8">
              <w:rPr>
                <w:rStyle w:val="Hyperlink"/>
                <w:rFonts w:ascii="Arial" w:hAnsi="Arial" w:cs="Arial"/>
                <w:noProof/>
                <w:sz w:val="22"/>
              </w:rPr>
              <w:t>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Agreement.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w:t>
            </w:r>
            <w:r w:rsidRPr="00564DA8">
              <w:rPr>
                <w:rFonts w:ascii="Arial" w:hAnsi="Arial" w:cs="Arial"/>
                <w:noProof/>
                <w:webHidden/>
                <w:sz w:val="22"/>
              </w:rPr>
              <w:fldChar w:fldCharType="end"/>
            </w:r>
          </w:hyperlink>
        </w:p>
        <w:p w14:paraId="3D1E3F21" w14:textId="4322847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2" w:history="1">
            <w:r w:rsidRPr="00564DA8">
              <w:rPr>
                <w:rStyle w:val="Hyperlink"/>
                <w:rFonts w:ascii="Arial" w:hAnsi="Arial" w:cs="Arial"/>
                <w:noProof/>
                <w:sz w:val="22"/>
              </w:rPr>
              <w:t>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Amazon Web Services (AWS).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4C68A383" w14:textId="2E352EA5"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3" w:history="1">
            <w:r w:rsidRPr="00564DA8">
              <w:rPr>
                <w:rStyle w:val="Hyperlink"/>
                <w:rFonts w:ascii="Arial" w:hAnsi="Arial" w:cs="Arial"/>
                <w:noProof/>
                <w:sz w:val="22"/>
              </w:rPr>
              <w:t>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Application and Architecture Evolution.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6555C037" w14:textId="794FB6A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4" w:history="1">
            <w:r w:rsidRPr="00564DA8">
              <w:rPr>
                <w:rStyle w:val="Hyperlink"/>
                <w:rFonts w:ascii="Arial" w:hAnsi="Arial" w:cs="Arial"/>
                <w:noProof/>
                <w:sz w:val="22"/>
              </w:rPr>
              <w:t>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BenefitsCal.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25BBDFD7" w14:textId="0EF5E8B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5" w:history="1">
            <w:r w:rsidRPr="00564DA8">
              <w:rPr>
                <w:rStyle w:val="Hyperlink"/>
                <w:rFonts w:ascii="Arial" w:hAnsi="Arial" w:cs="Arial"/>
                <w:noProof/>
                <w:sz w:val="22"/>
              </w:rPr>
              <w:t>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Consortium (or Consortium).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3386F720" w14:textId="1CEDE97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6" w:history="1">
            <w:r w:rsidRPr="00564DA8">
              <w:rPr>
                <w:rStyle w:val="Hyperlink"/>
                <w:rFonts w:ascii="Arial" w:hAnsi="Arial" w:cs="Arial"/>
                <w:noProof/>
                <w:sz w:val="22"/>
              </w:rPr>
              <w:t>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System (or System).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5BC34D0E" w14:textId="415119B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7" w:history="1">
            <w:r w:rsidRPr="00564DA8">
              <w:rPr>
                <w:rStyle w:val="Hyperlink"/>
                <w:rFonts w:ascii="Arial" w:hAnsi="Arial" w:cs="Arial"/>
                <w:noProof/>
                <w:sz w:val="22"/>
              </w:rPr>
              <w:t>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Board (CCB).</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6E700865" w14:textId="22B9A6F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28" w:history="1">
            <w:r w:rsidRPr="00564DA8">
              <w:rPr>
                <w:rStyle w:val="Hyperlink"/>
                <w:rFonts w:ascii="Arial" w:hAnsi="Arial" w:cs="Arial"/>
                <w:noProof/>
                <w:sz w:val="22"/>
              </w:rPr>
              <w:t>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Process.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5AFF03A0" w14:textId="4682B74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29" w:history="1">
            <w:r w:rsidRPr="00564DA8">
              <w:rPr>
                <w:rStyle w:val="Hyperlink"/>
                <w:rFonts w:ascii="Arial" w:hAnsi="Arial" w:cs="Arial"/>
                <w:noProof/>
                <w:sz w:val="22"/>
              </w:rPr>
              <w:t>2.10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Control Request (CCR).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_Toc196732729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w:t>
            </w:r>
            <w:r w:rsidRPr="00564DA8">
              <w:rPr>
                <w:rFonts w:ascii="Arial" w:hAnsi="Arial" w:cs="Arial"/>
                <w:noProof/>
                <w:webHidden/>
                <w:sz w:val="22"/>
              </w:rPr>
              <w:fldChar w:fldCharType="end"/>
            </w:r>
          </w:hyperlink>
        </w:p>
        <w:p w14:paraId="043AF190" w14:textId="6DDFAF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0" w:history="1">
            <w:r w:rsidRPr="00564DA8">
              <w:rPr>
                <w:rStyle w:val="Hyperlink"/>
                <w:rFonts w:ascii="Arial" w:hAnsi="Arial" w:cs="Arial"/>
                <w:noProof/>
                <w:sz w:val="22"/>
              </w:rPr>
              <w:t>2.11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Management.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6451CC05" w14:textId="66071FB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1" w:history="1">
            <w:r w:rsidRPr="00564DA8">
              <w:rPr>
                <w:rStyle w:val="Hyperlink"/>
                <w:rFonts w:ascii="Arial" w:hAnsi="Arial" w:cs="Arial"/>
                <w:noProof/>
                <w:sz w:val="22"/>
              </w:rPr>
              <w:t>2.12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Notice.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310CCA30" w14:textId="4CB8FD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2" w:history="1">
            <w:r w:rsidRPr="00564DA8">
              <w:rPr>
                <w:rStyle w:val="Hyperlink"/>
                <w:rFonts w:ascii="Arial" w:hAnsi="Arial" w:cs="Arial"/>
                <w:noProof/>
                <w:sz w:val="22"/>
              </w:rPr>
              <w:t>2.13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52B55C44" w14:textId="767566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3" w:history="1">
            <w:r w:rsidRPr="00564DA8">
              <w:rPr>
                <w:rStyle w:val="Hyperlink"/>
                <w:rFonts w:ascii="Arial" w:hAnsi="Arial" w:cs="Arial"/>
                <w:noProof/>
                <w:sz w:val="22"/>
              </w:rPr>
              <w:t>2.14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Charge(s).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12A18BD3" w14:textId="6676B7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4" w:history="1">
            <w:r w:rsidRPr="00564DA8">
              <w:rPr>
                <w:rStyle w:val="Hyperlink"/>
                <w:rFonts w:ascii="Arial" w:hAnsi="Arial" w:cs="Arial"/>
                <w:noProof/>
                <w:sz w:val="22"/>
              </w:rPr>
              <w:t>2.15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Confidential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5A7DDF70" w14:textId="7C81228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5" w:history="1">
            <w:r w:rsidRPr="00564DA8">
              <w:rPr>
                <w:rStyle w:val="Hyperlink"/>
                <w:rFonts w:ascii="Arial" w:hAnsi="Arial" w:cs="Arial"/>
                <w:noProof/>
                <w:sz w:val="22"/>
              </w:rPr>
              <w:t>2.16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29F1B7F6" w14:textId="1C234DB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6" w:history="1">
            <w:r w:rsidRPr="00564DA8">
              <w:rPr>
                <w:rStyle w:val="Hyperlink"/>
                <w:rFonts w:ascii="Arial" w:hAnsi="Arial" w:cs="Arial"/>
                <w:noProof/>
                <w:sz w:val="22"/>
              </w:rPr>
              <w:t>2.17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w:t>
            </w:r>
            <w:r w:rsidRPr="00564DA8">
              <w:rPr>
                <w:rFonts w:ascii="Arial" w:hAnsi="Arial" w:cs="Arial"/>
                <w:noProof/>
                <w:webHidden/>
                <w:sz w:val="22"/>
              </w:rPr>
              <w:fldChar w:fldCharType="end"/>
            </w:r>
          </w:hyperlink>
        </w:p>
        <w:p w14:paraId="392B1DE7" w14:textId="767C423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7" w:history="1">
            <w:r w:rsidRPr="00564DA8">
              <w:rPr>
                <w:rStyle w:val="Hyperlink"/>
                <w:rFonts w:ascii="Arial" w:hAnsi="Arial" w:cs="Arial"/>
                <w:noProof/>
                <w:sz w:val="22"/>
              </w:rPr>
              <w:t>2.18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Cosmetic Deficiency.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4626EFF9" w14:textId="111953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8" w:history="1">
            <w:r w:rsidRPr="00564DA8">
              <w:rPr>
                <w:rStyle w:val="Hyperlink"/>
                <w:rFonts w:ascii="Arial" w:hAnsi="Arial" w:cs="Arial"/>
                <w:noProof/>
                <w:sz w:val="22"/>
              </w:rPr>
              <w:t>2.19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5ED1011E" w14:textId="2CDF8F0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39" w:history="1">
            <w:r w:rsidRPr="00564DA8">
              <w:rPr>
                <w:rStyle w:val="Hyperlink"/>
                <w:rFonts w:ascii="Arial" w:hAnsi="Arial" w:cs="Arial"/>
                <w:noProof/>
                <w:sz w:val="22"/>
              </w:rPr>
              <w:t>2.20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_Toc196732739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1324B7B0" w14:textId="73E7CF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0" w:history="1">
            <w:r w:rsidRPr="00564DA8">
              <w:rPr>
                <w:rStyle w:val="Hyperlink"/>
                <w:rFonts w:ascii="Arial" w:hAnsi="Arial" w:cs="Arial"/>
                <w:noProof/>
                <w:sz w:val="22"/>
              </w:rPr>
              <w:t>2.21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Data.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02A7A1F9" w14:textId="6777F93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1" w:history="1">
            <w:r w:rsidRPr="00564DA8">
              <w:rPr>
                <w:rStyle w:val="Hyperlink"/>
                <w:rFonts w:ascii="Arial" w:hAnsi="Arial" w:cs="Arial"/>
                <w:noProof/>
                <w:sz w:val="22"/>
              </w:rPr>
              <w:t>2.22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73FD886C" w14:textId="00BDA04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2" w:history="1">
            <w:r w:rsidRPr="00564DA8">
              <w:rPr>
                <w:rStyle w:val="Hyperlink"/>
                <w:rFonts w:ascii="Arial" w:hAnsi="Arial" w:cs="Arial"/>
                <w:noProof/>
                <w:sz w:val="22"/>
              </w:rPr>
              <w:t>2.23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Deficiency.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60679590" w14:textId="5AB814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3" w:history="1">
            <w:r w:rsidRPr="00564DA8">
              <w:rPr>
                <w:rStyle w:val="Hyperlink"/>
                <w:rFonts w:ascii="Arial" w:hAnsi="Arial" w:cs="Arial"/>
                <w:noProof/>
                <w:sz w:val="22"/>
              </w:rPr>
              <w:t>2.24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00E1AFAD" w14:textId="6C329F24"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4" w:history="1">
            <w:r w:rsidRPr="00564DA8">
              <w:rPr>
                <w:rStyle w:val="Hyperlink"/>
                <w:rFonts w:ascii="Arial" w:hAnsi="Arial" w:cs="Arial"/>
                <w:noProof/>
                <w:sz w:val="22"/>
              </w:rPr>
              <w:t>2.25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 Expectation Document (DED).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w:t>
            </w:r>
            <w:r w:rsidRPr="00564DA8">
              <w:rPr>
                <w:rFonts w:ascii="Arial" w:hAnsi="Arial" w:cs="Arial"/>
                <w:noProof/>
                <w:webHidden/>
                <w:sz w:val="22"/>
              </w:rPr>
              <w:fldChar w:fldCharType="end"/>
            </w:r>
          </w:hyperlink>
        </w:p>
        <w:p w14:paraId="6D1D24B6" w14:textId="62D5FF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5" w:history="1">
            <w:r w:rsidRPr="00564DA8">
              <w:rPr>
                <w:rStyle w:val="Hyperlink"/>
                <w:rFonts w:ascii="Arial" w:hAnsi="Arial" w:cs="Arial"/>
                <w:noProof/>
                <w:sz w:val="22"/>
              </w:rPr>
              <w:t>2.26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Delivery Integration Framework.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1216420C" w14:textId="5B5AEFE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6" w:history="1">
            <w:r w:rsidRPr="00564DA8">
              <w:rPr>
                <w:rStyle w:val="Hyperlink"/>
                <w:rFonts w:ascii="Arial" w:hAnsi="Arial" w:cs="Arial"/>
                <w:noProof/>
                <w:sz w:val="22"/>
              </w:rPr>
              <w:t>2.27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Delivery Integration Team.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7AF082F9" w14:textId="7B71D7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7" w:history="1">
            <w:r w:rsidRPr="00564DA8">
              <w:rPr>
                <w:rStyle w:val="Hyperlink"/>
                <w:rFonts w:ascii="Arial" w:hAnsi="Arial" w:cs="Arial"/>
                <w:noProof/>
                <w:sz w:val="22"/>
              </w:rPr>
              <w:t>2.28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DevSecOps.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77DD88A2" w14:textId="048C55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8" w:history="1">
            <w:r w:rsidRPr="00564DA8">
              <w:rPr>
                <w:rStyle w:val="Hyperlink"/>
                <w:rFonts w:ascii="Arial" w:hAnsi="Arial" w:cs="Arial"/>
                <w:noProof/>
                <w:sz w:val="22"/>
              </w:rPr>
              <w:t>2.29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Documentation.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08CFAA90" w14:textId="1D32A4F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49" w:history="1">
            <w:r w:rsidRPr="00564DA8">
              <w:rPr>
                <w:rStyle w:val="Hyperlink"/>
                <w:rFonts w:ascii="Arial" w:hAnsi="Arial" w:cs="Arial"/>
                <w:noProof/>
                <w:sz w:val="22"/>
              </w:rPr>
              <w:t>2.30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Execution Date.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_Toc196732749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21CF0598" w14:textId="2867AE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0" w:history="1">
            <w:r w:rsidRPr="00564DA8">
              <w:rPr>
                <w:rStyle w:val="Hyperlink"/>
                <w:rFonts w:ascii="Arial" w:hAnsi="Arial" w:cs="Arial"/>
                <w:noProof/>
                <w:sz w:val="22"/>
              </w:rPr>
              <w:t>2.31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Executive Director.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1E16634D" w14:textId="43C3E60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1" w:history="1">
            <w:r w:rsidRPr="00564DA8">
              <w:rPr>
                <w:rStyle w:val="Hyperlink"/>
                <w:rFonts w:ascii="Arial" w:hAnsi="Arial" w:cs="Arial"/>
                <w:noProof/>
                <w:sz w:val="22"/>
              </w:rPr>
              <w:t>2.32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Extended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5BEC3499" w14:textId="73D64F0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2" w:history="1">
            <w:r w:rsidRPr="00564DA8">
              <w:rPr>
                <w:rStyle w:val="Hyperlink"/>
                <w:rFonts w:ascii="Arial" w:hAnsi="Arial" w:cs="Arial"/>
                <w:noProof/>
                <w:sz w:val="22"/>
              </w:rPr>
              <w:t>2.33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Final 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w:t>
            </w:r>
            <w:r w:rsidRPr="00564DA8">
              <w:rPr>
                <w:rFonts w:ascii="Arial" w:hAnsi="Arial" w:cs="Arial"/>
                <w:noProof/>
                <w:webHidden/>
                <w:sz w:val="22"/>
              </w:rPr>
              <w:fldChar w:fldCharType="end"/>
            </w:r>
          </w:hyperlink>
        </w:p>
        <w:p w14:paraId="0FAAB132" w14:textId="62CE732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3" w:history="1">
            <w:r w:rsidRPr="00564DA8">
              <w:rPr>
                <w:rStyle w:val="Hyperlink"/>
                <w:rFonts w:ascii="Arial" w:hAnsi="Arial" w:cs="Arial"/>
                <w:noProof/>
                <w:sz w:val="22"/>
              </w:rPr>
              <w:t>2.34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Initial (or Base)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225C75F3" w14:textId="00BA44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4" w:history="1">
            <w:r w:rsidRPr="00564DA8">
              <w:rPr>
                <w:rStyle w:val="Hyperlink"/>
                <w:rFonts w:ascii="Arial" w:hAnsi="Arial" w:cs="Arial"/>
                <w:noProof/>
                <w:sz w:val="22"/>
              </w:rPr>
              <w:t>2.35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025BA40" w14:textId="612AE91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5" w:history="1">
            <w:r w:rsidRPr="00564DA8">
              <w:rPr>
                <w:rStyle w:val="Hyperlink"/>
                <w:rFonts w:ascii="Arial" w:hAnsi="Arial" w:cs="Arial"/>
                <w:noProof/>
                <w:sz w:val="22"/>
              </w:rPr>
              <w:t>2.36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2671452" w14:textId="34B306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6" w:history="1">
            <w:r w:rsidRPr="00564DA8">
              <w:rPr>
                <w:rStyle w:val="Hyperlink"/>
                <w:rFonts w:ascii="Arial" w:hAnsi="Arial" w:cs="Arial"/>
                <w:noProof/>
                <w:sz w:val="22"/>
              </w:rPr>
              <w:t>2.37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Operational Working Document(s) (OWDs).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57837D48" w14:textId="121CF41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7" w:history="1">
            <w:r w:rsidRPr="00564DA8">
              <w:rPr>
                <w:rStyle w:val="Hyperlink"/>
                <w:rFonts w:ascii="Arial" w:hAnsi="Arial" w:cs="Arial"/>
                <w:noProof/>
                <w:sz w:val="22"/>
              </w:rPr>
              <w:t>2.38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Price 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A6A17C8" w14:textId="7713127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8" w:history="1">
            <w:r w:rsidRPr="00564DA8">
              <w:rPr>
                <w:rStyle w:val="Hyperlink"/>
                <w:rFonts w:ascii="Arial" w:hAnsi="Arial" w:cs="Arial"/>
                <w:noProof/>
                <w:sz w:val="22"/>
              </w:rPr>
              <w:t>2.39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Production.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031F51B1" w14:textId="1DAC950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59" w:history="1">
            <w:r w:rsidRPr="00564DA8">
              <w:rPr>
                <w:rStyle w:val="Hyperlink"/>
                <w:rFonts w:ascii="Arial" w:hAnsi="Arial" w:cs="Arial"/>
                <w:noProof/>
                <w:sz w:val="22"/>
              </w:rPr>
              <w:t>2.40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_Toc196732759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38D9458" w14:textId="2BCE6A1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0" w:history="1">
            <w:r w:rsidRPr="00564DA8">
              <w:rPr>
                <w:rStyle w:val="Hyperlink"/>
                <w:rFonts w:ascii="Arial" w:hAnsi="Arial" w:cs="Arial"/>
                <w:noProof/>
                <w:sz w:val="22"/>
              </w:rPr>
              <w:t>2.41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Control Documents (PCD).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4980D1C8" w14:textId="097147D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1" w:history="1">
            <w:r w:rsidRPr="00564DA8">
              <w:rPr>
                <w:rStyle w:val="Hyperlink"/>
                <w:rFonts w:ascii="Arial" w:hAnsi="Arial" w:cs="Arial"/>
                <w:noProof/>
                <w:sz w:val="22"/>
              </w:rPr>
              <w:t>2.42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w:t>
            </w:r>
            <w:r w:rsidRPr="00564DA8">
              <w:rPr>
                <w:rFonts w:ascii="Arial" w:hAnsi="Arial" w:cs="Arial"/>
                <w:noProof/>
                <w:webHidden/>
                <w:sz w:val="22"/>
              </w:rPr>
              <w:fldChar w:fldCharType="end"/>
            </w:r>
          </w:hyperlink>
        </w:p>
        <w:p w14:paraId="6DFCC004" w14:textId="00DB069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2" w:history="1">
            <w:r w:rsidRPr="00564DA8">
              <w:rPr>
                <w:rStyle w:val="Hyperlink"/>
                <w:rFonts w:ascii="Arial" w:hAnsi="Arial" w:cs="Arial"/>
                <w:noProof/>
                <w:sz w:val="22"/>
              </w:rPr>
              <w:t>2.43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Quality Assurance (QA).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145F5BE8" w14:textId="4F707E9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3" w:history="1">
            <w:r w:rsidRPr="00564DA8">
              <w:rPr>
                <w:rStyle w:val="Hyperlink"/>
                <w:rFonts w:ascii="Arial" w:hAnsi="Arial" w:cs="Arial"/>
                <w:noProof/>
                <w:sz w:val="22"/>
              </w:rPr>
              <w:t>2.44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Request for Proposal (RFP).</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29558FE6" w14:textId="17A56C3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4" w:history="1">
            <w:r w:rsidRPr="00564DA8">
              <w:rPr>
                <w:rStyle w:val="Hyperlink"/>
                <w:rFonts w:ascii="Arial" w:hAnsi="Arial" w:cs="Arial"/>
                <w:noProof/>
                <w:sz w:val="22"/>
              </w:rPr>
              <w:t>2.45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Schedule.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27E425F" w14:textId="34058AC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5" w:history="1">
            <w:r w:rsidRPr="00564DA8">
              <w:rPr>
                <w:rStyle w:val="Hyperlink"/>
                <w:rFonts w:ascii="Arial" w:hAnsi="Arial" w:cs="Arial"/>
                <w:noProof/>
                <w:sz w:val="22"/>
              </w:rPr>
              <w:t>2.46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Security Management.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0C50BDB" w14:textId="37F8C15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6" w:history="1">
            <w:r w:rsidRPr="00564DA8">
              <w:rPr>
                <w:rStyle w:val="Hyperlink"/>
                <w:rFonts w:ascii="Arial" w:hAnsi="Arial" w:cs="Arial"/>
                <w:noProof/>
                <w:sz w:val="22"/>
              </w:rPr>
              <w:t>2.47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Services.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3264A621" w14:textId="19CE54C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7" w:history="1">
            <w:r w:rsidRPr="00564DA8">
              <w:rPr>
                <w:rStyle w:val="Hyperlink"/>
                <w:rFonts w:ascii="Arial" w:hAnsi="Arial" w:cs="Arial"/>
                <w:noProof/>
                <w:sz w:val="22"/>
              </w:rPr>
              <w:t>2.48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Specifications.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A460419" w14:textId="297935D4"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8" w:history="1">
            <w:r w:rsidRPr="00564DA8">
              <w:rPr>
                <w:rStyle w:val="Hyperlink"/>
                <w:rFonts w:ascii="Arial" w:hAnsi="Arial" w:cs="Arial"/>
                <w:noProof/>
                <w:sz w:val="22"/>
              </w:rPr>
              <w:t>2.49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4B181131" w14:textId="1BF1918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69" w:history="1">
            <w:r w:rsidRPr="00564DA8">
              <w:rPr>
                <w:rStyle w:val="Hyperlink"/>
                <w:rFonts w:ascii="Arial" w:hAnsi="Arial" w:cs="Arial"/>
                <w:noProof/>
                <w:sz w:val="22"/>
              </w:rPr>
              <w:t>2.50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Start Date.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_Toc196732769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75586408" w14:textId="51AB81D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0" w:history="1">
            <w:r w:rsidRPr="00564DA8">
              <w:rPr>
                <w:rStyle w:val="Hyperlink"/>
                <w:rFonts w:ascii="Arial" w:hAnsi="Arial" w:cs="Arial"/>
                <w:noProof/>
                <w:sz w:val="22"/>
              </w:rPr>
              <w:t>2.51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8</w:t>
            </w:r>
            <w:r w:rsidRPr="00564DA8">
              <w:rPr>
                <w:rFonts w:ascii="Arial" w:hAnsi="Arial" w:cs="Arial"/>
                <w:noProof/>
                <w:webHidden/>
                <w:sz w:val="22"/>
              </w:rPr>
              <w:fldChar w:fldCharType="end"/>
            </w:r>
          </w:hyperlink>
        </w:p>
        <w:p w14:paraId="5B0281F0" w14:textId="787790B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1" w:history="1">
            <w:r w:rsidRPr="00564DA8">
              <w:rPr>
                <w:rStyle w:val="Hyperlink"/>
                <w:rFonts w:ascii="Arial" w:hAnsi="Arial" w:cs="Arial"/>
                <w:noProof/>
                <w:sz w:val="22"/>
              </w:rPr>
              <w:t>2.52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Statement of 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0A3FB7EC" w14:textId="4AB7CCB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2" w:history="1">
            <w:r w:rsidRPr="00564DA8">
              <w:rPr>
                <w:rStyle w:val="Hyperlink"/>
                <w:rFonts w:ascii="Arial" w:hAnsi="Arial" w:cs="Arial"/>
                <w:noProof/>
                <w:sz w:val="22"/>
              </w:rPr>
              <w:t>2.53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497F8325" w14:textId="737D510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3" w:history="1">
            <w:r w:rsidRPr="00564DA8">
              <w:rPr>
                <w:rStyle w:val="Hyperlink"/>
                <w:rFonts w:ascii="Arial" w:hAnsi="Arial" w:cs="Arial"/>
                <w:noProof/>
                <w:sz w:val="22"/>
              </w:rPr>
              <w:t>2.54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System Change Requests (SCRs).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3BD6F4F0" w14:textId="0CE7811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4" w:history="1">
            <w:r w:rsidRPr="00564DA8">
              <w:rPr>
                <w:rStyle w:val="Hyperlink"/>
                <w:rFonts w:ascii="Arial" w:hAnsi="Arial" w:cs="Arial"/>
                <w:noProof/>
                <w:sz w:val="22"/>
              </w:rPr>
              <w:t>2.55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Task.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407F7481" w14:textId="1F85869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5" w:history="1">
            <w:r w:rsidRPr="00564DA8">
              <w:rPr>
                <w:rStyle w:val="Hyperlink"/>
                <w:rFonts w:ascii="Arial" w:hAnsi="Arial" w:cs="Arial"/>
                <w:noProof/>
                <w:sz w:val="22"/>
              </w:rPr>
              <w:t>2.56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74A5401E" w14:textId="06273AA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6" w:history="1">
            <w:r w:rsidRPr="00564DA8">
              <w:rPr>
                <w:rStyle w:val="Hyperlink"/>
                <w:rFonts w:ascii="Arial" w:hAnsi="Arial" w:cs="Arial"/>
                <w:noProof/>
                <w:sz w:val="22"/>
              </w:rPr>
              <w:t>2.57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0299B524" w14:textId="783959D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7" w:history="1">
            <w:r w:rsidRPr="00564DA8">
              <w:rPr>
                <w:rStyle w:val="Hyperlink"/>
                <w:rFonts w:ascii="Arial" w:hAnsi="Arial" w:cs="Arial"/>
                <w:noProof/>
                <w:sz w:val="22"/>
              </w:rPr>
              <w:t>2.58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Transition-In.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9</w:t>
            </w:r>
            <w:r w:rsidRPr="00564DA8">
              <w:rPr>
                <w:rFonts w:ascii="Arial" w:hAnsi="Arial" w:cs="Arial"/>
                <w:noProof/>
                <w:webHidden/>
                <w:sz w:val="22"/>
              </w:rPr>
              <w:fldChar w:fldCharType="end"/>
            </w:r>
          </w:hyperlink>
        </w:p>
        <w:p w14:paraId="5DC6CB77" w14:textId="42121C3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8" w:history="1">
            <w:r w:rsidRPr="00564DA8">
              <w:rPr>
                <w:rStyle w:val="Hyperlink"/>
                <w:rFonts w:ascii="Arial" w:hAnsi="Arial" w:cs="Arial"/>
                <w:noProof/>
                <w:sz w:val="22"/>
              </w:rPr>
              <w:t>2.59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Transition-Out.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E788693" w14:textId="306B486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79" w:history="1">
            <w:r w:rsidRPr="00564DA8">
              <w:rPr>
                <w:rStyle w:val="Hyperlink"/>
                <w:rFonts w:ascii="Arial" w:hAnsi="Arial" w:cs="Arial"/>
                <w:noProof/>
                <w:sz w:val="22"/>
              </w:rPr>
              <w:t>2.60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_Toc196732779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60CF86EC" w14:textId="44FD26A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80" w:history="1">
            <w:r w:rsidRPr="00564DA8">
              <w:rPr>
                <w:rStyle w:val="Hyperlink"/>
                <w:rFonts w:ascii="Arial" w:hAnsi="Arial" w:cs="Arial"/>
                <w:noProof/>
                <w:sz w:val="22"/>
              </w:rPr>
              <w:t>2.61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User Center Design (UCD).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1477FD8E" w14:textId="7540248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781" w:history="1">
            <w:r w:rsidRPr="00564DA8">
              <w:rPr>
                <w:rStyle w:val="Hyperlink"/>
                <w:rFonts w:ascii="Arial" w:hAnsi="Arial" w:cs="Arial"/>
                <w:noProof/>
                <w:sz w:val="22"/>
              </w:rPr>
              <w:t>2.62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5A46E0B0" w14:textId="6C70D32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2" w:history="1">
            <w:r w:rsidRPr="00564DA8">
              <w:rPr>
                <w:rStyle w:val="Hyperlink"/>
                <w:rFonts w:cs="Arial"/>
                <w:noProof/>
                <w:sz w:val="22"/>
              </w:rPr>
              <w:t>3.</w:t>
            </w:r>
            <w:r w:rsidRPr="00564DA8">
              <w:rPr>
                <w:rFonts w:eastAsiaTheme="minorEastAsia" w:cs="Arial"/>
                <w:noProof/>
                <w:kern w:val="2"/>
                <w:sz w:val="22"/>
                <w14:ligatures w14:val="standardContextual"/>
              </w:rPr>
              <w:tab/>
            </w:r>
            <w:r w:rsidRPr="00564DA8">
              <w:rPr>
                <w:rStyle w:val="Hyperlink"/>
                <w:rFonts w:cs="Arial"/>
                <w:noProof/>
                <w:sz w:val="22"/>
              </w:rPr>
              <w:t>INDEPENDENT CONTRACTOR STATUS.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10</w:t>
            </w:r>
            <w:r w:rsidRPr="00564DA8">
              <w:rPr>
                <w:rFonts w:cs="Arial"/>
                <w:noProof/>
                <w:webHidden/>
                <w:sz w:val="22"/>
              </w:rPr>
              <w:fldChar w:fldCharType="end"/>
            </w:r>
          </w:hyperlink>
        </w:p>
        <w:p w14:paraId="6C26B14D" w14:textId="51EBBC1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3" w:history="1">
            <w:r w:rsidRPr="00564DA8">
              <w:rPr>
                <w:rStyle w:val="Hyperlink"/>
                <w:rFonts w:ascii="Arial" w:hAnsi="Arial" w:cs="Arial"/>
                <w:noProof/>
                <w:sz w:val="22"/>
              </w:rPr>
              <w:t>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36CD05C" w14:textId="5B9C600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4" w:history="1">
            <w:r w:rsidRPr="00564DA8">
              <w:rPr>
                <w:rStyle w:val="Hyperlink"/>
                <w:rFonts w:ascii="Arial" w:hAnsi="Arial" w:cs="Arial"/>
                <w:noProof/>
                <w:sz w:val="22"/>
              </w:rPr>
              <w:t>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208216CA" w14:textId="049B7937"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5" w:history="1">
            <w:r w:rsidRPr="00564DA8">
              <w:rPr>
                <w:rStyle w:val="Hyperlink"/>
                <w:rFonts w:cs="Arial"/>
                <w:noProof/>
                <w:sz w:val="22"/>
              </w:rPr>
              <w:t>4.</w:t>
            </w:r>
            <w:r w:rsidRPr="00564DA8">
              <w:rPr>
                <w:rFonts w:eastAsiaTheme="minorEastAsia" w:cs="Arial"/>
                <w:noProof/>
                <w:kern w:val="2"/>
                <w:sz w:val="22"/>
                <w14:ligatures w14:val="standardContextual"/>
              </w:rPr>
              <w:tab/>
            </w:r>
            <w:r w:rsidRPr="00564DA8">
              <w:rPr>
                <w:rStyle w:val="Hyperlink"/>
                <w:rFonts w:cs="Arial"/>
                <w:noProof/>
                <w:sz w:val="22"/>
              </w:rPr>
              <w:t>CONTRACT TERM</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10</w:t>
            </w:r>
            <w:r w:rsidRPr="00564DA8">
              <w:rPr>
                <w:rFonts w:cs="Arial"/>
                <w:noProof/>
                <w:webHidden/>
                <w:sz w:val="22"/>
              </w:rPr>
              <w:fldChar w:fldCharType="end"/>
            </w:r>
          </w:hyperlink>
        </w:p>
        <w:p w14:paraId="39B11428" w14:textId="6E87B6F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6" w:history="1">
            <w:r w:rsidRPr="00564DA8">
              <w:rPr>
                <w:rStyle w:val="Hyperlink"/>
                <w:rFonts w:ascii="Arial" w:hAnsi="Arial" w:cs="Arial"/>
                <w:noProof/>
                <w:sz w:val="22"/>
              </w:rPr>
              <w:t>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Initial (Base)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10</w:t>
            </w:r>
            <w:r w:rsidRPr="00564DA8">
              <w:rPr>
                <w:rFonts w:ascii="Arial" w:hAnsi="Arial" w:cs="Arial"/>
                <w:noProof/>
                <w:webHidden/>
                <w:sz w:val="22"/>
              </w:rPr>
              <w:fldChar w:fldCharType="end"/>
            </w:r>
          </w:hyperlink>
        </w:p>
        <w:p w14:paraId="595F1507" w14:textId="7406638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7" w:history="1">
            <w:r w:rsidRPr="00564DA8">
              <w:rPr>
                <w:rStyle w:val="Hyperlink"/>
                <w:rFonts w:ascii="Arial" w:hAnsi="Arial" w:cs="Arial"/>
                <w:noProof/>
                <w:sz w:val="22"/>
              </w:rPr>
              <w:t>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Extended Term.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2FB686DC" w14:textId="210151F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88" w:history="1">
            <w:r w:rsidRPr="00564DA8">
              <w:rPr>
                <w:rStyle w:val="Hyperlink"/>
                <w:rFonts w:ascii="Arial" w:hAnsi="Arial" w:cs="Arial"/>
                <w:noProof/>
                <w:sz w:val="22"/>
              </w:rPr>
              <w:t>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Commencement of Work.</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_Toc196732788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08606D2F" w14:textId="716AA762"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89" w:history="1">
            <w:r w:rsidRPr="00564DA8">
              <w:rPr>
                <w:rStyle w:val="Hyperlink"/>
                <w:rFonts w:cs="Arial"/>
                <w:noProof/>
                <w:sz w:val="22"/>
              </w:rPr>
              <w:t>5.</w:t>
            </w:r>
            <w:r w:rsidRPr="00564DA8">
              <w:rPr>
                <w:rFonts w:eastAsiaTheme="minorEastAsia" w:cs="Arial"/>
                <w:noProof/>
                <w:kern w:val="2"/>
                <w:sz w:val="22"/>
                <w14:ligatures w14:val="standardContextual"/>
              </w:rPr>
              <w:tab/>
            </w:r>
            <w:r w:rsidRPr="00564DA8">
              <w:rPr>
                <w:rStyle w:val="Hyperlink"/>
                <w:rFonts w:cs="Arial"/>
                <w:noProof/>
                <w:sz w:val="22"/>
              </w:rPr>
              <w:t>SCOPE OF CONTRACT WORK; DELIVERABLES; REQUIREMENTS.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_Toc196732789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11</w:t>
            </w:r>
            <w:r w:rsidRPr="00564DA8">
              <w:rPr>
                <w:rFonts w:cs="Arial"/>
                <w:noProof/>
                <w:webHidden/>
                <w:sz w:val="22"/>
              </w:rPr>
              <w:fldChar w:fldCharType="end"/>
            </w:r>
          </w:hyperlink>
        </w:p>
        <w:p w14:paraId="76494D95" w14:textId="20775D3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0" w:history="1">
            <w:r w:rsidRPr="00564DA8">
              <w:rPr>
                <w:rStyle w:val="Hyperlink"/>
                <w:rFonts w:ascii="Arial" w:hAnsi="Arial" w:cs="Arial"/>
                <w:noProof/>
                <w:sz w:val="22"/>
              </w:rPr>
              <w:t>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75323F18" w14:textId="33F293D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1" w:history="1">
            <w:r w:rsidRPr="00564DA8">
              <w:rPr>
                <w:rStyle w:val="Hyperlink"/>
                <w:rFonts w:ascii="Arial" w:hAnsi="Arial" w:cs="Arial"/>
                <w:noProof/>
                <w:sz w:val="22"/>
              </w:rPr>
              <w:t>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Requirements – Contractor Responsibilities.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11</w:t>
            </w:r>
            <w:r w:rsidRPr="00564DA8">
              <w:rPr>
                <w:rFonts w:ascii="Arial" w:hAnsi="Arial" w:cs="Arial"/>
                <w:noProof/>
                <w:webHidden/>
                <w:sz w:val="22"/>
              </w:rPr>
              <w:fldChar w:fldCharType="end"/>
            </w:r>
          </w:hyperlink>
        </w:p>
        <w:p w14:paraId="23AB6033" w14:textId="37DF7F9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2" w:history="1">
            <w:r w:rsidRPr="00564DA8">
              <w:rPr>
                <w:rStyle w:val="Hyperlink"/>
                <w:rFonts w:ascii="Arial" w:hAnsi="Arial" w:cs="Arial"/>
                <w:noProof/>
                <w:sz w:val="22"/>
              </w:rPr>
              <w:t>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Requirements – Consortium Responsibilities.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17</w:t>
            </w:r>
            <w:r w:rsidRPr="00564DA8">
              <w:rPr>
                <w:rFonts w:ascii="Arial" w:hAnsi="Arial" w:cs="Arial"/>
                <w:noProof/>
                <w:webHidden/>
                <w:sz w:val="22"/>
              </w:rPr>
              <w:fldChar w:fldCharType="end"/>
            </w:r>
          </w:hyperlink>
        </w:p>
        <w:p w14:paraId="00964E56" w14:textId="789D4FA2"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3" w:history="1">
            <w:r w:rsidRPr="00564DA8">
              <w:rPr>
                <w:rStyle w:val="Hyperlink"/>
                <w:rFonts w:ascii="Arial" w:hAnsi="Arial" w:cs="Arial"/>
                <w:noProof/>
                <w:sz w:val="22"/>
              </w:rPr>
              <w:t>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QA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20</w:t>
            </w:r>
            <w:r w:rsidRPr="00564DA8">
              <w:rPr>
                <w:rFonts w:ascii="Arial" w:hAnsi="Arial" w:cs="Arial"/>
                <w:noProof/>
                <w:webHidden/>
                <w:sz w:val="22"/>
              </w:rPr>
              <w:fldChar w:fldCharType="end"/>
            </w:r>
          </w:hyperlink>
        </w:p>
        <w:p w14:paraId="2147E980" w14:textId="03CFBA9F"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4" w:history="1">
            <w:r w:rsidRPr="00564DA8">
              <w:rPr>
                <w:rStyle w:val="Hyperlink"/>
                <w:rFonts w:ascii="Arial" w:hAnsi="Arial" w:cs="Arial"/>
                <w:noProof/>
                <w:sz w:val="22"/>
              </w:rPr>
              <w:t>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Deliverable Acceptance.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24</w:t>
            </w:r>
            <w:r w:rsidRPr="00564DA8">
              <w:rPr>
                <w:rFonts w:ascii="Arial" w:hAnsi="Arial" w:cs="Arial"/>
                <w:noProof/>
                <w:webHidden/>
                <w:sz w:val="22"/>
              </w:rPr>
              <w:fldChar w:fldCharType="end"/>
            </w:r>
          </w:hyperlink>
        </w:p>
        <w:p w14:paraId="5ED58614" w14:textId="51ADF01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5" w:history="1">
            <w:r w:rsidRPr="00564DA8">
              <w:rPr>
                <w:rStyle w:val="Hyperlink"/>
                <w:rFonts w:ascii="Arial" w:hAnsi="Arial" w:cs="Arial"/>
                <w:noProof/>
                <w:sz w:val="22"/>
              </w:rPr>
              <w:t>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Representations Regarding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25</w:t>
            </w:r>
            <w:r w:rsidRPr="00564DA8">
              <w:rPr>
                <w:rFonts w:ascii="Arial" w:hAnsi="Arial" w:cs="Arial"/>
                <w:noProof/>
                <w:webHidden/>
                <w:sz w:val="22"/>
              </w:rPr>
              <w:fldChar w:fldCharType="end"/>
            </w:r>
          </w:hyperlink>
        </w:p>
        <w:p w14:paraId="4085838C" w14:textId="0513B43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6" w:history="1">
            <w:r w:rsidRPr="00564DA8">
              <w:rPr>
                <w:rStyle w:val="Hyperlink"/>
                <w:rFonts w:ascii="Arial" w:hAnsi="Arial" w:cs="Arial"/>
                <w:noProof/>
                <w:sz w:val="22"/>
              </w:rPr>
              <w:t>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Report to Consortium Board of Directors.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25</w:t>
            </w:r>
            <w:r w:rsidRPr="00564DA8">
              <w:rPr>
                <w:rFonts w:ascii="Arial" w:hAnsi="Arial" w:cs="Arial"/>
                <w:noProof/>
                <w:webHidden/>
                <w:sz w:val="22"/>
              </w:rPr>
              <w:fldChar w:fldCharType="end"/>
            </w:r>
          </w:hyperlink>
        </w:p>
        <w:p w14:paraId="5D145E96" w14:textId="40CEDEB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797" w:history="1">
            <w:r w:rsidRPr="00564DA8">
              <w:rPr>
                <w:rStyle w:val="Hyperlink"/>
                <w:rFonts w:cs="Arial"/>
                <w:noProof/>
                <w:sz w:val="22"/>
              </w:rPr>
              <w:t>6.</w:t>
            </w:r>
            <w:r w:rsidRPr="00564DA8">
              <w:rPr>
                <w:rFonts w:eastAsiaTheme="minorEastAsia" w:cs="Arial"/>
                <w:noProof/>
                <w:kern w:val="2"/>
                <w:sz w:val="22"/>
                <w14:ligatures w14:val="standardContextual"/>
              </w:rPr>
              <w:tab/>
            </w:r>
            <w:r w:rsidRPr="00564DA8">
              <w:rPr>
                <w:rStyle w:val="Hyperlink"/>
                <w:rFonts w:cs="Arial"/>
                <w:noProof/>
                <w:sz w:val="22"/>
              </w:rPr>
              <w:t>PROJECT MANAGEMENT.</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_Toc196732797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26</w:t>
            </w:r>
            <w:r w:rsidRPr="00564DA8">
              <w:rPr>
                <w:rFonts w:cs="Arial"/>
                <w:noProof/>
                <w:webHidden/>
                <w:sz w:val="22"/>
              </w:rPr>
              <w:fldChar w:fldCharType="end"/>
            </w:r>
          </w:hyperlink>
        </w:p>
        <w:p w14:paraId="717D7A54" w14:textId="485C4ED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8" w:history="1">
            <w:r w:rsidRPr="00564DA8">
              <w:rPr>
                <w:rStyle w:val="Hyperlink"/>
                <w:rFonts w:ascii="Arial" w:hAnsi="Arial" w:cs="Arial"/>
                <w:noProof/>
                <w:sz w:val="22"/>
              </w:rPr>
              <w:t>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 Staffing Requirements and Commitments.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26</w:t>
            </w:r>
            <w:r w:rsidRPr="00564DA8">
              <w:rPr>
                <w:rFonts w:ascii="Arial" w:hAnsi="Arial" w:cs="Arial"/>
                <w:noProof/>
                <w:webHidden/>
                <w:sz w:val="22"/>
              </w:rPr>
              <w:fldChar w:fldCharType="end"/>
            </w:r>
          </w:hyperlink>
        </w:p>
        <w:p w14:paraId="75CAE08C" w14:textId="636DA86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799" w:history="1">
            <w:r w:rsidRPr="00564DA8">
              <w:rPr>
                <w:rStyle w:val="Hyperlink"/>
                <w:rFonts w:ascii="Arial" w:hAnsi="Arial" w:cs="Arial"/>
                <w:noProof/>
                <w:sz w:val="22"/>
              </w:rPr>
              <w:t>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_Toc196732799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27</w:t>
            </w:r>
            <w:r w:rsidRPr="00564DA8">
              <w:rPr>
                <w:rFonts w:ascii="Arial" w:hAnsi="Arial" w:cs="Arial"/>
                <w:noProof/>
                <w:webHidden/>
                <w:sz w:val="22"/>
              </w:rPr>
              <w:fldChar w:fldCharType="end"/>
            </w:r>
          </w:hyperlink>
        </w:p>
        <w:p w14:paraId="03155AC4" w14:textId="7665D4E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0" w:history="1">
            <w:r w:rsidRPr="00564DA8">
              <w:rPr>
                <w:rStyle w:val="Hyperlink"/>
                <w:rFonts w:ascii="Arial" w:hAnsi="Arial" w:cs="Arial"/>
                <w:noProof/>
                <w:sz w:val="22"/>
              </w:rPr>
              <w:t>6.3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Documentation of Staff Organization.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31</w:t>
            </w:r>
            <w:r w:rsidRPr="00564DA8">
              <w:rPr>
                <w:rFonts w:ascii="Arial" w:hAnsi="Arial" w:cs="Arial"/>
                <w:noProof/>
                <w:webHidden/>
                <w:sz w:val="22"/>
              </w:rPr>
              <w:fldChar w:fldCharType="end"/>
            </w:r>
          </w:hyperlink>
        </w:p>
        <w:p w14:paraId="6547C713" w14:textId="1DB548F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1" w:history="1">
            <w:r w:rsidRPr="00564DA8">
              <w:rPr>
                <w:rStyle w:val="Hyperlink"/>
                <w:rFonts w:ascii="Arial" w:hAnsi="Arial" w:cs="Arial"/>
                <w:noProof/>
                <w:sz w:val="22"/>
              </w:rPr>
              <w:t>6.4</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Consortium’s Right to Approve/Disapprove Contractor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0DAD14C0" w14:textId="38DB8511"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2" w:history="1">
            <w:r w:rsidRPr="00564DA8">
              <w:rPr>
                <w:rStyle w:val="Hyperlink"/>
                <w:rFonts w:ascii="Arial" w:hAnsi="Arial" w:cs="Arial"/>
                <w:noProof/>
                <w:sz w:val="22"/>
              </w:rPr>
              <w:t>6.5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Replacement of Contractor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4401C2FF" w14:textId="7B9F264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3" w:history="1">
            <w:r w:rsidRPr="00564DA8">
              <w:rPr>
                <w:rStyle w:val="Hyperlink"/>
                <w:rFonts w:ascii="Arial" w:hAnsi="Arial" w:cs="Arial"/>
                <w:bCs/>
                <w:noProof/>
                <w:sz w:val="22"/>
              </w:rPr>
              <w:t>6.6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Restrictions on Reassignment of 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32</w:t>
            </w:r>
            <w:r w:rsidRPr="00564DA8">
              <w:rPr>
                <w:rFonts w:ascii="Arial" w:hAnsi="Arial" w:cs="Arial"/>
                <w:noProof/>
                <w:webHidden/>
                <w:sz w:val="22"/>
              </w:rPr>
              <w:fldChar w:fldCharType="end"/>
            </w:r>
          </w:hyperlink>
        </w:p>
        <w:p w14:paraId="12A281CA" w14:textId="268C147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4" w:history="1">
            <w:r w:rsidRPr="00564DA8">
              <w:rPr>
                <w:rStyle w:val="Hyperlink"/>
                <w:rFonts w:ascii="Arial" w:hAnsi="Arial" w:cs="Arial"/>
                <w:bCs/>
                <w:noProof/>
                <w:sz w:val="22"/>
              </w:rPr>
              <w:t>6.7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Claims by Contractor’s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7F59CAFE" w14:textId="64C8D007"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5" w:history="1">
            <w:r w:rsidRPr="00564DA8">
              <w:rPr>
                <w:rStyle w:val="Hyperlink"/>
                <w:rFonts w:ascii="Arial" w:hAnsi="Arial" w:cs="Arial"/>
                <w:noProof/>
                <w:sz w:val="22"/>
              </w:rPr>
              <w:t>6.8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32CD5D59" w14:textId="7377F47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06" w:history="1">
            <w:r w:rsidRPr="00564DA8">
              <w:rPr>
                <w:rStyle w:val="Hyperlink"/>
                <w:rFonts w:ascii="Arial" w:hAnsi="Arial" w:cs="Arial"/>
                <w:noProof/>
                <w:sz w:val="22"/>
              </w:rPr>
              <w:t>6.9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Accounting Requirements.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33</w:t>
            </w:r>
            <w:r w:rsidRPr="00564DA8">
              <w:rPr>
                <w:rFonts w:ascii="Arial" w:hAnsi="Arial" w:cs="Arial"/>
                <w:noProof/>
                <w:webHidden/>
                <w:sz w:val="22"/>
              </w:rPr>
              <w:fldChar w:fldCharType="end"/>
            </w:r>
          </w:hyperlink>
        </w:p>
        <w:p w14:paraId="0B82E88A" w14:textId="1C9C901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7" w:history="1">
            <w:r w:rsidRPr="00564DA8">
              <w:rPr>
                <w:rStyle w:val="Hyperlink"/>
                <w:rFonts w:ascii="Arial" w:hAnsi="Arial" w:cs="Arial"/>
                <w:noProof/>
                <w:sz w:val="22"/>
              </w:rPr>
              <w:t>6.10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Records Retention and Access Requirements.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34</w:t>
            </w:r>
            <w:r w:rsidRPr="00564DA8">
              <w:rPr>
                <w:rFonts w:ascii="Arial" w:hAnsi="Arial" w:cs="Arial"/>
                <w:noProof/>
                <w:webHidden/>
                <w:sz w:val="22"/>
              </w:rPr>
              <w:fldChar w:fldCharType="end"/>
            </w:r>
          </w:hyperlink>
        </w:p>
        <w:p w14:paraId="381FBB5E" w14:textId="3F8C6DE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8" w:history="1">
            <w:r w:rsidRPr="00564DA8">
              <w:rPr>
                <w:rStyle w:val="Hyperlink"/>
                <w:rFonts w:ascii="Arial" w:hAnsi="Arial" w:cs="Arial"/>
                <w:noProof/>
                <w:sz w:val="22"/>
              </w:rPr>
              <w:t>6.11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Inspections.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3463D8B2" w14:textId="5C6A8CD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09" w:history="1">
            <w:r w:rsidRPr="00564DA8">
              <w:rPr>
                <w:rStyle w:val="Hyperlink"/>
                <w:rFonts w:ascii="Arial" w:hAnsi="Arial" w:cs="Arial"/>
                <w:noProof/>
                <w:sz w:val="22"/>
              </w:rPr>
              <w:t>6.12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Staff Background Checks.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_Toc196732809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757CEC71" w14:textId="058DB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10" w:history="1">
            <w:r w:rsidRPr="00564DA8">
              <w:rPr>
                <w:rStyle w:val="Hyperlink"/>
                <w:rFonts w:ascii="Arial" w:hAnsi="Arial" w:cs="Arial"/>
                <w:noProof/>
                <w:sz w:val="22"/>
              </w:rPr>
              <w:t>6.13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Supplemental Contracts.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35</w:t>
            </w:r>
            <w:r w:rsidRPr="00564DA8">
              <w:rPr>
                <w:rFonts w:ascii="Arial" w:hAnsi="Arial" w:cs="Arial"/>
                <w:noProof/>
                <w:webHidden/>
                <w:sz w:val="22"/>
              </w:rPr>
              <w:fldChar w:fldCharType="end"/>
            </w:r>
          </w:hyperlink>
        </w:p>
        <w:p w14:paraId="5487ABB4" w14:textId="75A9901C"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11" w:history="1">
            <w:r w:rsidRPr="00564DA8">
              <w:rPr>
                <w:rStyle w:val="Hyperlink"/>
                <w:rFonts w:cs="Arial"/>
                <w:noProof/>
                <w:sz w:val="22"/>
              </w:rPr>
              <w:t>7.</w:t>
            </w:r>
            <w:r w:rsidRPr="00564DA8">
              <w:rPr>
                <w:rFonts w:eastAsiaTheme="minorEastAsia" w:cs="Arial"/>
                <w:noProof/>
                <w:kern w:val="2"/>
                <w:sz w:val="22"/>
                <w14:ligatures w14:val="standardContextual"/>
              </w:rPr>
              <w:tab/>
            </w:r>
            <w:r w:rsidRPr="00564DA8">
              <w:rPr>
                <w:rStyle w:val="Hyperlink"/>
                <w:rFonts w:cs="Arial"/>
                <w:noProof/>
                <w:sz w:val="22"/>
              </w:rPr>
              <w:t>PAYMENTS; INVOICING; AND RELATED FINANCIAL TERMS.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_Toc196732811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36</w:t>
            </w:r>
            <w:r w:rsidRPr="00564DA8">
              <w:rPr>
                <w:rFonts w:cs="Arial"/>
                <w:noProof/>
                <w:webHidden/>
                <w:sz w:val="22"/>
              </w:rPr>
              <w:fldChar w:fldCharType="end"/>
            </w:r>
          </w:hyperlink>
        </w:p>
        <w:p w14:paraId="73D2ED95" w14:textId="33751E8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2" w:history="1">
            <w:r w:rsidRPr="00564DA8">
              <w:rPr>
                <w:rStyle w:val="Hyperlink"/>
                <w:rFonts w:ascii="Arial" w:hAnsi="Arial" w:cs="Arial"/>
                <w:noProof/>
                <w:sz w:val="22"/>
              </w:rPr>
              <w:t>7.1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7DF15B1F" w14:textId="1866DF5C"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3" w:history="1">
            <w:r w:rsidRPr="00564DA8">
              <w:rPr>
                <w:rStyle w:val="Hyperlink"/>
                <w:rFonts w:ascii="Arial" w:hAnsi="Arial" w:cs="Arial"/>
                <w:noProof/>
                <w:sz w:val="22"/>
              </w:rPr>
              <w:t>7.2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 Increases.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2F41A6FA" w14:textId="088A921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4" w:history="1">
            <w:r w:rsidRPr="00564DA8">
              <w:rPr>
                <w:rStyle w:val="Hyperlink"/>
                <w:rFonts w:ascii="Arial" w:hAnsi="Arial" w:cs="Arial"/>
                <w:noProof/>
                <w:sz w:val="22"/>
              </w:rPr>
              <w:t>7.3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Costs Excluded from Total Maximum Contract Sum.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36</w:t>
            </w:r>
            <w:r w:rsidRPr="00564DA8">
              <w:rPr>
                <w:rFonts w:ascii="Arial" w:hAnsi="Arial" w:cs="Arial"/>
                <w:noProof/>
                <w:webHidden/>
                <w:sz w:val="22"/>
              </w:rPr>
              <w:fldChar w:fldCharType="end"/>
            </w:r>
          </w:hyperlink>
        </w:p>
        <w:p w14:paraId="04AFA243" w14:textId="472C595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5" w:history="1">
            <w:r w:rsidRPr="00564DA8">
              <w:rPr>
                <w:rStyle w:val="Hyperlink"/>
                <w:rFonts w:ascii="Arial" w:hAnsi="Arial" w:cs="Arial"/>
                <w:noProof/>
                <w:sz w:val="22"/>
              </w:rPr>
              <w:t>7.4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Invoices.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37</w:t>
            </w:r>
            <w:r w:rsidRPr="00564DA8">
              <w:rPr>
                <w:rFonts w:ascii="Arial" w:hAnsi="Arial" w:cs="Arial"/>
                <w:noProof/>
                <w:webHidden/>
                <w:sz w:val="22"/>
              </w:rPr>
              <w:fldChar w:fldCharType="end"/>
            </w:r>
          </w:hyperlink>
        </w:p>
        <w:p w14:paraId="60F084DB" w14:textId="7F3CCD1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6" w:history="1">
            <w:r w:rsidRPr="00564DA8">
              <w:rPr>
                <w:rStyle w:val="Hyperlink"/>
                <w:rFonts w:ascii="Arial" w:hAnsi="Arial" w:cs="Arial"/>
                <w:noProof/>
                <w:sz w:val="22"/>
              </w:rPr>
              <w:t>7.5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38</w:t>
            </w:r>
            <w:r w:rsidRPr="00564DA8">
              <w:rPr>
                <w:rFonts w:ascii="Arial" w:hAnsi="Arial" w:cs="Arial"/>
                <w:noProof/>
                <w:webHidden/>
                <w:sz w:val="22"/>
              </w:rPr>
              <w:fldChar w:fldCharType="end"/>
            </w:r>
          </w:hyperlink>
        </w:p>
        <w:p w14:paraId="0625BF52" w14:textId="413F5DB4"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7" w:history="1">
            <w:r w:rsidRPr="00564DA8">
              <w:rPr>
                <w:rStyle w:val="Hyperlink"/>
                <w:rFonts w:ascii="Arial" w:hAnsi="Arial" w:cs="Arial"/>
                <w:noProof/>
                <w:sz w:val="22"/>
              </w:rPr>
              <w:t>7.6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Funding.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38</w:t>
            </w:r>
            <w:r w:rsidRPr="00564DA8">
              <w:rPr>
                <w:rFonts w:ascii="Arial" w:hAnsi="Arial" w:cs="Arial"/>
                <w:noProof/>
                <w:webHidden/>
                <w:sz w:val="22"/>
              </w:rPr>
              <w:fldChar w:fldCharType="end"/>
            </w:r>
          </w:hyperlink>
        </w:p>
        <w:p w14:paraId="712966A2" w14:textId="23050E4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8" w:history="1">
            <w:r w:rsidRPr="00564DA8">
              <w:rPr>
                <w:rStyle w:val="Hyperlink"/>
                <w:rFonts w:ascii="Arial" w:hAnsi="Arial" w:cs="Arial"/>
                <w:noProof/>
                <w:sz w:val="22"/>
              </w:rPr>
              <w:t>7.7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Overpayments to 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5C533762" w14:textId="71E77C9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19" w:history="1">
            <w:r w:rsidRPr="00564DA8">
              <w:rPr>
                <w:rStyle w:val="Hyperlink"/>
                <w:rFonts w:ascii="Arial" w:hAnsi="Arial" w:cs="Arial"/>
                <w:noProof/>
                <w:sz w:val="22"/>
              </w:rPr>
              <w:t>7.8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Advance Payments Prohibited.</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_Toc196732819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7F807F0B" w14:textId="3D0A0C9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0" w:history="1">
            <w:r w:rsidRPr="00564DA8">
              <w:rPr>
                <w:rStyle w:val="Hyperlink"/>
                <w:rFonts w:ascii="Arial" w:hAnsi="Arial" w:cs="Arial"/>
                <w:noProof/>
                <w:sz w:val="22"/>
              </w:rPr>
              <w:t>7.9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Credits.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7F96BE08" w14:textId="10B43FF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21" w:history="1">
            <w:r w:rsidRPr="00564DA8">
              <w:rPr>
                <w:rStyle w:val="Hyperlink"/>
                <w:rFonts w:ascii="Arial" w:hAnsi="Arial" w:cs="Arial"/>
                <w:noProof/>
                <w:sz w:val="22"/>
              </w:rPr>
              <w:t>7.10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 Additional Consideration.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55052E9E" w14:textId="3421D911"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22" w:history="1">
            <w:r w:rsidRPr="00564DA8">
              <w:rPr>
                <w:rStyle w:val="Hyperlink"/>
                <w:rFonts w:cs="Arial"/>
                <w:noProof/>
                <w:sz w:val="22"/>
              </w:rPr>
              <w:t>8.</w:t>
            </w:r>
            <w:r w:rsidRPr="00564DA8">
              <w:rPr>
                <w:rFonts w:eastAsiaTheme="minorEastAsia" w:cs="Arial"/>
                <w:noProof/>
                <w:kern w:val="2"/>
                <w:sz w:val="22"/>
                <w14:ligatures w14:val="standardContextual"/>
              </w:rPr>
              <w:tab/>
            </w:r>
            <w:r w:rsidRPr="00564DA8">
              <w:rPr>
                <w:rStyle w:val="Hyperlink"/>
                <w:rFonts w:cs="Arial"/>
                <w:noProof/>
                <w:sz w:val="22"/>
              </w:rPr>
              <w:t>CHANGE ORDERS.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_Toc196732822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39</w:t>
            </w:r>
            <w:r w:rsidRPr="00564DA8">
              <w:rPr>
                <w:rFonts w:cs="Arial"/>
                <w:noProof/>
                <w:webHidden/>
                <w:sz w:val="22"/>
              </w:rPr>
              <w:fldChar w:fldCharType="end"/>
            </w:r>
          </w:hyperlink>
        </w:p>
        <w:p w14:paraId="42DA4B06" w14:textId="7D62BE96"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3" w:history="1">
            <w:r w:rsidRPr="00564DA8">
              <w:rPr>
                <w:rStyle w:val="Hyperlink"/>
                <w:rFonts w:ascii="Arial" w:hAnsi="Arial" w:cs="Arial"/>
                <w:noProof/>
                <w:sz w:val="22"/>
              </w:rPr>
              <w:t>8.1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39</w:t>
            </w:r>
            <w:r w:rsidRPr="00564DA8">
              <w:rPr>
                <w:rFonts w:ascii="Arial" w:hAnsi="Arial" w:cs="Arial"/>
                <w:noProof/>
                <w:webHidden/>
                <w:sz w:val="22"/>
              </w:rPr>
              <w:fldChar w:fldCharType="end"/>
            </w:r>
          </w:hyperlink>
        </w:p>
        <w:p w14:paraId="4B7D0709" w14:textId="7C821359"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4" w:history="1">
            <w:r w:rsidRPr="00564DA8">
              <w:rPr>
                <w:rStyle w:val="Hyperlink"/>
                <w:rFonts w:ascii="Arial" w:hAnsi="Arial" w:cs="Arial"/>
                <w:noProof/>
                <w:sz w:val="22"/>
              </w:rPr>
              <w:t>8.2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Issuance of Change Orders.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1683C6A7" w14:textId="30B2317E"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5" w:history="1">
            <w:r w:rsidRPr="00564DA8">
              <w:rPr>
                <w:rStyle w:val="Hyperlink"/>
                <w:rFonts w:ascii="Arial" w:hAnsi="Arial" w:cs="Arial"/>
                <w:noProof/>
                <w:sz w:val="22"/>
              </w:rPr>
              <w:t>8.3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Proposal.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5868BB19" w14:textId="2F7DF80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6" w:history="1">
            <w:r w:rsidRPr="00564DA8">
              <w:rPr>
                <w:rStyle w:val="Hyperlink"/>
                <w:rFonts w:ascii="Arial" w:hAnsi="Arial" w:cs="Arial"/>
                <w:noProof/>
                <w:sz w:val="22"/>
              </w:rPr>
              <w:t>8.4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Agreement on 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44DEA465" w14:textId="189EE7AB"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7" w:history="1">
            <w:r w:rsidRPr="00564DA8">
              <w:rPr>
                <w:rStyle w:val="Hyperlink"/>
                <w:rFonts w:ascii="Arial" w:hAnsi="Arial" w:cs="Arial"/>
                <w:noProof/>
                <w:sz w:val="22"/>
              </w:rPr>
              <w:t>8.5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Disagreement on Change Order.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40</w:t>
            </w:r>
            <w:r w:rsidRPr="00564DA8">
              <w:rPr>
                <w:rFonts w:ascii="Arial" w:hAnsi="Arial" w:cs="Arial"/>
                <w:noProof/>
                <w:webHidden/>
                <w:sz w:val="22"/>
              </w:rPr>
              <w:fldChar w:fldCharType="end"/>
            </w:r>
          </w:hyperlink>
        </w:p>
        <w:p w14:paraId="2C558944" w14:textId="78989B2D"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28" w:history="1">
            <w:r w:rsidRPr="00564DA8">
              <w:rPr>
                <w:rStyle w:val="Hyperlink"/>
                <w:rFonts w:ascii="Arial" w:hAnsi="Arial" w:cs="Arial"/>
                <w:noProof/>
                <w:sz w:val="22"/>
              </w:rPr>
              <w:t>8.6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and/or Use of Third Party.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687FAF9F" w14:textId="55FD0442" w:rsidR="00564DA8" w:rsidRPr="00564DA8" w:rsidRDefault="00564DA8">
          <w:pPr>
            <w:pStyle w:val="TOC1"/>
            <w:tabs>
              <w:tab w:val="left" w:pos="480"/>
              <w:tab w:val="right" w:leader="dot" w:pos="9350"/>
            </w:tabs>
            <w:rPr>
              <w:rFonts w:eastAsiaTheme="minorEastAsia" w:cs="Arial"/>
              <w:noProof/>
              <w:kern w:val="2"/>
              <w:sz w:val="22"/>
              <w14:ligatures w14:val="standardContextual"/>
            </w:rPr>
          </w:pPr>
          <w:hyperlink w:anchor="_Toc196732829" w:history="1">
            <w:r w:rsidRPr="00564DA8">
              <w:rPr>
                <w:rStyle w:val="Hyperlink"/>
                <w:rFonts w:cs="Arial"/>
                <w:noProof/>
                <w:sz w:val="22"/>
              </w:rPr>
              <w:t>9.</w:t>
            </w:r>
            <w:r w:rsidRPr="00564DA8">
              <w:rPr>
                <w:rFonts w:eastAsiaTheme="minorEastAsia" w:cs="Arial"/>
                <w:noProof/>
                <w:kern w:val="2"/>
                <w:sz w:val="22"/>
                <w14:ligatures w14:val="standardContextual"/>
              </w:rPr>
              <w:tab/>
            </w:r>
            <w:r w:rsidRPr="00564DA8">
              <w:rPr>
                <w:rStyle w:val="Hyperlink"/>
                <w:rFonts w:cs="Arial"/>
                <w:noProof/>
                <w:sz w:val="22"/>
              </w:rPr>
              <w:t>CONSORTIUM PROPERTY.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_Toc196732829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41</w:t>
            </w:r>
            <w:r w:rsidRPr="00564DA8">
              <w:rPr>
                <w:rFonts w:cs="Arial"/>
                <w:noProof/>
                <w:webHidden/>
                <w:sz w:val="22"/>
              </w:rPr>
              <w:fldChar w:fldCharType="end"/>
            </w:r>
          </w:hyperlink>
        </w:p>
        <w:p w14:paraId="05815044" w14:textId="6D2BF000"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0" w:history="1">
            <w:r w:rsidRPr="00564DA8">
              <w:rPr>
                <w:rStyle w:val="Hyperlink"/>
                <w:rFonts w:ascii="Arial" w:hAnsi="Arial" w:cs="Arial"/>
                <w:noProof/>
                <w:sz w:val="22"/>
              </w:rPr>
              <w:t>9.1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Ownership.</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4CF0EA96" w14:textId="4478498A"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1" w:history="1">
            <w:r w:rsidRPr="00564DA8">
              <w:rPr>
                <w:rStyle w:val="Hyperlink"/>
                <w:rFonts w:ascii="Arial" w:hAnsi="Arial" w:cs="Arial"/>
                <w:noProof/>
                <w:sz w:val="22"/>
              </w:rPr>
              <w:t>9.2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Use of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41</w:t>
            </w:r>
            <w:r w:rsidRPr="00564DA8">
              <w:rPr>
                <w:rFonts w:ascii="Arial" w:hAnsi="Arial" w:cs="Arial"/>
                <w:noProof/>
                <w:webHidden/>
                <w:sz w:val="22"/>
              </w:rPr>
              <w:fldChar w:fldCharType="end"/>
            </w:r>
          </w:hyperlink>
        </w:p>
        <w:p w14:paraId="51646AF0" w14:textId="03A4D4E8"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2" w:history="1">
            <w:r w:rsidRPr="00564DA8">
              <w:rPr>
                <w:rStyle w:val="Hyperlink"/>
                <w:rFonts w:ascii="Arial" w:hAnsi="Arial" w:cs="Arial"/>
                <w:noProof/>
                <w:sz w:val="22"/>
              </w:rPr>
              <w:t>9.3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Damage to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146748FD" w14:textId="5D1C20B3"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3" w:history="1">
            <w:r w:rsidRPr="00564DA8">
              <w:rPr>
                <w:rStyle w:val="Hyperlink"/>
                <w:rFonts w:ascii="Arial" w:hAnsi="Arial" w:cs="Arial"/>
                <w:noProof/>
                <w:sz w:val="22"/>
              </w:rPr>
              <w:t>9.4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 of Damage.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5967D68B" w14:textId="375ED0A3" w:rsidR="00564DA8" w:rsidRPr="00564DA8" w:rsidRDefault="00564DA8">
          <w:pPr>
            <w:pStyle w:val="TOC2"/>
            <w:tabs>
              <w:tab w:val="left" w:pos="880"/>
              <w:tab w:val="right" w:leader="dot" w:pos="9350"/>
            </w:tabs>
            <w:rPr>
              <w:rFonts w:ascii="Arial" w:eastAsiaTheme="minorEastAsia" w:hAnsi="Arial" w:cs="Arial"/>
              <w:noProof/>
              <w:kern w:val="2"/>
              <w:sz w:val="22"/>
              <w14:ligatures w14:val="standardContextual"/>
            </w:rPr>
          </w:pPr>
          <w:hyperlink w:anchor="_Toc196732834" w:history="1">
            <w:r w:rsidRPr="00564DA8">
              <w:rPr>
                <w:rStyle w:val="Hyperlink"/>
                <w:rFonts w:ascii="Arial" w:hAnsi="Arial" w:cs="Arial"/>
                <w:noProof/>
                <w:sz w:val="22"/>
              </w:rPr>
              <w:t>9.5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Surrender of Property.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42</w:t>
            </w:r>
            <w:r w:rsidRPr="00564DA8">
              <w:rPr>
                <w:rFonts w:ascii="Arial" w:hAnsi="Arial" w:cs="Arial"/>
                <w:noProof/>
                <w:webHidden/>
                <w:sz w:val="22"/>
              </w:rPr>
              <w:fldChar w:fldCharType="end"/>
            </w:r>
          </w:hyperlink>
        </w:p>
        <w:p w14:paraId="7F9E7B04" w14:textId="2FCDE916"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35" w:history="1">
            <w:r w:rsidRPr="00564DA8">
              <w:rPr>
                <w:rStyle w:val="Hyperlink"/>
                <w:rFonts w:cs="Arial"/>
                <w:noProof/>
                <w:sz w:val="22"/>
              </w:rPr>
              <w:t>10.</w:t>
            </w:r>
            <w:r w:rsidRPr="00564DA8">
              <w:rPr>
                <w:rFonts w:eastAsiaTheme="minorEastAsia" w:cs="Arial"/>
                <w:noProof/>
                <w:kern w:val="2"/>
                <w:sz w:val="22"/>
                <w14:ligatures w14:val="standardContextual"/>
              </w:rPr>
              <w:tab/>
            </w:r>
            <w:r w:rsidRPr="00564DA8">
              <w:rPr>
                <w:rStyle w:val="Hyperlink"/>
                <w:rFonts w:cs="Arial"/>
                <w:noProof/>
                <w:sz w:val="22"/>
              </w:rPr>
              <w:t>OWNERSHIP OF HARDWARE, SOFTWARE, AND OTHER PROPERTY.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_Toc196732835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43</w:t>
            </w:r>
            <w:r w:rsidRPr="00564DA8">
              <w:rPr>
                <w:rFonts w:cs="Arial"/>
                <w:noProof/>
                <w:webHidden/>
                <w:sz w:val="22"/>
              </w:rPr>
              <w:fldChar w:fldCharType="end"/>
            </w:r>
          </w:hyperlink>
        </w:p>
        <w:p w14:paraId="7DE25790" w14:textId="2906CF2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6" w:history="1">
            <w:r w:rsidRPr="00564DA8">
              <w:rPr>
                <w:rStyle w:val="Hyperlink"/>
                <w:rFonts w:ascii="Arial" w:hAnsi="Arial" w:cs="Arial"/>
                <w:noProof/>
                <w:sz w:val="22"/>
              </w:rPr>
              <w:t>10.1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Ownership of Pre-existing Hardware and Software.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6F462D1D" w14:textId="6E6008A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7" w:history="1">
            <w:r w:rsidRPr="00564DA8">
              <w:rPr>
                <w:rStyle w:val="Hyperlink"/>
                <w:rFonts w:ascii="Arial" w:hAnsi="Arial" w:cs="Arial"/>
                <w:noProof/>
                <w:sz w:val="22"/>
              </w:rPr>
              <w:t>10.2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CalSAWS Ownership of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723DB0D6" w14:textId="2E2DEFD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8" w:history="1">
            <w:r w:rsidRPr="00564DA8">
              <w:rPr>
                <w:rStyle w:val="Hyperlink"/>
                <w:rFonts w:ascii="Arial" w:hAnsi="Arial" w:cs="Arial"/>
                <w:noProof/>
                <w:sz w:val="22"/>
              </w:rPr>
              <w:t>10.3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Consortium Ownership Rights.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43</w:t>
            </w:r>
            <w:r w:rsidRPr="00564DA8">
              <w:rPr>
                <w:rFonts w:ascii="Arial" w:hAnsi="Arial" w:cs="Arial"/>
                <w:noProof/>
                <w:webHidden/>
                <w:sz w:val="22"/>
              </w:rPr>
              <w:fldChar w:fldCharType="end"/>
            </w:r>
          </w:hyperlink>
        </w:p>
        <w:p w14:paraId="43B5F2F5" w14:textId="4AA1C24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39" w:history="1">
            <w:r w:rsidRPr="00564DA8">
              <w:rPr>
                <w:rStyle w:val="Hyperlink"/>
                <w:rFonts w:ascii="Arial" w:hAnsi="Arial" w:cs="Arial"/>
                <w:noProof/>
                <w:sz w:val="22"/>
              </w:rPr>
              <w:t>10.4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Contractor Ownership Rights.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_Toc196732839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36368C87" w14:textId="03266B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0" w:history="1">
            <w:r w:rsidRPr="00564DA8">
              <w:rPr>
                <w:rStyle w:val="Hyperlink"/>
                <w:rFonts w:ascii="Arial" w:hAnsi="Arial" w:cs="Arial"/>
                <w:noProof/>
                <w:sz w:val="22"/>
              </w:rPr>
              <w:t>10.5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 and Federal Government.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65B9E39E" w14:textId="588C96B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1" w:history="1">
            <w:r w:rsidRPr="00564DA8">
              <w:rPr>
                <w:rStyle w:val="Hyperlink"/>
                <w:rFonts w:ascii="Arial" w:hAnsi="Arial" w:cs="Arial"/>
                <w:noProof/>
                <w:sz w:val="22"/>
              </w:rPr>
              <w:t>10.6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275E16AA" w14:textId="3ED54E1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42" w:history="1">
            <w:r w:rsidRPr="00564DA8">
              <w:rPr>
                <w:rStyle w:val="Hyperlink"/>
                <w:rFonts w:cs="Arial"/>
                <w:noProof/>
                <w:sz w:val="22"/>
              </w:rPr>
              <w:t>11.</w:t>
            </w:r>
            <w:r w:rsidRPr="00564DA8">
              <w:rPr>
                <w:rFonts w:eastAsiaTheme="minorEastAsia" w:cs="Arial"/>
                <w:noProof/>
                <w:kern w:val="2"/>
                <w:sz w:val="22"/>
                <w14:ligatures w14:val="standardContextual"/>
              </w:rPr>
              <w:tab/>
            </w:r>
            <w:r w:rsidRPr="00564DA8">
              <w:rPr>
                <w:rStyle w:val="Hyperlink"/>
                <w:rFonts w:cs="Arial"/>
                <w:noProof/>
                <w:sz w:val="22"/>
              </w:rPr>
              <w:t>WARRANTIES.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_Toc196732842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44</w:t>
            </w:r>
            <w:r w:rsidRPr="00564DA8">
              <w:rPr>
                <w:rFonts w:cs="Arial"/>
                <w:noProof/>
                <w:webHidden/>
                <w:sz w:val="22"/>
              </w:rPr>
              <w:fldChar w:fldCharType="end"/>
            </w:r>
          </w:hyperlink>
        </w:p>
        <w:p w14:paraId="5F9851AC" w14:textId="5783A97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3" w:history="1">
            <w:r w:rsidRPr="00564DA8">
              <w:rPr>
                <w:rStyle w:val="Hyperlink"/>
                <w:rFonts w:ascii="Arial" w:hAnsi="Arial" w:cs="Arial"/>
                <w:noProof/>
                <w:sz w:val="22"/>
              </w:rPr>
              <w:t>11.1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Deliverables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44</w:t>
            </w:r>
            <w:r w:rsidRPr="00564DA8">
              <w:rPr>
                <w:rFonts w:ascii="Arial" w:hAnsi="Arial" w:cs="Arial"/>
                <w:noProof/>
                <w:webHidden/>
                <w:sz w:val="22"/>
              </w:rPr>
              <w:fldChar w:fldCharType="end"/>
            </w:r>
          </w:hyperlink>
        </w:p>
        <w:p w14:paraId="71820C1F" w14:textId="7DDFF2C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4" w:history="1">
            <w:r w:rsidRPr="00564DA8">
              <w:rPr>
                <w:rStyle w:val="Hyperlink"/>
                <w:rFonts w:ascii="Arial" w:hAnsi="Arial" w:cs="Arial"/>
                <w:noProof/>
                <w:sz w:val="22"/>
              </w:rPr>
              <w:t>11.2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Project Services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2517FCE5" w14:textId="00BAC22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5" w:history="1">
            <w:r w:rsidRPr="00564DA8">
              <w:rPr>
                <w:rStyle w:val="Hyperlink"/>
                <w:rFonts w:ascii="Arial" w:hAnsi="Arial" w:cs="Arial"/>
                <w:noProof/>
                <w:sz w:val="22"/>
              </w:rPr>
              <w:t>11.3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Correction of Deficiencies.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244DABF1" w14:textId="498BD17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6" w:history="1">
            <w:r w:rsidRPr="00564DA8">
              <w:rPr>
                <w:rStyle w:val="Hyperlink"/>
                <w:rFonts w:ascii="Arial" w:hAnsi="Arial" w:cs="Arial"/>
                <w:noProof/>
                <w:sz w:val="22"/>
              </w:rPr>
              <w:t>11.4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Price Warranty.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45</w:t>
            </w:r>
            <w:r w:rsidRPr="00564DA8">
              <w:rPr>
                <w:rFonts w:ascii="Arial" w:hAnsi="Arial" w:cs="Arial"/>
                <w:noProof/>
                <w:webHidden/>
                <w:sz w:val="22"/>
              </w:rPr>
              <w:fldChar w:fldCharType="end"/>
            </w:r>
          </w:hyperlink>
        </w:p>
        <w:p w14:paraId="52CA12B8" w14:textId="6D2F266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7" w:history="1">
            <w:r w:rsidRPr="00564DA8">
              <w:rPr>
                <w:rStyle w:val="Hyperlink"/>
                <w:rFonts w:ascii="Arial" w:hAnsi="Arial" w:cs="Arial"/>
                <w:noProof/>
                <w:sz w:val="22"/>
              </w:rPr>
              <w:t>11.5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Warranties.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46</w:t>
            </w:r>
            <w:r w:rsidRPr="00564DA8">
              <w:rPr>
                <w:rFonts w:ascii="Arial" w:hAnsi="Arial" w:cs="Arial"/>
                <w:noProof/>
                <w:webHidden/>
                <w:sz w:val="22"/>
              </w:rPr>
              <w:fldChar w:fldCharType="end"/>
            </w:r>
          </w:hyperlink>
        </w:p>
        <w:p w14:paraId="2D3CF257" w14:textId="583A1FD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8" w:history="1">
            <w:r w:rsidRPr="00564DA8">
              <w:rPr>
                <w:rStyle w:val="Hyperlink"/>
                <w:rFonts w:ascii="Arial" w:hAnsi="Arial" w:cs="Arial"/>
                <w:noProof/>
                <w:sz w:val="22"/>
              </w:rPr>
              <w:t>11.6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Additional Representations.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46</w:t>
            </w:r>
            <w:r w:rsidRPr="00564DA8">
              <w:rPr>
                <w:rFonts w:ascii="Arial" w:hAnsi="Arial" w:cs="Arial"/>
                <w:noProof/>
                <w:webHidden/>
                <w:sz w:val="22"/>
              </w:rPr>
              <w:fldChar w:fldCharType="end"/>
            </w:r>
          </w:hyperlink>
        </w:p>
        <w:p w14:paraId="1629B0C0" w14:textId="1E53EBA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49" w:history="1">
            <w:r w:rsidRPr="00564DA8">
              <w:rPr>
                <w:rStyle w:val="Hyperlink"/>
                <w:rFonts w:ascii="Arial" w:hAnsi="Arial" w:cs="Arial"/>
                <w:noProof/>
                <w:sz w:val="22"/>
              </w:rPr>
              <w:t>11.7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Breach of Warranty Obligations.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_Toc196732849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48</w:t>
            </w:r>
            <w:r w:rsidRPr="00564DA8">
              <w:rPr>
                <w:rFonts w:ascii="Arial" w:hAnsi="Arial" w:cs="Arial"/>
                <w:noProof/>
                <w:webHidden/>
                <w:sz w:val="22"/>
              </w:rPr>
              <w:fldChar w:fldCharType="end"/>
            </w:r>
          </w:hyperlink>
        </w:p>
        <w:p w14:paraId="586E719E" w14:textId="0F652D23"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0" w:history="1">
            <w:r w:rsidRPr="00564DA8">
              <w:rPr>
                <w:rStyle w:val="Hyperlink"/>
                <w:rFonts w:cs="Arial"/>
                <w:noProof/>
                <w:sz w:val="22"/>
              </w:rPr>
              <w:t>12.</w:t>
            </w:r>
            <w:r w:rsidRPr="00564DA8">
              <w:rPr>
                <w:rFonts w:eastAsiaTheme="minorEastAsia" w:cs="Arial"/>
                <w:noProof/>
                <w:kern w:val="2"/>
                <w:sz w:val="22"/>
                <w14:ligatures w14:val="standardContextual"/>
              </w:rPr>
              <w:tab/>
            </w:r>
            <w:r w:rsidRPr="00564DA8">
              <w:rPr>
                <w:rStyle w:val="Hyperlink"/>
                <w:rFonts w:cs="Arial"/>
                <w:noProof/>
                <w:sz w:val="22"/>
              </w:rPr>
              <w:t>INDEMNIFICATION.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_Toc196732850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49</w:t>
            </w:r>
            <w:r w:rsidRPr="00564DA8">
              <w:rPr>
                <w:rFonts w:cs="Arial"/>
                <w:noProof/>
                <w:webHidden/>
                <w:sz w:val="22"/>
              </w:rPr>
              <w:fldChar w:fldCharType="end"/>
            </w:r>
          </w:hyperlink>
        </w:p>
        <w:p w14:paraId="20099943" w14:textId="3FBA742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1" w:history="1">
            <w:r w:rsidRPr="00564DA8">
              <w:rPr>
                <w:rStyle w:val="Hyperlink"/>
                <w:rFonts w:ascii="Arial" w:hAnsi="Arial" w:cs="Arial"/>
                <w:noProof/>
                <w:sz w:val="22"/>
              </w:rPr>
              <w:t>12.1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General.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49</w:t>
            </w:r>
            <w:r w:rsidRPr="00564DA8">
              <w:rPr>
                <w:rFonts w:ascii="Arial" w:hAnsi="Arial" w:cs="Arial"/>
                <w:noProof/>
                <w:webHidden/>
                <w:sz w:val="22"/>
              </w:rPr>
              <w:fldChar w:fldCharType="end"/>
            </w:r>
          </w:hyperlink>
        </w:p>
        <w:p w14:paraId="2B49512B" w14:textId="228A5F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2" w:history="1">
            <w:r w:rsidRPr="00564DA8">
              <w:rPr>
                <w:rStyle w:val="Hyperlink"/>
                <w:rFonts w:ascii="Arial" w:hAnsi="Arial" w:cs="Arial"/>
                <w:noProof/>
                <w:sz w:val="22"/>
              </w:rPr>
              <w:t>12.2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Intellectual Property Indemnification.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36BBB072" w14:textId="7629F64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3" w:history="1">
            <w:r w:rsidRPr="00564DA8">
              <w:rPr>
                <w:rStyle w:val="Hyperlink"/>
                <w:rFonts w:cs="Arial"/>
                <w:noProof/>
                <w:sz w:val="22"/>
              </w:rPr>
              <w:t>13.</w:t>
            </w:r>
            <w:r w:rsidRPr="00564DA8">
              <w:rPr>
                <w:rFonts w:eastAsiaTheme="minorEastAsia" w:cs="Arial"/>
                <w:noProof/>
                <w:kern w:val="2"/>
                <w:sz w:val="22"/>
                <w14:ligatures w14:val="standardContextual"/>
              </w:rPr>
              <w:tab/>
            </w:r>
            <w:r w:rsidRPr="00564DA8">
              <w:rPr>
                <w:rStyle w:val="Hyperlink"/>
                <w:rFonts w:cs="Arial"/>
                <w:noProof/>
                <w:sz w:val="22"/>
              </w:rPr>
              <w:t>LIQUIDATED DAMAGES.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_Toc196732853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50</w:t>
            </w:r>
            <w:r w:rsidRPr="00564DA8">
              <w:rPr>
                <w:rFonts w:cs="Arial"/>
                <w:noProof/>
                <w:webHidden/>
                <w:sz w:val="22"/>
              </w:rPr>
              <w:fldChar w:fldCharType="end"/>
            </w:r>
          </w:hyperlink>
        </w:p>
        <w:p w14:paraId="596CC660" w14:textId="56FA615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4" w:history="1">
            <w:r w:rsidRPr="00564DA8">
              <w:rPr>
                <w:rStyle w:val="Hyperlink"/>
                <w:rFonts w:ascii="Arial" w:hAnsi="Arial" w:cs="Arial"/>
                <w:noProof/>
                <w:sz w:val="22"/>
              </w:rPr>
              <w:t>13.1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Delays or Failures.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3D033D39" w14:textId="5E682D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5" w:history="1">
            <w:r w:rsidRPr="00564DA8">
              <w:rPr>
                <w:rStyle w:val="Hyperlink"/>
                <w:rFonts w:ascii="Arial" w:hAnsi="Arial" w:cs="Arial"/>
                <w:noProof/>
                <w:sz w:val="22"/>
              </w:rPr>
              <w:t>13.2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Key Staff.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50</w:t>
            </w:r>
            <w:r w:rsidRPr="00564DA8">
              <w:rPr>
                <w:rFonts w:ascii="Arial" w:hAnsi="Arial" w:cs="Arial"/>
                <w:noProof/>
                <w:webHidden/>
                <w:sz w:val="22"/>
              </w:rPr>
              <w:fldChar w:fldCharType="end"/>
            </w:r>
          </w:hyperlink>
        </w:p>
        <w:p w14:paraId="40508036" w14:textId="7EFFC16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6" w:history="1">
            <w:r w:rsidRPr="00564DA8">
              <w:rPr>
                <w:rStyle w:val="Hyperlink"/>
                <w:rFonts w:ascii="Arial" w:hAnsi="Arial" w:cs="Arial"/>
                <w:noProof/>
                <w:sz w:val="22"/>
              </w:rPr>
              <w:t>13.3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Available 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6B535C8D" w14:textId="39FFF51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7" w:history="1">
            <w:r w:rsidRPr="00564DA8">
              <w:rPr>
                <w:rStyle w:val="Hyperlink"/>
                <w:rFonts w:ascii="Arial" w:hAnsi="Arial" w:cs="Arial"/>
                <w:noProof/>
                <w:sz w:val="22"/>
              </w:rPr>
              <w:t>13.4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78126B41" w14:textId="1EF1236B"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58" w:history="1">
            <w:r w:rsidRPr="00564DA8">
              <w:rPr>
                <w:rStyle w:val="Hyperlink"/>
                <w:rFonts w:cs="Arial"/>
                <w:noProof/>
                <w:sz w:val="22"/>
              </w:rPr>
              <w:t>14.</w:t>
            </w:r>
            <w:r w:rsidRPr="00564DA8">
              <w:rPr>
                <w:rFonts w:eastAsiaTheme="minorEastAsia" w:cs="Arial"/>
                <w:noProof/>
                <w:kern w:val="2"/>
                <w:sz w:val="22"/>
                <w14:ligatures w14:val="standardContextual"/>
              </w:rPr>
              <w:tab/>
            </w:r>
            <w:r w:rsidRPr="00564DA8">
              <w:rPr>
                <w:rStyle w:val="Hyperlink"/>
                <w:rFonts w:cs="Arial"/>
                <w:noProof/>
                <w:sz w:val="22"/>
              </w:rPr>
              <w:t>ADDITIONAL LIABILITIES AND REMEDIES.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_Toc196732858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51</w:t>
            </w:r>
            <w:r w:rsidRPr="00564DA8">
              <w:rPr>
                <w:rFonts w:cs="Arial"/>
                <w:noProof/>
                <w:webHidden/>
                <w:sz w:val="22"/>
              </w:rPr>
              <w:fldChar w:fldCharType="end"/>
            </w:r>
          </w:hyperlink>
        </w:p>
        <w:p w14:paraId="75A99B50" w14:textId="6707071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59" w:history="1">
            <w:r w:rsidRPr="00564DA8">
              <w:rPr>
                <w:rStyle w:val="Hyperlink"/>
                <w:rFonts w:ascii="Arial" w:hAnsi="Arial" w:cs="Arial"/>
                <w:noProof/>
                <w:sz w:val="22"/>
              </w:rPr>
              <w:t>14.1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Withholding Payments.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_Toc196732859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06B85243" w14:textId="0DC006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0" w:history="1">
            <w:r w:rsidRPr="00564DA8">
              <w:rPr>
                <w:rStyle w:val="Hyperlink"/>
                <w:rFonts w:ascii="Arial" w:hAnsi="Arial" w:cs="Arial"/>
                <w:noProof/>
                <w:sz w:val="22"/>
              </w:rPr>
              <w:t>14.2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Reductions in Payments Due.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6838941A" w14:textId="72F0DE5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1" w:history="1">
            <w:r w:rsidRPr="00564DA8">
              <w:rPr>
                <w:rStyle w:val="Hyperlink"/>
                <w:rFonts w:ascii="Arial" w:hAnsi="Arial" w:cs="Arial"/>
                <w:noProof/>
                <w:sz w:val="22"/>
              </w:rPr>
              <w:t>14.3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51</w:t>
            </w:r>
            <w:r w:rsidRPr="00564DA8">
              <w:rPr>
                <w:rFonts w:ascii="Arial" w:hAnsi="Arial" w:cs="Arial"/>
                <w:noProof/>
                <w:webHidden/>
                <w:sz w:val="22"/>
              </w:rPr>
              <w:fldChar w:fldCharType="end"/>
            </w:r>
          </w:hyperlink>
        </w:p>
        <w:p w14:paraId="5D969963" w14:textId="044DEDD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2" w:history="1">
            <w:r w:rsidRPr="00564DA8">
              <w:rPr>
                <w:rStyle w:val="Hyperlink"/>
                <w:rFonts w:ascii="Arial" w:hAnsi="Arial" w:cs="Arial"/>
                <w:noProof/>
                <w:sz w:val="22"/>
              </w:rPr>
              <w:t>14.4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Suspension Due to Breach.</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7587530A" w14:textId="3F39C03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3" w:history="1">
            <w:r w:rsidRPr="00564DA8">
              <w:rPr>
                <w:rStyle w:val="Hyperlink"/>
                <w:rFonts w:ascii="Arial" w:hAnsi="Arial" w:cs="Arial"/>
                <w:noProof/>
                <w:sz w:val="22"/>
              </w:rPr>
              <w:t>14.5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Suspension for Convenience.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63898BEF" w14:textId="76EC86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4" w:history="1">
            <w:r w:rsidRPr="00564DA8">
              <w:rPr>
                <w:rStyle w:val="Hyperlink"/>
                <w:rFonts w:ascii="Arial" w:hAnsi="Arial" w:cs="Arial"/>
                <w:noProof/>
                <w:sz w:val="22"/>
              </w:rPr>
              <w:t>14.6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Limitation on Liability – CONSORTIUM.</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52</w:t>
            </w:r>
            <w:r w:rsidRPr="00564DA8">
              <w:rPr>
                <w:rFonts w:ascii="Arial" w:hAnsi="Arial" w:cs="Arial"/>
                <w:noProof/>
                <w:webHidden/>
                <w:sz w:val="22"/>
              </w:rPr>
              <w:fldChar w:fldCharType="end"/>
            </w:r>
          </w:hyperlink>
        </w:p>
        <w:p w14:paraId="2ECA3FD8" w14:textId="434ACC4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5" w:history="1">
            <w:r w:rsidRPr="00564DA8">
              <w:rPr>
                <w:rStyle w:val="Hyperlink"/>
                <w:rFonts w:ascii="Arial" w:hAnsi="Arial" w:cs="Arial"/>
                <w:noProof/>
                <w:sz w:val="22"/>
              </w:rPr>
              <w:t>14.7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Limitation on Liability – CONTRACTOR.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53</w:t>
            </w:r>
            <w:r w:rsidRPr="00564DA8">
              <w:rPr>
                <w:rFonts w:ascii="Arial" w:hAnsi="Arial" w:cs="Arial"/>
                <w:noProof/>
                <w:webHidden/>
                <w:sz w:val="22"/>
              </w:rPr>
              <w:fldChar w:fldCharType="end"/>
            </w:r>
          </w:hyperlink>
        </w:p>
        <w:p w14:paraId="20000A27" w14:textId="148295B4"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66" w:history="1">
            <w:r w:rsidRPr="00564DA8">
              <w:rPr>
                <w:rStyle w:val="Hyperlink"/>
                <w:rFonts w:cs="Arial"/>
                <w:noProof/>
                <w:sz w:val="22"/>
              </w:rPr>
              <w:t>15.</w:t>
            </w:r>
            <w:r w:rsidRPr="00564DA8">
              <w:rPr>
                <w:rFonts w:eastAsiaTheme="minorEastAsia" w:cs="Arial"/>
                <w:noProof/>
                <w:kern w:val="2"/>
                <w:sz w:val="22"/>
                <w14:ligatures w14:val="standardContextual"/>
              </w:rPr>
              <w:tab/>
            </w:r>
            <w:r w:rsidRPr="00564DA8">
              <w:rPr>
                <w:rStyle w:val="Hyperlink"/>
                <w:rFonts w:cs="Arial"/>
                <w:noProof/>
                <w:sz w:val="22"/>
              </w:rPr>
              <w:t>CONFIDENTIAL DATA; SECURITY.</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_Toc196732866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53</w:t>
            </w:r>
            <w:r w:rsidRPr="00564DA8">
              <w:rPr>
                <w:rFonts w:cs="Arial"/>
                <w:noProof/>
                <w:webHidden/>
                <w:sz w:val="22"/>
              </w:rPr>
              <w:fldChar w:fldCharType="end"/>
            </w:r>
          </w:hyperlink>
        </w:p>
        <w:p w14:paraId="3C9234FD" w14:textId="48CD1AF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7" w:history="1">
            <w:r w:rsidRPr="00564DA8">
              <w:rPr>
                <w:rStyle w:val="Hyperlink"/>
                <w:rFonts w:ascii="Arial" w:hAnsi="Arial" w:cs="Arial"/>
                <w:noProof/>
                <w:sz w:val="22"/>
              </w:rPr>
              <w:t>15.1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Confidentiality of Consortium and Third Party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53</w:t>
            </w:r>
            <w:r w:rsidRPr="00564DA8">
              <w:rPr>
                <w:rFonts w:ascii="Arial" w:hAnsi="Arial" w:cs="Arial"/>
                <w:noProof/>
                <w:webHidden/>
                <w:sz w:val="22"/>
              </w:rPr>
              <w:fldChar w:fldCharType="end"/>
            </w:r>
          </w:hyperlink>
        </w:p>
        <w:p w14:paraId="500797F0" w14:textId="73E2624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8" w:history="1">
            <w:r w:rsidRPr="00564DA8">
              <w:rPr>
                <w:rStyle w:val="Hyperlink"/>
                <w:rFonts w:ascii="Arial" w:hAnsi="Arial" w:cs="Arial"/>
                <w:noProof/>
                <w:sz w:val="22"/>
              </w:rPr>
              <w:t>15.2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Audit.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4E5CBDB6" w14:textId="0975B88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69" w:history="1">
            <w:r w:rsidRPr="00564DA8">
              <w:rPr>
                <w:rStyle w:val="Hyperlink"/>
                <w:rFonts w:ascii="Arial" w:hAnsi="Arial" w:cs="Arial"/>
                <w:noProof/>
                <w:sz w:val="22"/>
              </w:rPr>
              <w:t>15.3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Return.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_Toc196732869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56E6BBB1" w14:textId="0056908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0" w:history="1">
            <w:r w:rsidRPr="00564DA8">
              <w:rPr>
                <w:rStyle w:val="Hyperlink"/>
                <w:rFonts w:ascii="Arial" w:hAnsi="Arial" w:cs="Arial"/>
                <w:noProof/>
                <w:sz w:val="22"/>
              </w:rPr>
              <w:t>15.4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Injunctive Relief.</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6CBB6790" w14:textId="61672CA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1" w:history="1">
            <w:r w:rsidRPr="00564DA8">
              <w:rPr>
                <w:rStyle w:val="Hyperlink"/>
                <w:rFonts w:ascii="Arial" w:hAnsi="Arial" w:cs="Arial"/>
                <w:noProof/>
                <w:sz w:val="22"/>
              </w:rPr>
              <w:t>15.5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Exceptions.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54</w:t>
            </w:r>
            <w:r w:rsidRPr="00564DA8">
              <w:rPr>
                <w:rFonts w:ascii="Arial" w:hAnsi="Arial" w:cs="Arial"/>
                <w:noProof/>
                <w:webHidden/>
                <w:sz w:val="22"/>
              </w:rPr>
              <w:fldChar w:fldCharType="end"/>
            </w:r>
          </w:hyperlink>
        </w:p>
        <w:p w14:paraId="6C80FF96" w14:textId="63DAB0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2" w:history="1">
            <w:r w:rsidRPr="00564DA8">
              <w:rPr>
                <w:rStyle w:val="Hyperlink"/>
                <w:rFonts w:ascii="Arial" w:hAnsi="Arial" w:cs="Arial"/>
                <w:noProof/>
                <w:sz w:val="22"/>
              </w:rPr>
              <w:t>15.6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California Public Records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2BDA1C7F" w14:textId="4C209CA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3" w:history="1">
            <w:r w:rsidRPr="00564DA8">
              <w:rPr>
                <w:rStyle w:val="Hyperlink"/>
                <w:rFonts w:ascii="Arial" w:hAnsi="Arial" w:cs="Arial"/>
                <w:noProof/>
                <w:sz w:val="22"/>
              </w:rPr>
              <w:t>15.7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Subpoena.</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6984097A" w14:textId="0F1830B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4" w:history="1">
            <w:r w:rsidRPr="00564DA8">
              <w:rPr>
                <w:rStyle w:val="Hyperlink"/>
                <w:rFonts w:ascii="Arial" w:hAnsi="Arial" w:cs="Arial"/>
                <w:noProof/>
                <w:sz w:val="22"/>
              </w:rPr>
              <w:t>15.8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Security of CalSAWS System and Other Confidential Information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55</w:t>
            </w:r>
            <w:r w:rsidRPr="00564DA8">
              <w:rPr>
                <w:rFonts w:ascii="Arial" w:hAnsi="Arial" w:cs="Arial"/>
                <w:noProof/>
                <w:webHidden/>
                <w:sz w:val="22"/>
              </w:rPr>
              <w:fldChar w:fldCharType="end"/>
            </w:r>
          </w:hyperlink>
        </w:p>
        <w:p w14:paraId="096C8941" w14:textId="7FA68F4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5" w:history="1">
            <w:r w:rsidRPr="00564DA8">
              <w:rPr>
                <w:rStyle w:val="Hyperlink"/>
                <w:rFonts w:ascii="Arial" w:hAnsi="Arial" w:cs="Arial"/>
                <w:noProof/>
                <w:sz w:val="22"/>
              </w:rPr>
              <w:t>15.9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Survival.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56</w:t>
            </w:r>
            <w:r w:rsidRPr="00564DA8">
              <w:rPr>
                <w:rFonts w:ascii="Arial" w:hAnsi="Arial" w:cs="Arial"/>
                <w:noProof/>
                <w:webHidden/>
                <w:sz w:val="22"/>
              </w:rPr>
              <w:fldChar w:fldCharType="end"/>
            </w:r>
          </w:hyperlink>
        </w:p>
        <w:p w14:paraId="23DA46BA" w14:textId="709FAB2A"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76" w:history="1">
            <w:r w:rsidRPr="00564DA8">
              <w:rPr>
                <w:rStyle w:val="Hyperlink"/>
                <w:rFonts w:cs="Arial"/>
                <w:noProof/>
                <w:sz w:val="22"/>
              </w:rPr>
              <w:t>16.</w:t>
            </w:r>
            <w:r w:rsidRPr="00564DA8">
              <w:rPr>
                <w:rFonts w:eastAsiaTheme="minorEastAsia" w:cs="Arial"/>
                <w:noProof/>
                <w:kern w:val="2"/>
                <w:sz w:val="22"/>
                <w14:ligatures w14:val="standardContextual"/>
              </w:rPr>
              <w:tab/>
            </w:r>
            <w:r w:rsidRPr="00564DA8">
              <w:rPr>
                <w:rStyle w:val="Hyperlink"/>
                <w:rFonts w:cs="Arial"/>
                <w:noProof/>
                <w:sz w:val="22"/>
              </w:rPr>
              <w:t>INSURANCE.</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_Toc196732876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56</w:t>
            </w:r>
            <w:r w:rsidRPr="00564DA8">
              <w:rPr>
                <w:rFonts w:cs="Arial"/>
                <w:noProof/>
                <w:webHidden/>
                <w:sz w:val="22"/>
              </w:rPr>
              <w:fldChar w:fldCharType="end"/>
            </w:r>
          </w:hyperlink>
        </w:p>
        <w:p w14:paraId="07D80552" w14:textId="164E777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7" w:history="1">
            <w:r w:rsidRPr="00564DA8">
              <w:rPr>
                <w:rStyle w:val="Hyperlink"/>
                <w:rFonts w:ascii="Arial" w:hAnsi="Arial" w:cs="Arial"/>
                <w:noProof/>
                <w:sz w:val="22"/>
              </w:rPr>
              <w:t>16.1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Liability and Auto Insurance.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56</w:t>
            </w:r>
            <w:r w:rsidRPr="00564DA8">
              <w:rPr>
                <w:rFonts w:ascii="Arial" w:hAnsi="Arial" w:cs="Arial"/>
                <w:noProof/>
                <w:webHidden/>
                <w:sz w:val="22"/>
              </w:rPr>
              <w:fldChar w:fldCharType="end"/>
            </w:r>
          </w:hyperlink>
        </w:p>
        <w:p w14:paraId="0550D3AA" w14:textId="3792209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8" w:history="1">
            <w:r w:rsidRPr="00564DA8">
              <w:rPr>
                <w:rStyle w:val="Hyperlink"/>
                <w:rFonts w:ascii="Arial" w:hAnsi="Arial" w:cs="Arial"/>
                <w:noProof/>
                <w:sz w:val="22"/>
              </w:rPr>
              <w:t>16.2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Workers’ Compensation Coverage.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08D4CF11" w14:textId="16056EB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79" w:history="1">
            <w:r w:rsidRPr="00564DA8">
              <w:rPr>
                <w:rStyle w:val="Hyperlink"/>
                <w:rFonts w:ascii="Arial" w:hAnsi="Arial" w:cs="Arial"/>
                <w:noProof/>
                <w:sz w:val="22"/>
              </w:rPr>
              <w:t>16.3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Subcontractors.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_Toc196732879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67187C64" w14:textId="456652A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0" w:history="1">
            <w:r w:rsidRPr="00564DA8">
              <w:rPr>
                <w:rStyle w:val="Hyperlink"/>
                <w:rFonts w:ascii="Arial" w:hAnsi="Arial" w:cs="Arial"/>
                <w:noProof/>
                <w:sz w:val="22"/>
              </w:rPr>
              <w:t>16.4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Cancellation.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3168F187" w14:textId="65A4BEB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1" w:history="1">
            <w:r w:rsidRPr="00564DA8">
              <w:rPr>
                <w:rStyle w:val="Hyperlink"/>
                <w:rFonts w:ascii="Arial" w:hAnsi="Arial" w:cs="Arial"/>
                <w:noProof/>
                <w:sz w:val="22"/>
              </w:rPr>
              <w:t>16.5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Insurance Documents.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57</w:t>
            </w:r>
            <w:r w:rsidRPr="00564DA8">
              <w:rPr>
                <w:rFonts w:ascii="Arial" w:hAnsi="Arial" w:cs="Arial"/>
                <w:noProof/>
                <w:webHidden/>
                <w:sz w:val="22"/>
              </w:rPr>
              <w:fldChar w:fldCharType="end"/>
            </w:r>
          </w:hyperlink>
        </w:p>
        <w:p w14:paraId="2206A2C9" w14:textId="716A9E9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2" w:history="1">
            <w:r w:rsidRPr="00564DA8">
              <w:rPr>
                <w:rStyle w:val="Hyperlink"/>
                <w:rFonts w:ascii="Arial" w:hAnsi="Arial" w:cs="Arial"/>
                <w:noProof/>
                <w:sz w:val="22"/>
              </w:rPr>
              <w:t>16.6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Increased Coverage.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739FAB38" w14:textId="261E1651"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3" w:history="1">
            <w:r w:rsidRPr="00564DA8">
              <w:rPr>
                <w:rStyle w:val="Hyperlink"/>
                <w:rFonts w:ascii="Arial" w:hAnsi="Arial" w:cs="Arial"/>
                <w:noProof/>
                <w:sz w:val="22"/>
              </w:rPr>
              <w:t>16.7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Cross Liability.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4F787802" w14:textId="41222A0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84" w:history="1">
            <w:r w:rsidRPr="00564DA8">
              <w:rPr>
                <w:rStyle w:val="Hyperlink"/>
                <w:rFonts w:cs="Arial"/>
                <w:noProof/>
                <w:sz w:val="22"/>
              </w:rPr>
              <w:t>17.</w:t>
            </w:r>
            <w:r w:rsidRPr="00564DA8">
              <w:rPr>
                <w:rFonts w:eastAsiaTheme="minorEastAsia" w:cs="Arial"/>
                <w:noProof/>
                <w:kern w:val="2"/>
                <w:sz w:val="22"/>
                <w14:ligatures w14:val="standardContextual"/>
              </w:rPr>
              <w:tab/>
            </w:r>
            <w:r w:rsidRPr="00564DA8">
              <w:rPr>
                <w:rStyle w:val="Hyperlink"/>
                <w:rFonts w:cs="Arial"/>
                <w:noProof/>
                <w:sz w:val="22"/>
              </w:rPr>
              <w:t>DISPUTE RESOLUTION.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_Toc196732884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58</w:t>
            </w:r>
            <w:r w:rsidRPr="00564DA8">
              <w:rPr>
                <w:rFonts w:cs="Arial"/>
                <w:noProof/>
                <w:webHidden/>
                <w:sz w:val="22"/>
              </w:rPr>
              <w:fldChar w:fldCharType="end"/>
            </w:r>
          </w:hyperlink>
        </w:p>
        <w:p w14:paraId="5BA0B785" w14:textId="586569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5" w:history="1">
            <w:r w:rsidRPr="00564DA8">
              <w:rPr>
                <w:rStyle w:val="Hyperlink"/>
                <w:rFonts w:ascii="Arial" w:hAnsi="Arial" w:cs="Arial"/>
                <w:noProof/>
                <w:sz w:val="22"/>
              </w:rPr>
              <w:t>17.1</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Disputes Between Contractor and Other Contractors in Multi-Contractor Environment</w:t>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58</w:t>
            </w:r>
            <w:r w:rsidRPr="00564DA8">
              <w:rPr>
                <w:rFonts w:ascii="Arial" w:hAnsi="Arial" w:cs="Arial"/>
                <w:noProof/>
                <w:webHidden/>
                <w:sz w:val="22"/>
              </w:rPr>
              <w:fldChar w:fldCharType="end"/>
            </w:r>
          </w:hyperlink>
        </w:p>
        <w:p w14:paraId="3FAD5E81" w14:textId="41D93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6" w:history="1">
            <w:r w:rsidRPr="00564DA8">
              <w:rPr>
                <w:rStyle w:val="Hyperlink"/>
                <w:rFonts w:ascii="Arial" w:hAnsi="Arial" w:cs="Arial"/>
                <w:noProof/>
                <w:sz w:val="22"/>
              </w:rPr>
              <w:t>17.2</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Disputes Between Contractor and Consortium</w:t>
            </w:r>
            <w:r w:rsidRPr="00564DA8">
              <w:rPr>
                <w:rStyle w:val="Hyperlink"/>
                <w:rFonts w:ascii="Arial" w:hAnsi="Arial" w:cs="Arial"/>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59</w:t>
            </w:r>
            <w:r w:rsidRPr="00564DA8">
              <w:rPr>
                <w:rFonts w:ascii="Arial" w:hAnsi="Arial" w:cs="Arial"/>
                <w:noProof/>
                <w:webHidden/>
                <w:sz w:val="22"/>
              </w:rPr>
              <w:fldChar w:fldCharType="end"/>
            </w:r>
          </w:hyperlink>
        </w:p>
        <w:p w14:paraId="790F57FF" w14:textId="191CCEE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7" w:history="1">
            <w:r w:rsidRPr="00564DA8">
              <w:rPr>
                <w:rStyle w:val="Hyperlink"/>
                <w:rFonts w:ascii="Arial" w:hAnsi="Arial" w:cs="Arial"/>
                <w:bCs/>
                <w:noProof/>
                <w:sz w:val="22"/>
              </w:rPr>
              <w:t>17.3</w:t>
            </w:r>
            <w:r w:rsidRPr="00564DA8">
              <w:rPr>
                <w:rFonts w:ascii="Arial" w:eastAsiaTheme="minorEastAsia" w:hAnsi="Arial" w:cs="Arial"/>
                <w:noProof/>
                <w:kern w:val="2"/>
                <w:sz w:val="22"/>
                <w14:ligatures w14:val="standardContextual"/>
              </w:rPr>
              <w:tab/>
            </w:r>
            <w:r w:rsidRPr="00564DA8">
              <w:rPr>
                <w:rStyle w:val="Hyperlink"/>
                <w:rFonts w:ascii="Arial" w:hAnsi="Arial" w:cs="Arial"/>
                <w:bCs/>
                <w:noProof/>
                <w:sz w:val="22"/>
              </w:rPr>
              <w: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5CAFC95F" w14:textId="013B208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88" w:history="1">
            <w:r w:rsidRPr="00564DA8">
              <w:rPr>
                <w:rStyle w:val="Hyperlink"/>
                <w:rFonts w:ascii="Arial" w:hAnsi="Arial" w:cs="Arial"/>
                <w:noProof/>
                <w:sz w:val="22"/>
              </w:rPr>
              <w:t>17.4</w:t>
            </w:r>
            <w:r w:rsidRPr="00564DA8">
              <w:rPr>
                <w:rFonts w:ascii="Arial" w:eastAsiaTheme="minorEastAsia" w:hAnsi="Arial" w:cs="Arial"/>
                <w:noProof/>
                <w:kern w:val="2"/>
                <w:sz w:val="22"/>
                <w14:ligatures w14:val="standardContextual"/>
              </w:rPr>
              <w:tab/>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_Toc196732888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5ECD258A" w14:textId="1EF57ED9"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89" w:history="1">
            <w:r w:rsidRPr="00564DA8">
              <w:rPr>
                <w:rStyle w:val="Hyperlink"/>
                <w:rFonts w:cs="Arial"/>
                <w:noProof/>
                <w:sz w:val="22"/>
              </w:rPr>
              <w:t>18.</w:t>
            </w:r>
            <w:r w:rsidRPr="00564DA8">
              <w:rPr>
                <w:rFonts w:eastAsiaTheme="minorEastAsia" w:cs="Arial"/>
                <w:noProof/>
                <w:kern w:val="2"/>
                <w:sz w:val="22"/>
                <w14:ligatures w14:val="standardContextual"/>
              </w:rPr>
              <w:tab/>
            </w:r>
            <w:r w:rsidRPr="00564DA8">
              <w:rPr>
                <w:rStyle w:val="Hyperlink"/>
                <w:rFonts w:cs="Arial"/>
                <w:noProof/>
                <w:sz w:val="22"/>
              </w:rPr>
              <w:t>TERMINATION.</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_Toc196732889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60</w:t>
            </w:r>
            <w:r w:rsidRPr="00564DA8">
              <w:rPr>
                <w:rFonts w:cs="Arial"/>
                <w:noProof/>
                <w:webHidden/>
                <w:sz w:val="22"/>
              </w:rPr>
              <w:fldChar w:fldCharType="end"/>
            </w:r>
          </w:hyperlink>
        </w:p>
        <w:p w14:paraId="7F260BC6" w14:textId="6CF4564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0" w:history="1">
            <w:r w:rsidRPr="00564DA8">
              <w:rPr>
                <w:rStyle w:val="Hyperlink"/>
                <w:rFonts w:ascii="Arial" w:hAnsi="Arial" w:cs="Arial"/>
                <w:noProof/>
                <w:sz w:val="22"/>
              </w:rPr>
              <w:t>18.1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Material Breach.</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719EB9AA" w14:textId="67FECF7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1" w:history="1">
            <w:r w:rsidRPr="00564DA8">
              <w:rPr>
                <w:rStyle w:val="Hyperlink"/>
                <w:rFonts w:ascii="Arial" w:hAnsi="Arial" w:cs="Arial"/>
                <w:noProof/>
                <w:sz w:val="22"/>
              </w:rPr>
              <w:t>18.2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Rejection of QA Deliverables.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7145B002" w14:textId="4FB74D2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2" w:history="1">
            <w:r w:rsidRPr="00564DA8">
              <w:rPr>
                <w:rStyle w:val="Hyperlink"/>
                <w:rFonts w:ascii="Arial" w:hAnsi="Arial" w:cs="Arial"/>
                <w:noProof/>
                <w:sz w:val="22"/>
              </w:rPr>
              <w:t>18.3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Consortium’s Nonpayment.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60</w:t>
            </w:r>
            <w:r w:rsidRPr="00564DA8">
              <w:rPr>
                <w:rFonts w:ascii="Arial" w:hAnsi="Arial" w:cs="Arial"/>
                <w:noProof/>
                <w:webHidden/>
                <w:sz w:val="22"/>
              </w:rPr>
              <w:fldChar w:fldCharType="end"/>
            </w:r>
          </w:hyperlink>
        </w:p>
        <w:p w14:paraId="197E234E" w14:textId="603D94B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3" w:history="1">
            <w:r w:rsidRPr="00564DA8">
              <w:rPr>
                <w:rStyle w:val="Hyperlink"/>
                <w:rFonts w:ascii="Arial" w:hAnsi="Arial" w:cs="Arial"/>
                <w:noProof/>
                <w:sz w:val="22"/>
              </w:rPr>
              <w:t>18.4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61</w:t>
            </w:r>
            <w:r w:rsidRPr="00564DA8">
              <w:rPr>
                <w:rFonts w:ascii="Arial" w:hAnsi="Arial" w:cs="Arial"/>
                <w:noProof/>
                <w:webHidden/>
                <w:sz w:val="22"/>
              </w:rPr>
              <w:fldChar w:fldCharType="end"/>
            </w:r>
          </w:hyperlink>
        </w:p>
        <w:p w14:paraId="171D3471" w14:textId="2554BA8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4" w:history="1">
            <w:r w:rsidRPr="00564DA8">
              <w:rPr>
                <w:rStyle w:val="Hyperlink"/>
                <w:rFonts w:ascii="Arial" w:hAnsi="Arial" w:cs="Arial"/>
                <w:noProof/>
                <w:sz w:val="22"/>
              </w:rPr>
              <w:t>18.5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Convenience.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61</w:t>
            </w:r>
            <w:r w:rsidRPr="00564DA8">
              <w:rPr>
                <w:rFonts w:ascii="Arial" w:hAnsi="Arial" w:cs="Arial"/>
                <w:noProof/>
                <w:webHidden/>
                <w:sz w:val="22"/>
              </w:rPr>
              <w:fldChar w:fldCharType="end"/>
            </w:r>
          </w:hyperlink>
        </w:p>
        <w:p w14:paraId="56718301" w14:textId="3C6E57C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5" w:history="1">
            <w:r w:rsidRPr="00564DA8">
              <w:rPr>
                <w:rStyle w:val="Hyperlink"/>
                <w:rFonts w:ascii="Arial" w:hAnsi="Arial" w:cs="Arial"/>
                <w:noProof/>
                <w:sz w:val="22"/>
              </w:rPr>
              <w:t>18.6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Withdrawal of Authority.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5BBBA0CB" w14:textId="1BB76A5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6" w:history="1">
            <w:r w:rsidRPr="00564DA8">
              <w:rPr>
                <w:rStyle w:val="Hyperlink"/>
                <w:rFonts w:ascii="Arial" w:hAnsi="Arial" w:cs="Arial"/>
                <w:noProof/>
                <w:sz w:val="22"/>
              </w:rPr>
              <w:t>18.7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Non-Allocation of Funds.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48146702" w14:textId="12AAF29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7" w:history="1">
            <w:r w:rsidRPr="00564DA8">
              <w:rPr>
                <w:rStyle w:val="Hyperlink"/>
                <w:rFonts w:ascii="Arial" w:hAnsi="Arial" w:cs="Arial"/>
                <w:noProof/>
                <w:sz w:val="22"/>
              </w:rPr>
              <w:t>18.8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for Conflict of Interest.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51C09AB5" w14:textId="2361A8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898" w:history="1">
            <w:r w:rsidRPr="00564DA8">
              <w:rPr>
                <w:rStyle w:val="Hyperlink"/>
                <w:rFonts w:ascii="Arial" w:hAnsi="Arial" w:cs="Arial"/>
                <w:noProof/>
                <w:sz w:val="22"/>
              </w:rPr>
              <w:t>18.9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Termination Procedures.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_Toc196732898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62</w:t>
            </w:r>
            <w:r w:rsidRPr="00564DA8">
              <w:rPr>
                <w:rFonts w:ascii="Arial" w:hAnsi="Arial" w:cs="Arial"/>
                <w:noProof/>
                <w:webHidden/>
                <w:sz w:val="22"/>
              </w:rPr>
              <w:fldChar w:fldCharType="end"/>
            </w:r>
          </w:hyperlink>
        </w:p>
        <w:p w14:paraId="64FBE991" w14:textId="6570C516" w:rsidR="00564DA8" w:rsidRPr="00564DA8" w:rsidRDefault="00564DA8">
          <w:pPr>
            <w:pStyle w:val="TOC1"/>
            <w:tabs>
              <w:tab w:val="left" w:pos="660"/>
              <w:tab w:val="right" w:leader="dot" w:pos="9350"/>
            </w:tabs>
            <w:rPr>
              <w:rFonts w:eastAsiaTheme="minorEastAsia" w:cs="Arial"/>
              <w:noProof/>
              <w:kern w:val="2"/>
              <w:sz w:val="22"/>
              <w14:ligatures w14:val="standardContextual"/>
            </w:rPr>
          </w:pPr>
          <w:hyperlink w:anchor="_Toc196732899" w:history="1">
            <w:r w:rsidRPr="00564DA8">
              <w:rPr>
                <w:rStyle w:val="Hyperlink"/>
                <w:rFonts w:cs="Arial"/>
                <w:noProof/>
                <w:sz w:val="22"/>
              </w:rPr>
              <w:t>19.</w:t>
            </w:r>
            <w:r w:rsidRPr="00564DA8">
              <w:rPr>
                <w:rFonts w:eastAsiaTheme="minorEastAsia" w:cs="Arial"/>
                <w:noProof/>
                <w:kern w:val="2"/>
                <w:sz w:val="22"/>
                <w14:ligatures w14:val="standardContextual"/>
              </w:rPr>
              <w:tab/>
            </w:r>
            <w:r w:rsidRPr="00564DA8">
              <w:rPr>
                <w:rStyle w:val="Hyperlink"/>
                <w:rFonts w:cs="Arial"/>
                <w:noProof/>
                <w:sz w:val="22"/>
              </w:rPr>
              <w:t>GENERAL TERMS AND CONDITIONS.</w:t>
            </w:r>
            <w:r w:rsidRPr="00564DA8">
              <w:rPr>
                <w:rFonts w:cs="Arial"/>
                <w:noProof/>
                <w:webHidden/>
                <w:sz w:val="22"/>
              </w:rPr>
              <w:tab/>
            </w:r>
            <w:r w:rsidRPr="00564DA8">
              <w:rPr>
                <w:rFonts w:cs="Arial"/>
                <w:noProof/>
                <w:webHidden/>
                <w:sz w:val="22"/>
              </w:rPr>
              <w:fldChar w:fldCharType="begin"/>
            </w:r>
            <w:r w:rsidRPr="00564DA8">
              <w:rPr>
                <w:rFonts w:cs="Arial"/>
                <w:noProof/>
                <w:webHidden/>
                <w:sz w:val="22"/>
              </w:rPr>
              <w:instrText xml:space="preserve"> PAGEREF _Toc196732899 \h </w:instrText>
            </w:r>
            <w:r w:rsidRPr="00564DA8">
              <w:rPr>
                <w:rFonts w:cs="Arial"/>
                <w:noProof/>
                <w:webHidden/>
                <w:sz w:val="22"/>
              </w:rPr>
            </w:r>
            <w:r w:rsidRPr="00564DA8">
              <w:rPr>
                <w:rFonts w:cs="Arial"/>
                <w:noProof/>
                <w:webHidden/>
                <w:sz w:val="22"/>
              </w:rPr>
              <w:fldChar w:fldCharType="separate"/>
            </w:r>
            <w:r w:rsidRPr="00564DA8">
              <w:rPr>
                <w:rFonts w:cs="Arial"/>
                <w:noProof/>
                <w:webHidden/>
                <w:sz w:val="22"/>
              </w:rPr>
              <w:t>63</w:t>
            </w:r>
            <w:r w:rsidRPr="00564DA8">
              <w:rPr>
                <w:rFonts w:cs="Arial"/>
                <w:noProof/>
                <w:webHidden/>
                <w:sz w:val="22"/>
              </w:rPr>
              <w:fldChar w:fldCharType="end"/>
            </w:r>
          </w:hyperlink>
        </w:p>
        <w:p w14:paraId="2F3C5B62" w14:textId="49D0DE7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0" w:history="1">
            <w:r w:rsidRPr="00564DA8">
              <w:rPr>
                <w:rStyle w:val="Hyperlink"/>
                <w:rFonts w:ascii="Arial" w:hAnsi="Arial" w:cs="Arial"/>
                <w:noProof/>
                <w:sz w:val="22"/>
              </w:rPr>
              <w:t>19.1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Americans With Disabilities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63</w:t>
            </w:r>
            <w:r w:rsidRPr="00564DA8">
              <w:rPr>
                <w:rFonts w:ascii="Arial" w:hAnsi="Arial" w:cs="Arial"/>
                <w:noProof/>
                <w:webHidden/>
                <w:sz w:val="22"/>
              </w:rPr>
              <w:fldChar w:fldCharType="end"/>
            </w:r>
          </w:hyperlink>
        </w:p>
        <w:p w14:paraId="398A942C" w14:textId="64E3A60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1" w:history="1">
            <w:r w:rsidRPr="00564DA8">
              <w:rPr>
                <w:rStyle w:val="Hyperlink"/>
                <w:rFonts w:ascii="Arial" w:hAnsi="Arial" w:cs="Arial"/>
                <w:noProof/>
                <w:sz w:val="22"/>
              </w:rPr>
              <w:t>19.2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Antitrust Violations.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14632019" w14:textId="3E161F13"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2" w:history="1">
            <w:r w:rsidRPr="00564DA8">
              <w:rPr>
                <w:rStyle w:val="Hyperlink"/>
                <w:rFonts w:ascii="Arial" w:hAnsi="Arial" w:cs="Arial"/>
                <w:noProof/>
                <w:sz w:val="22"/>
              </w:rPr>
              <w:t>19.3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Artificial Intelligence.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39D316D4" w14:textId="4616545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3" w:history="1">
            <w:r w:rsidRPr="00564DA8">
              <w:rPr>
                <w:rStyle w:val="Hyperlink"/>
                <w:rFonts w:ascii="Arial" w:hAnsi="Arial" w:cs="Arial"/>
                <w:noProof/>
                <w:sz w:val="22"/>
              </w:rPr>
              <w:t>19.4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Assignment.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64</w:t>
            </w:r>
            <w:r w:rsidRPr="00564DA8">
              <w:rPr>
                <w:rFonts w:ascii="Arial" w:hAnsi="Arial" w:cs="Arial"/>
                <w:noProof/>
                <w:webHidden/>
                <w:sz w:val="22"/>
              </w:rPr>
              <w:fldChar w:fldCharType="end"/>
            </w:r>
          </w:hyperlink>
        </w:p>
        <w:p w14:paraId="721FA23F" w14:textId="408FEFF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4" w:history="1">
            <w:r w:rsidRPr="00564DA8">
              <w:rPr>
                <w:rStyle w:val="Hyperlink"/>
                <w:rFonts w:ascii="Arial" w:hAnsi="Arial" w:cs="Arial"/>
                <w:noProof/>
                <w:sz w:val="22"/>
              </w:rPr>
              <w:t>19.5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Authority.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42A045EB" w14:textId="3A94F80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5" w:history="1">
            <w:r w:rsidRPr="00564DA8">
              <w:rPr>
                <w:rStyle w:val="Hyperlink"/>
                <w:rFonts w:ascii="Arial" w:hAnsi="Arial" w:cs="Arial"/>
                <w:noProof/>
                <w:sz w:val="22"/>
              </w:rPr>
              <w:t>19.6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Binding Effect.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19A72C1A" w14:textId="7DC404A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6" w:history="1">
            <w:r w:rsidRPr="00564DA8">
              <w:rPr>
                <w:rStyle w:val="Hyperlink"/>
                <w:rFonts w:ascii="Arial" w:hAnsi="Arial" w:cs="Arial"/>
                <w:noProof/>
                <w:sz w:val="22"/>
              </w:rPr>
              <w:t>19.7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Business Registration.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3D53B238" w14:textId="2209796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7" w:history="1">
            <w:r w:rsidRPr="00564DA8">
              <w:rPr>
                <w:rStyle w:val="Hyperlink"/>
                <w:rFonts w:ascii="Arial" w:hAnsi="Arial" w:cs="Arial"/>
                <w:noProof/>
                <w:sz w:val="22"/>
              </w:rPr>
              <w:t>19.8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Claims.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4EE8E0D7" w14:textId="5A7B3DE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8" w:history="1">
            <w:r w:rsidRPr="00564DA8">
              <w:rPr>
                <w:rStyle w:val="Hyperlink"/>
                <w:rFonts w:ascii="Arial" w:hAnsi="Arial" w:cs="Arial"/>
                <w:noProof/>
                <w:sz w:val="22"/>
              </w:rPr>
              <w:t>19.9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Civil Rights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65</w:t>
            </w:r>
            <w:r w:rsidRPr="00564DA8">
              <w:rPr>
                <w:rFonts w:ascii="Arial" w:hAnsi="Arial" w:cs="Arial"/>
                <w:noProof/>
                <w:webHidden/>
                <w:sz w:val="22"/>
              </w:rPr>
              <w:fldChar w:fldCharType="end"/>
            </w:r>
          </w:hyperlink>
        </w:p>
        <w:p w14:paraId="5706716B" w14:textId="1B29A41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09" w:history="1">
            <w:r w:rsidRPr="00564DA8">
              <w:rPr>
                <w:rStyle w:val="Hyperlink"/>
                <w:rFonts w:ascii="Arial" w:hAnsi="Arial" w:cs="Arial"/>
                <w:noProof/>
                <w:sz w:val="22"/>
              </w:rPr>
              <w:t>19.10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Compliance With Health and Safety and Related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_Toc196732909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66</w:t>
            </w:r>
            <w:r w:rsidRPr="00564DA8">
              <w:rPr>
                <w:rFonts w:ascii="Arial" w:hAnsi="Arial" w:cs="Arial"/>
                <w:noProof/>
                <w:webHidden/>
                <w:sz w:val="22"/>
              </w:rPr>
              <w:fldChar w:fldCharType="end"/>
            </w:r>
          </w:hyperlink>
        </w:p>
        <w:p w14:paraId="2D3A037E" w14:textId="72F7126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0" w:history="1">
            <w:r w:rsidRPr="00564DA8">
              <w:rPr>
                <w:rStyle w:val="Hyperlink"/>
                <w:rFonts w:ascii="Arial" w:hAnsi="Arial" w:cs="Arial"/>
                <w:noProof/>
                <w:sz w:val="22"/>
              </w:rPr>
              <w:t>19.11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Darfur Contracting Act Certification.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25A4C8A6" w14:textId="197585A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1" w:history="1">
            <w:r w:rsidRPr="00564DA8">
              <w:rPr>
                <w:rStyle w:val="Hyperlink"/>
                <w:rFonts w:ascii="Arial" w:hAnsi="Arial" w:cs="Arial"/>
                <w:noProof/>
                <w:sz w:val="22"/>
              </w:rPr>
              <w:t>19.12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Cooperation of Parties.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3DB253E8" w14:textId="2FD6E07A"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2" w:history="1">
            <w:r w:rsidRPr="00564DA8">
              <w:rPr>
                <w:rStyle w:val="Hyperlink"/>
                <w:rFonts w:ascii="Arial" w:hAnsi="Arial" w:cs="Arial"/>
                <w:noProof/>
                <w:sz w:val="22"/>
              </w:rPr>
              <w:t>19.13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Copeland Anti-Kickback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7D49CFAF" w14:textId="74CE4B0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3" w:history="1">
            <w:r w:rsidRPr="00564DA8">
              <w:rPr>
                <w:rStyle w:val="Hyperlink"/>
                <w:rFonts w:ascii="Arial" w:hAnsi="Arial" w:cs="Arial"/>
                <w:noProof/>
                <w:sz w:val="22"/>
              </w:rPr>
              <w:t>19.14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Covenant Against Contingent Fees.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13B155B4" w14:textId="0D8916AE"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4" w:history="1">
            <w:r w:rsidRPr="00564DA8">
              <w:rPr>
                <w:rStyle w:val="Hyperlink"/>
                <w:rFonts w:ascii="Arial" w:hAnsi="Arial" w:cs="Arial"/>
                <w:noProof/>
                <w:sz w:val="22"/>
              </w:rPr>
              <w:t>19.15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Debarment and Suspension.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67</w:t>
            </w:r>
            <w:r w:rsidRPr="00564DA8">
              <w:rPr>
                <w:rFonts w:ascii="Arial" w:hAnsi="Arial" w:cs="Arial"/>
                <w:noProof/>
                <w:webHidden/>
                <w:sz w:val="22"/>
              </w:rPr>
              <w:fldChar w:fldCharType="end"/>
            </w:r>
          </w:hyperlink>
        </w:p>
        <w:p w14:paraId="153187E0" w14:textId="54FAFB6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5" w:history="1">
            <w:r w:rsidRPr="00564DA8">
              <w:rPr>
                <w:rStyle w:val="Hyperlink"/>
                <w:rFonts w:ascii="Arial" w:hAnsi="Arial" w:cs="Arial"/>
                <w:noProof/>
                <w:sz w:val="22"/>
              </w:rPr>
              <w:t>19.16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Domestic Partners.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68</w:t>
            </w:r>
            <w:r w:rsidRPr="00564DA8">
              <w:rPr>
                <w:rFonts w:ascii="Arial" w:hAnsi="Arial" w:cs="Arial"/>
                <w:noProof/>
                <w:webHidden/>
                <w:sz w:val="22"/>
              </w:rPr>
              <w:fldChar w:fldCharType="end"/>
            </w:r>
          </w:hyperlink>
        </w:p>
        <w:p w14:paraId="283659AB" w14:textId="2C08193D"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6" w:history="1">
            <w:r w:rsidRPr="00564DA8">
              <w:rPr>
                <w:rStyle w:val="Hyperlink"/>
                <w:rFonts w:ascii="Arial" w:hAnsi="Arial" w:cs="Arial"/>
                <w:noProof/>
                <w:sz w:val="22"/>
              </w:rPr>
              <w:t>19.17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Drug Free Workplace Certification.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68</w:t>
            </w:r>
            <w:r w:rsidRPr="00564DA8">
              <w:rPr>
                <w:rFonts w:ascii="Arial" w:hAnsi="Arial" w:cs="Arial"/>
                <w:noProof/>
                <w:webHidden/>
                <w:sz w:val="22"/>
              </w:rPr>
              <w:fldChar w:fldCharType="end"/>
            </w:r>
          </w:hyperlink>
        </w:p>
        <w:p w14:paraId="481ABEED" w14:textId="242943A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7" w:history="1">
            <w:r w:rsidRPr="00564DA8">
              <w:rPr>
                <w:rStyle w:val="Hyperlink"/>
                <w:rFonts w:ascii="Arial" w:hAnsi="Arial" w:cs="Arial"/>
                <w:noProof/>
                <w:sz w:val="22"/>
              </w:rPr>
              <w:t>19.18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Entire Agreement; Acknowledgment of Understanding.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70</w:t>
            </w:r>
            <w:r w:rsidRPr="00564DA8">
              <w:rPr>
                <w:rFonts w:ascii="Arial" w:hAnsi="Arial" w:cs="Arial"/>
                <w:noProof/>
                <w:webHidden/>
                <w:sz w:val="22"/>
              </w:rPr>
              <w:fldChar w:fldCharType="end"/>
            </w:r>
          </w:hyperlink>
        </w:p>
        <w:p w14:paraId="451B60B7" w14:textId="6B99A19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8" w:history="1">
            <w:r w:rsidRPr="00564DA8">
              <w:rPr>
                <w:rStyle w:val="Hyperlink"/>
                <w:rFonts w:ascii="Arial" w:hAnsi="Arial" w:cs="Arial"/>
                <w:noProof/>
                <w:sz w:val="22"/>
              </w:rPr>
              <w:t>19.19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Environmental Protection Standards.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70</w:t>
            </w:r>
            <w:r w:rsidRPr="00564DA8">
              <w:rPr>
                <w:rFonts w:ascii="Arial" w:hAnsi="Arial" w:cs="Arial"/>
                <w:noProof/>
                <w:webHidden/>
                <w:sz w:val="22"/>
              </w:rPr>
              <w:fldChar w:fldCharType="end"/>
            </w:r>
          </w:hyperlink>
        </w:p>
        <w:p w14:paraId="465A256C" w14:textId="27E5093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19" w:history="1">
            <w:r w:rsidRPr="00564DA8">
              <w:rPr>
                <w:rStyle w:val="Hyperlink"/>
                <w:rFonts w:ascii="Arial" w:hAnsi="Arial" w:cs="Arial"/>
                <w:noProof/>
                <w:sz w:val="22"/>
              </w:rPr>
              <w:t>19.20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Fair Labor Standards Act.</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_Toc196732919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72</w:t>
            </w:r>
            <w:r w:rsidRPr="00564DA8">
              <w:rPr>
                <w:rFonts w:ascii="Arial" w:hAnsi="Arial" w:cs="Arial"/>
                <w:noProof/>
                <w:webHidden/>
                <w:sz w:val="22"/>
              </w:rPr>
              <w:fldChar w:fldCharType="end"/>
            </w:r>
          </w:hyperlink>
        </w:p>
        <w:p w14:paraId="0B5A6B04" w14:textId="2BC849F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0" w:history="1">
            <w:r w:rsidRPr="00564DA8">
              <w:rPr>
                <w:rStyle w:val="Hyperlink"/>
                <w:rFonts w:ascii="Arial" w:hAnsi="Arial" w:cs="Arial"/>
                <w:noProof/>
                <w:sz w:val="22"/>
              </w:rPr>
              <w:t>19.21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Force Majeure.</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72</w:t>
            </w:r>
            <w:r w:rsidRPr="00564DA8">
              <w:rPr>
                <w:rFonts w:ascii="Arial" w:hAnsi="Arial" w:cs="Arial"/>
                <w:noProof/>
                <w:webHidden/>
                <w:sz w:val="22"/>
              </w:rPr>
              <w:fldChar w:fldCharType="end"/>
            </w:r>
          </w:hyperlink>
        </w:p>
        <w:p w14:paraId="26C83692" w14:textId="1D3930D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1" w:history="1">
            <w:r w:rsidRPr="00564DA8">
              <w:rPr>
                <w:rStyle w:val="Hyperlink"/>
                <w:rFonts w:ascii="Arial" w:hAnsi="Arial" w:cs="Arial"/>
                <w:noProof/>
                <w:sz w:val="22"/>
              </w:rPr>
              <w:t>19.22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Governing Laws.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69E248C4" w14:textId="73C96E4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2" w:history="1">
            <w:r w:rsidRPr="00564DA8">
              <w:rPr>
                <w:rStyle w:val="Hyperlink"/>
                <w:rFonts w:ascii="Arial" w:hAnsi="Arial" w:cs="Arial"/>
                <w:noProof/>
                <w:sz w:val="22"/>
              </w:rPr>
              <w:t>19.23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Headings.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290E7D38" w14:textId="1D255D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3" w:history="1">
            <w:r w:rsidRPr="00564DA8">
              <w:rPr>
                <w:rStyle w:val="Hyperlink"/>
                <w:rFonts w:ascii="Arial" w:hAnsi="Arial" w:cs="Arial"/>
                <w:noProof/>
                <w:sz w:val="22"/>
              </w:rPr>
              <w:t>19.24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Licensing.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2BE6840B" w14:textId="2206C7EB"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4" w:history="1">
            <w:r w:rsidRPr="00564DA8">
              <w:rPr>
                <w:rStyle w:val="Hyperlink"/>
                <w:rFonts w:ascii="Arial" w:hAnsi="Arial" w:cs="Arial"/>
                <w:noProof/>
                <w:sz w:val="22"/>
              </w:rPr>
              <w:t>19.25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Litigation.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73</w:t>
            </w:r>
            <w:r w:rsidRPr="00564DA8">
              <w:rPr>
                <w:rFonts w:ascii="Arial" w:hAnsi="Arial" w:cs="Arial"/>
                <w:noProof/>
                <w:webHidden/>
                <w:sz w:val="22"/>
              </w:rPr>
              <w:fldChar w:fldCharType="end"/>
            </w:r>
          </w:hyperlink>
        </w:p>
        <w:p w14:paraId="45646466" w14:textId="5AC4C00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5" w:history="1">
            <w:r w:rsidRPr="00564DA8">
              <w:rPr>
                <w:rStyle w:val="Hyperlink"/>
                <w:rFonts w:ascii="Arial" w:hAnsi="Arial" w:cs="Arial"/>
                <w:noProof/>
                <w:sz w:val="22"/>
              </w:rPr>
              <w:t>19.26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Lobbying Restrictions.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74</w:t>
            </w:r>
            <w:r w:rsidRPr="00564DA8">
              <w:rPr>
                <w:rFonts w:ascii="Arial" w:hAnsi="Arial" w:cs="Arial"/>
                <w:noProof/>
                <w:webHidden/>
                <w:sz w:val="22"/>
              </w:rPr>
              <w:fldChar w:fldCharType="end"/>
            </w:r>
          </w:hyperlink>
        </w:p>
        <w:p w14:paraId="376C850E" w14:textId="1F16FDD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6" w:history="1">
            <w:r w:rsidRPr="00564DA8">
              <w:rPr>
                <w:rStyle w:val="Hyperlink"/>
                <w:rFonts w:ascii="Arial" w:hAnsi="Arial" w:cs="Arial"/>
                <w:noProof/>
                <w:sz w:val="22"/>
              </w:rPr>
              <w:t>19.27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Modifications and Amendments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75</w:t>
            </w:r>
            <w:r w:rsidRPr="00564DA8">
              <w:rPr>
                <w:rFonts w:ascii="Arial" w:hAnsi="Arial" w:cs="Arial"/>
                <w:noProof/>
                <w:webHidden/>
                <w:sz w:val="22"/>
              </w:rPr>
              <w:fldChar w:fldCharType="end"/>
            </w:r>
          </w:hyperlink>
        </w:p>
        <w:p w14:paraId="5939486B" w14:textId="2DA19E8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7" w:history="1">
            <w:r w:rsidRPr="00564DA8">
              <w:rPr>
                <w:rStyle w:val="Hyperlink"/>
                <w:rFonts w:ascii="Arial" w:hAnsi="Arial" w:cs="Arial"/>
                <w:noProof/>
                <w:sz w:val="22"/>
              </w:rPr>
              <w:t>19.28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Non-Waiver.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75</w:t>
            </w:r>
            <w:r w:rsidRPr="00564DA8">
              <w:rPr>
                <w:rFonts w:ascii="Arial" w:hAnsi="Arial" w:cs="Arial"/>
                <w:noProof/>
                <w:webHidden/>
                <w:sz w:val="22"/>
              </w:rPr>
              <w:fldChar w:fldCharType="end"/>
            </w:r>
          </w:hyperlink>
        </w:p>
        <w:p w14:paraId="059C2504" w14:textId="6CCEFB72"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8" w:history="1">
            <w:r w:rsidRPr="00564DA8">
              <w:rPr>
                <w:rStyle w:val="Hyperlink"/>
                <w:rFonts w:ascii="Arial" w:hAnsi="Arial" w:cs="Arial"/>
                <w:noProof/>
                <w:sz w:val="22"/>
              </w:rPr>
              <w:t>19.29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Notices.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5244AC65" w14:textId="4B056BE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29" w:history="1">
            <w:r w:rsidRPr="00564DA8">
              <w:rPr>
                <w:rStyle w:val="Hyperlink"/>
                <w:rFonts w:ascii="Arial" w:hAnsi="Arial" w:cs="Arial"/>
                <w:noProof/>
                <w:sz w:val="22"/>
              </w:rPr>
              <w:t>19.30</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Pro Children Act of 1994.</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_Toc196732929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2F968365" w14:textId="1F9BE99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0" w:history="1">
            <w:r w:rsidRPr="00564DA8">
              <w:rPr>
                <w:rStyle w:val="Hyperlink"/>
                <w:rFonts w:ascii="Arial" w:hAnsi="Arial" w:cs="Arial"/>
                <w:noProof/>
                <w:sz w:val="22"/>
              </w:rPr>
              <w:t>19.31</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Publicity.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_Toc196732930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76</w:t>
            </w:r>
            <w:r w:rsidRPr="00564DA8">
              <w:rPr>
                <w:rFonts w:ascii="Arial" w:hAnsi="Arial" w:cs="Arial"/>
                <w:noProof/>
                <w:webHidden/>
                <w:sz w:val="22"/>
              </w:rPr>
              <w:fldChar w:fldCharType="end"/>
            </w:r>
          </w:hyperlink>
        </w:p>
        <w:p w14:paraId="3C3B9854" w14:textId="26A4EA8C"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1" w:history="1">
            <w:r w:rsidRPr="00564DA8">
              <w:rPr>
                <w:rStyle w:val="Hyperlink"/>
                <w:rFonts w:ascii="Arial" w:hAnsi="Arial" w:cs="Arial"/>
                <w:noProof/>
                <w:sz w:val="22"/>
              </w:rPr>
              <w:t>19.32</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Recycling.</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_Toc196732931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554F91CD" w14:textId="0BA34D80"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2" w:history="1">
            <w:r w:rsidRPr="00564DA8">
              <w:rPr>
                <w:rStyle w:val="Hyperlink"/>
                <w:rFonts w:ascii="Arial" w:hAnsi="Arial" w:cs="Arial"/>
                <w:noProof/>
                <w:sz w:val="22"/>
              </w:rPr>
              <w:t>19.33</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Remedies.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_Toc196732932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689943A8" w14:textId="41633395"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3" w:history="1">
            <w:r w:rsidRPr="00564DA8">
              <w:rPr>
                <w:rStyle w:val="Hyperlink"/>
                <w:rFonts w:ascii="Arial" w:hAnsi="Arial" w:cs="Arial"/>
                <w:noProof/>
                <w:sz w:val="22"/>
              </w:rPr>
              <w:t>19.34</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Severability.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_Toc196732933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5AC56A3B" w14:textId="018026A8"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4" w:history="1">
            <w:r w:rsidRPr="00564DA8">
              <w:rPr>
                <w:rStyle w:val="Hyperlink"/>
                <w:rFonts w:ascii="Arial" w:hAnsi="Arial" w:cs="Arial"/>
                <w:noProof/>
                <w:sz w:val="22"/>
              </w:rPr>
              <w:t>19.35</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Sovereign Immunity.</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_Toc196732934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62895058" w14:textId="193058B9"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5" w:history="1">
            <w:r w:rsidRPr="00564DA8">
              <w:rPr>
                <w:rStyle w:val="Hyperlink"/>
                <w:rFonts w:ascii="Arial" w:hAnsi="Arial" w:cs="Arial"/>
                <w:noProof/>
                <w:sz w:val="22"/>
              </w:rPr>
              <w:t>19.36</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State Energy Conservation Plan.</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_Toc196732935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48DC23EC" w14:textId="4ED9944F"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6" w:history="1">
            <w:r w:rsidRPr="00564DA8">
              <w:rPr>
                <w:rStyle w:val="Hyperlink"/>
                <w:rFonts w:ascii="Arial" w:hAnsi="Arial" w:cs="Arial"/>
                <w:noProof/>
                <w:sz w:val="22"/>
              </w:rPr>
              <w:t>19.37</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Survival.</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_Toc196732936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77</w:t>
            </w:r>
            <w:r w:rsidRPr="00564DA8">
              <w:rPr>
                <w:rFonts w:ascii="Arial" w:hAnsi="Arial" w:cs="Arial"/>
                <w:noProof/>
                <w:webHidden/>
                <w:sz w:val="22"/>
              </w:rPr>
              <w:fldChar w:fldCharType="end"/>
            </w:r>
          </w:hyperlink>
        </w:p>
        <w:p w14:paraId="405AFA6A" w14:textId="086864C6"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7" w:history="1">
            <w:r w:rsidRPr="00564DA8">
              <w:rPr>
                <w:rStyle w:val="Hyperlink"/>
                <w:rFonts w:ascii="Arial" w:hAnsi="Arial" w:cs="Arial"/>
                <w:noProof/>
                <w:sz w:val="22"/>
              </w:rPr>
              <w:t>19.38</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Waiver.</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_Toc196732937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78</w:t>
            </w:r>
            <w:r w:rsidRPr="00564DA8">
              <w:rPr>
                <w:rFonts w:ascii="Arial" w:hAnsi="Arial" w:cs="Arial"/>
                <w:noProof/>
                <w:webHidden/>
                <w:sz w:val="22"/>
              </w:rPr>
              <w:fldChar w:fldCharType="end"/>
            </w:r>
          </w:hyperlink>
        </w:p>
        <w:p w14:paraId="7D457AA3" w14:textId="78982837" w:rsidR="00564DA8" w:rsidRPr="00564DA8" w:rsidRDefault="00564DA8">
          <w:pPr>
            <w:pStyle w:val="TOC2"/>
            <w:tabs>
              <w:tab w:val="left" w:pos="1100"/>
              <w:tab w:val="right" w:leader="dot" w:pos="9350"/>
            </w:tabs>
            <w:rPr>
              <w:rFonts w:ascii="Arial" w:eastAsiaTheme="minorEastAsia" w:hAnsi="Arial" w:cs="Arial"/>
              <w:noProof/>
              <w:kern w:val="2"/>
              <w:sz w:val="22"/>
              <w14:ligatures w14:val="standardContextual"/>
            </w:rPr>
          </w:pPr>
          <w:hyperlink w:anchor="_Toc196732938" w:history="1">
            <w:r w:rsidRPr="00564DA8">
              <w:rPr>
                <w:rStyle w:val="Hyperlink"/>
                <w:rFonts w:ascii="Arial" w:hAnsi="Arial" w:cs="Arial"/>
                <w:noProof/>
                <w:sz w:val="22"/>
              </w:rPr>
              <w:t>19.39</w:t>
            </w:r>
            <w:r w:rsidRPr="00564DA8">
              <w:rPr>
                <w:rFonts w:ascii="Arial" w:eastAsiaTheme="minorEastAsia" w:hAnsi="Arial" w:cs="Arial"/>
                <w:noProof/>
                <w:kern w:val="2"/>
                <w:sz w:val="22"/>
                <w14:ligatures w14:val="standardContextual"/>
              </w:rPr>
              <w:tab/>
            </w:r>
            <w:r w:rsidRPr="00564DA8">
              <w:rPr>
                <w:rStyle w:val="Hyperlink"/>
                <w:rFonts w:ascii="Arial" w:hAnsi="Arial" w:cs="Arial"/>
                <w:noProof/>
                <w:sz w:val="22"/>
              </w:rPr>
              <w:t>Counterparts.</w:t>
            </w:r>
            <w:r w:rsidRPr="00564DA8">
              <w:rPr>
                <w:rFonts w:ascii="Arial" w:hAnsi="Arial" w:cs="Arial"/>
                <w:noProof/>
                <w:webHidden/>
                <w:sz w:val="22"/>
              </w:rPr>
              <w:tab/>
            </w:r>
            <w:r w:rsidRPr="00564DA8">
              <w:rPr>
                <w:rFonts w:ascii="Arial" w:hAnsi="Arial" w:cs="Arial"/>
                <w:noProof/>
                <w:webHidden/>
                <w:sz w:val="22"/>
              </w:rPr>
              <w:fldChar w:fldCharType="begin"/>
            </w:r>
            <w:r w:rsidRPr="00564DA8">
              <w:rPr>
                <w:rFonts w:ascii="Arial" w:hAnsi="Arial" w:cs="Arial"/>
                <w:noProof/>
                <w:webHidden/>
                <w:sz w:val="22"/>
              </w:rPr>
              <w:instrText xml:space="preserve"> PAGEREF _Toc196732938 \h </w:instrText>
            </w:r>
            <w:r w:rsidRPr="00564DA8">
              <w:rPr>
                <w:rFonts w:ascii="Arial" w:hAnsi="Arial" w:cs="Arial"/>
                <w:noProof/>
                <w:webHidden/>
                <w:sz w:val="22"/>
              </w:rPr>
            </w:r>
            <w:r w:rsidRPr="00564DA8">
              <w:rPr>
                <w:rFonts w:ascii="Arial" w:hAnsi="Arial" w:cs="Arial"/>
                <w:noProof/>
                <w:webHidden/>
                <w:sz w:val="22"/>
              </w:rPr>
              <w:fldChar w:fldCharType="separate"/>
            </w:r>
            <w:r w:rsidRPr="00564DA8">
              <w:rPr>
                <w:rFonts w:ascii="Arial" w:hAnsi="Arial" w:cs="Arial"/>
                <w:noProof/>
                <w:webHidden/>
                <w:sz w:val="22"/>
              </w:rPr>
              <w:t>78</w:t>
            </w:r>
            <w:r w:rsidRPr="00564DA8">
              <w:rPr>
                <w:rFonts w:ascii="Arial" w:hAnsi="Arial" w:cs="Arial"/>
                <w:noProof/>
                <w:webHidden/>
                <w:sz w:val="22"/>
              </w:rPr>
              <w:fldChar w:fldCharType="end"/>
            </w:r>
          </w:hyperlink>
        </w:p>
        <w:p w14:paraId="0A3C65AD" w14:textId="6D7EC004" w:rsidR="00CE5775" w:rsidRPr="00564DA8" w:rsidRDefault="001158ED">
          <w:pPr>
            <w:rPr>
              <w:rFonts w:ascii="Arial" w:hAnsi="Arial" w:cs="Arial"/>
              <w:sz w:val="22"/>
            </w:rPr>
          </w:pPr>
          <w:r w:rsidRPr="00564DA8">
            <w:rPr>
              <w:rFonts w:ascii="Arial" w:hAnsi="Arial" w:cs="Arial"/>
              <w:sz w:val="22"/>
            </w:rPr>
            <w:fldChar w:fldCharType="end"/>
          </w:r>
        </w:p>
      </w:sdtContent>
    </w:sdt>
    <w:p w14:paraId="1D5E34C0" w14:textId="46235727" w:rsidR="00CE5775" w:rsidRPr="00564DA8" w:rsidRDefault="00CE5775" w:rsidP="00850289">
      <w:pPr>
        <w:suppressAutoHyphens w:val="0"/>
        <w:spacing w:after="160" w:line="259" w:lineRule="auto"/>
        <w:jc w:val="center"/>
        <w:rPr>
          <w:rFonts w:ascii="Arial" w:hAnsi="Arial" w:cs="Arial"/>
          <w:b/>
          <w:sz w:val="22"/>
        </w:rPr>
        <w:sectPr w:rsidR="00CE5775" w:rsidRPr="00564DA8"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3089B39" w:rsidR="00401582" w:rsidRPr="00564DA8" w:rsidRDefault="00401582" w:rsidP="00401582">
      <w:pPr>
        <w:ind w:firstLine="720"/>
        <w:rPr>
          <w:rFonts w:ascii="Arial" w:hAnsi="Arial" w:cs="Arial"/>
          <w:sz w:val="22"/>
        </w:rPr>
      </w:pPr>
      <w:r w:rsidRPr="00564DA8">
        <w:rPr>
          <w:rFonts w:ascii="Arial" w:hAnsi="Arial" w:cs="Arial"/>
          <w:sz w:val="22"/>
        </w:rPr>
        <w:t>This Agreement (the “Agreement”) is entered into as of</w:t>
      </w:r>
      <w:r w:rsidR="00D44BF2" w:rsidRPr="00564DA8">
        <w:rPr>
          <w:rFonts w:ascii="Arial" w:hAnsi="Arial" w:cs="Arial"/>
          <w:sz w:val="22"/>
        </w:rPr>
        <w:t xml:space="preserve"> the __ day of ___________, 202_</w:t>
      </w:r>
      <w:r w:rsidRPr="00564DA8">
        <w:rPr>
          <w:rFonts w:ascii="Arial" w:hAnsi="Arial" w:cs="Arial"/>
          <w:sz w:val="22"/>
        </w:rPr>
        <w:t xml:space="preserve"> (the “Execution Date”), by and between the California Statewide Automated Welfare System (CalSAWS) Consortium (“ CONSORTIUM”), and any successor entity, and _____________________ (“CONTRACTOR”) (collectively, “Parties”).</w:t>
      </w:r>
    </w:p>
    <w:p w14:paraId="0C262154" w14:textId="77777777" w:rsidR="00401582" w:rsidRPr="00564DA8"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96732714"/>
      <w:r w:rsidRPr="00564DA8">
        <w:rPr>
          <w:rFonts w:ascii="Arial" w:eastAsia="SimSun" w:hAnsi="Arial" w:cs="Arial"/>
          <w:b/>
          <w:sz w:val="22"/>
          <w:u w:val="single"/>
        </w:rPr>
        <w:t>RECITALS</w:t>
      </w:r>
      <w:bookmarkEnd w:id="0"/>
      <w:bookmarkEnd w:id="1"/>
      <w:bookmarkEnd w:id="2"/>
      <w:bookmarkEnd w:id="3"/>
      <w:bookmarkEnd w:id="4"/>
      <w:bookmarkEnd w:id="5"/>
      <w:bookmarkEnd w:id="6"/>
    </w:p>
    <w:p w14:paraId="2DD93D8D" w14:textId="52248CC6"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C6660F" w:rsidRPr="00564DA8">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w:t>
      </w:r>
      <w:ins w:id="7" w:author="Tyra, David W." w:date="2025-05-28T09:56:00Z" w16du:dateUtc="2025-05-28T16:56:00Z">
        <w:r w:rsidR="000C28E5">
          <w:rPr>
            <w:rFonts w:ascii="Arial" w:eastAsia="SimSun" w:hAnsi="Arial" w:cs="Arial"/>
            <w:sz w:val="22"/>
          </w:rPr>
          <w:t>l</w:t>
        </w:r>
      </w:ins>
      <w:r w:rsidR="00C6660F" w:rsidRPr="00564DA8">
        <w:rPr>
          <w:rFonts w:ascii="Arial" w:eastAsia="SimSun" w:hAnsi="Arial" w:cs="Arial"/>
          <w:sz w:val="22"/>
        </w:rPr>
        <w:t>th and human services programs; and</w:t>
      </w:r>
      <w:r w:rsidRPr="00564DA8">
        <w:rPr>
          <w:rFonts w:ascii="Arial" w:eastAsia="SimSun" w:hAnsi="Arial" w:cs="Arial"/>
          <w:sz w:val="22"/>
        </w:rPr>
        <w:t xml:space="preserve">  </w:t>
      </w:r>
    </w:p>
    <w:p w14:paraId="021B203F" w14:textId="0E27DB40"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C6660F" w:rsidRPr="00564DA8">
        <w:rPr>
          <w:rFonts w:ascii="Arial" w:eastAsia="SimSun" w:hAnsi="Arial" w:cs="Arial"/>
          <w:sz w:val="22"/>
        </w:rPr>
        <w:t xml:space="preserve">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 </w:t>
      </w:r>
      <w:r w:rsidRPr="00564DA8">
        <w:rPr>
          <w:rFonts w:ascii="Arial" w:eastAsia="SimSun" w:hAnsi="Arial" w:cs="Arial"/>
          <w:sz w:val="22"/>
        </w:rPr>
        <w:t>and</w:t>
      </w:r>
    </w:p>
    <w:p w14:paraId="65B0B214" w14:textId="477F5692"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WHEREAS</w:t>
      </w:r>
      <w:r w:rsidR="00C6660F" w:rsidRPr="00564DA8">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564DA8">
        <w:rPr>
          <w:rFonts w:ascii="Arial" w:eastAsia="SimSun" w:hAnsi="Arial" w:cs="Arial"/>
          <w:sz w:val="22"/>
        </w:rPr>
        <w:t xml:space="preserve"> ; and</w:t>
      </w:r>
    </w:p>
    <w:p w14:paraId="46AC9504" w14:textId="0CF6830D" w:rsidR="00401582" w:rsidRPr="00564DA8" w:rsidDel="00C454DE" w:rsidRDefault="00E132B9" w:rsidP="00401582">
      <w:pPr>
        <w:spacing w:after="240"/>
        <w:ind w:firstLine="720"/>
        <w:rPr>
          <w:del w:id="8" w:author="Tyra, David W." w:date="2025-05-28T09:25:00Z" w16du:dateUtc="2025-05-28T16:25:00Z"/>
          <w:rFonts w:ascii="Arial" w:eastAsia="SimSun" w:hAnsi="Arial" w:cs="Arial"/>
          <w:sz w:val="22"/>
        </w:rPr>
      </w:pPr>
      <w:del w:id="9" w:author="Tyra, David W." w:date="2025-05-28T09:25:00Z" w16du:dateUtc="2025-05-28T16:25:00Z">
        <w:r w:rsidRPr="00564DA8" w:rsidDel="00C454DE">
          <w:rPr>
            <w:rFonts w:ascii="Arial" w:eastAsia="SimSun" w:hAnsi="Arial" w:cs="Arial"/>
            <w:sz w:val="22"/>
          </w:rPr>
          <w:delText>WHEREAS</w:delText>
        </w:r>
        <w:r w:rsidR="00C6660F" w:rsidRPr="00564DA8" w:rsidDel="00C454DE">
          <w:rPr>
            <w:rFonts w:ascii="Arial" w:eastAsia="SimSun" w:hAnsi="Arial" w:cs="Arial"/>
            <w:sz w:val="22"/>
          </w:rPr>
          <w:delTex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delText>
        </w:r>
        <w:r w:rsidR="00401582" w:rsidRPr="00564DA8" w:rsidDel="00C454DE">
          <w:rPr>
            <w:rFonts w:ascii="Arial" w:eastAsia="SimSun" w:hAnsi="Arial" w:cs="Arial"/>
            <w:sz w:val="22"/>
          </w:rPr>
          <w:delText>; and</w:delText>
        </w:r>
      </w:del>
    </w:p>
    <w:p w14:paraId="50583305" w14:textId="7E2BF982" w:rsidR="008A3192" w:rsidRPr="00564DA8" w:rsidRDefault="008A3192" w:rsidP="00401582">
      <w:pPr>
        <w:spacing w:after="240"/>
        <w:ind w:firstLine="720"/>
        <w:rPr>
          <w:rFonts w:ascii="Arial" w:eastAsia="SimSun" w:hAnsi="Arial" w:cs="Arial"/>
          <w:sz w:val="22"/>
        </w:rPr>
      </w:pPr>
      <w:r w:rsidRPr="00564DA8">
        <w:rPr>
          <w:rFonts w:ascii="Arial" w:eastAsia="SimSun" w:hAnsi="Arial" w:cs="Arial"/>
          <w:sz w:val="22"/>
        </w:rPr>
        <w:t xml:space="preserve">WHEREAS, the BenefitsCal Portal (BenefitsCal) is a service that connects users to applications and case management activities for Medi-Cal, </w:t>
      </w:r>
      <w:ins w:id="10" w:author="Tyra, David W." w:date="2025-05-28T09:59:00Z" w16du:dateUtc="2025-05-28T16:59:00Z">
        <w:r w:rsidR="000C28E5">
          <w:rPr>
            <w:rFonts w:ascii="Arial" w:eastAsia="SimSun" w:hAnsi="Arial" w:cs="Arial"/>
            <w:sz w:val="22"/>
          </w:rPr>
          <w:t>County Medical Services Program (“</w:t>
        </w:r>
      </w:ins>
      <w:r w:rsidRPr="00564DA8">
        <w:rPr>
          <w:rFonts w:ascii="Arial" w:eastAsia="SimSun" w:hAnsi="Arial" w:cs="Arial"/>
          <w:sz w:val="22"/>
        </w:rPr>
        <w:t>CMSP</w:t>
      </w:r>
      <w:ins w:id="11" w:author="Tyra, David W." w:date="2025-05-28T09:59:00Z" w16du:dateUtc="2025-05-28T16:59:00Z">
        <w:r w:rsidR="000C28E5">
          <w:rPr>
            <w:rFonts w:ascii="Arial" w:eastAsia="SimSun" w:hAnsi="Arial" w:cs="Arial"/>
            <w:sz w:val="22"/>
          </w:rPr>
          <w:t>”)</w:t>
        </w:r>
      </w:ins>
      <w:r w:rsidRPr="00564DA8">
        <w:rPr>
          <w:rFonts w:ascii="Arial" w:eastAsia="SimSun" w:hAnsi="Arial" w:cs="Arial"/>
          <w:sz w:val="22"/>
        </w:rPr>
        <w:t>, CalFresh and CalWORKs benefits in California; and</w:t>
      </w:r>
    </w:p>
    <w:p w14:paraId="65DD8C93" w14:textId="67E1105C"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7B07B3" w:rsidRPr="00564DA8">
        <w:rPr>
          <w:rFonts w:ascii="Arial" w:eastAsia="SimSun" w:hAnsi="Arial" w:cs="Arial"/>
          <w:sz w:val="22"/>
        </w:rPr>
        <w:t xml:space="preserve">pursuant </w:t>
      </w:r>
      <w:r w:rsidR="008A3192" w:rsidRPr="00564DA8">
        <w:rPr>
          <w:rFonts w:ascii="Arial" w:eastAsia="SimSun" w:hAnsi="Arial" w:cs="Arial"/>
          <w:sz w:val="22"/>
        </w:rPr>
        <w:t xml:space="preserve">to </w:t>
      </w:r>
      <w:r w:rsidR="007B07B3" w:rsidRPr="00564DA8">
        <w:rPr>
          <w:rFonts w:ascii="Arial" w:eastAsia="SimSun" w:hAnsi="Arial" w:cs="Arial"/>
          <w:sz w:val="22"/>
        </w:rPr>
        <w:t xml:space="preserve">the Consortium’s RFP #01-2022, the Consortium entered into an Infrastructure Agreement </w:t>
      </w:r>
      <w:r w:rsidR="008A3192" w:rsidRPr="00564DA8">
        <w:rPr>
          <w:rFonts w:ascii="Arial" w:eastAsia="SimSun" w:hAnsi="Arial" w:cs="Arial"/>
          <w:sz w:val="22"/>
        </w:rPr>
        <w:t xml:space="preserve">for the CalSAWS System </w:t>
      </w:r>
      <w:r w:rsidR="007B07B3" w:rsidRPr="00564DA8">
        <w:rPr>
          <w:rFonts w:ascii="Arial" w:eastAsia="SimSun" w:hAnsi="Arial" w:cs="Arial"/>
          <w:sz w:val="22"/>
        </w:rPr>
        <w:t>with Gainwell, that has an Effective Date of October 1, 2024, and that has a base term running through January 31, 2031, with four successive one-year extensions that can be exercised at the Consortium’s option, which, if exercised, would result in the Infrastructure Agreement running through January 31, 2035</w:t>
      </w:r>
      <w:r w:rsidRPr="00564DA8">
        <w:rPr>
          <w:rFonts w:ascii="Arial" w:eastAsia="SimSun" w:hAnsi="Arial" w:cs="Arial"/>
          <w:sz w:val="22"/>
        </w:rPr>
        <w:t>; and</w:t>
      </w:r>
    </w:p>
    <w:p w14:paraId="7F66C03C" w14:textId="40B2031D"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7B07B3" w:rsidRPr="00564DA8">
        <w:rPr>
          <w:rFonts w:ascii="Arial" w:eastAsia="SimSun" w:hAnsi="Arial" w:cs="Arial"/>
          <w:sz w:val="22"/>
        </w:rPr>
        <w:t xml:space="preserve">pursuant </w:t>
      </w:r>
      <w:r w:rsidR="008A3192" w:rsidRPr="00564DA8">
        <w:rPr>
          <w:rFonts w:ascii="Arial" w:eastAsia="SimSun" w:hAnsi="Arial" w:cs="Arial"/>
          <w:sz w:val="22"/>
        </w:rPr>
        <w:t xml:space="preserve">to </w:t>
      </w:r>
      <w:r w:rsidR="007B07B3" w:rsidRPr="00564DA8">
        <w:rPr>
          <w:rFonts w:ascii="Arial" w:eastAsia="SimSun" w:hAnsi="Arial" w:cs="Arial"/>
          <w:sz w:val="22"/>
        </w:rPr>
        <w:t xml:space="preserve">the Consortium’s RFP #01-2022, the Consortium entered into a Maintenance and Enhancement (M&amp;E) Agreement </w:t>
      </w:r>
      <w:r w:rsidR="008A3192" w:rsidRPr="00564DA8">
        <w:rPr>
          <w:rFonts w:ascii="Arial" w:eastAsia="SimSun" w:hAnsi="Arial" w:cs="Arial"/>
          <w:sz w:val="22"/>
        </w:rPr>
        <w:t xml:space="preserve">for the CalSAWS System </w:t>
      </w:r>
      <w:r w:rsidR="007B07B3" w:rsidRPr="00564DA8">
        <w:rPr>
          <w:rFonts w:ascii="Arial" w:eastAsia="SimSun" w:hAnsi="Arial" w:cs="Arial"/>
          <w:sz w:val="22"/>
        </w:rPr>
        <w:t>with Deloitte, that has an Effective Date of February 1, 2025, and that has a base term running through January 31, 2031, with four successive one-year extensions that can be exercised at the Consortium’s option, which, if exercised, would result in the M&amp;E Agreement running through January 31, 2035</w:t>
      </w:r>
      <w:r w:rsidRPr="00564DA8">
        <w:rPr>
          <w:rFonts w:ascii="Arial" w:eastAsia="SimSun" w:hAnsi="Arial" w:cs="Arial"/>
          <w:sz w:val="22"/>
        </w:rPr>
        <w:t>; and</w:t>
      </w:r>
    </w:p>
    <w:p w14:paraId="23E9C006" w14:textId="75866D25"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WHEREAS,</w:t>
      </w:r>
      <w:r w:rsidR="008A3192" w:rsidRPr="00564DA8">
        <w:rPr>
          <w:rFonts w:ascii="Arial" w:eastAsia="SimSun" w:hAnsi="Arial" w:cs="Arial"/>
          <w:sz w:val="22"/>
        </w:rPr>
        <w:t xml:space="preserve"> pursuant to the Consortium’s RFP #01-2024, the Consortium entered into a Maintenance and Operations (M&amp;O) Agreement for BenefitsCal with _______________ that has an Effective Date of _________________, 2025, and that has a base term running through January 31, 2031, with four successive one-year extensions that can be exercised at the Consortium’s option, which, if exercised, would result in the </w:t>
      </w:r>
      <w:r w:rsidR="002C6924" w:rsidRPr="00564DA8">
        <w:rPr>
          <w:rFonts w:ascii="Arial" w:eastAsia="SimSun" w:hAnsi="Arial" w:cs="Arial"/>
          <w:sz w:val="22"/>
        </w:rPr>
        <w:t xml:space="preserve">BenefitsCal </w:t>
      </w:r>
      <w:r w:rsidR="008A3192" w:rsidRPr="00564DA8">
        <w:rPr>
          <w:rFonts w:ascii="Arial" w:eastAsia="SimSun" w:hAnsi="Arial" w:cs="Arial"/>
          <w:sz w:val="22"/>
        </w:rPr>
        <w:t>M&amp;</w:t>
      </w:r>
      <w:r w:rsidR="002C6924" w:rsidRPr="00564DA8">
        <w:rPr>
          <w:rFonts w:ascii="Arial" w:eastAsia="SimSun" w:hAnsi="Arial" w:cs="Arial"/>
          <w:sz w:val="22"/>
        </w:rPr>
        <w:t>O</w:t>
      </w:r>
      <w:r w:rsidR="008A3192" w:rsidRPr="00564DA8">
        <w:rPr>
          <w:rFonts w:ascii="Arial" w:eastAsia="SimSun" w:hAnsi="Arial" w:cs="Arial"/>
          <w:sz w:val="22"/>
        </w:rPr>
        <w:t xml:space="preserve"> Agreement running through January 31, 2035</w:t>
      </w:r>
      <w:r w:rsidRPr="00564DA8">
        <w:rPr>
          <w:rFonts w:ascii="Arial" w:eastAsia="SimSun" w:hAnsi="Arial" w:cs="Arial"/>
          <w:sz w:val="22"/>
        </w:rPr>
        <w:t>; and</w:t>
      </w:r>
    </w:p>
    <w:p w14:paraId="59787454" w14:textId="1F0DBF47" w:rsidR="00AE25BB" w:rsidRPr="00564DA8" w:rsidRDefault="00AE25BB" w:rsidP="00401582">
      <w:pPr>
        <w:spacing w:after="240"/>
        <w:ind w:firstLine="720"/>
        <w:rPr>
          <w:rFonts w:ascii="Arial" w:eastAsia="SimSun" w:hAnsi="Arial" w:cs="Arial"/>
          <w:sz w:val="22"/>
        </w:rPr>
      </w:pPr>
      <w:r w:rsidRPr="00564DA8">
        <w:rPr>
          <w:rFonts w:ascii="Arial" w:eastAsia="SimSun" w:hAnsi="Arial" w:cs="Arial"/>
          <w:sz w:val="22"/>
        </w:rPr>
        <w:t xml:space="preserve">WHEREAS, </w:t>
      </w:r>
      <w:r w:rsidR="00280F56" w:rsidRPr="00564DA8">
        <w:rPr>
          <w:rFonts w:ascii="Arial" w:eastAsia="SimSun" w:hAnsi="Arial" w:cs="Arial"/>
          <w:sz w:val="22"/>
        </w:rPr>
        <w:t>the Consortium, acting for the benefit of the 58 California Counties, seeks to enter into this Agreement with a qualified Contractor to perform Quality Assurance (QA) Services for the existing CalSAWS and BenefitsCal systems in order to transition the existing QA Services and provide ongoing QA Services for CalSAWS M&amp;O and BenefitsCal M&amp;O.</w:t>
      </w:r>
    </w:p>
    <w:p w14:paraId="1856782A" w14:textId="77777777" w:rsidR="00401582" w:rsidRPr="00564DA8" w:rsidRDefault="00401582" w:rsidP="00401582">
      <w:pPr>
        <w:spacing w:after="240"/>
        <w:ind w:firstLine="720"/>
        <w:rPr>
          <w:rFonts w:ascii="Arial" w:eastAsia="SimSun" w:hAnsi="Arial" w:cs="Arial"/>
          <w:sz w:val="22"/>
        </w:rPr>
      </w:pPr>
      <w:r w:rsidRPr="00564DA8">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32F3C582" w:rsidR="00D04E63" w:rsidRPr="00564DA8" w:rsidRDefault="0049563E" w:rsidP="00D04E63">
      <w:pPr>
        <w:pStyle w:val="Level1"/>
        <w:rPr>
          <w:rFonts w:cs="Arial"/>
          <w:sz w:val="22"/>
          <w:szCs w:val="22"/>
        </w:rPr>
      </w:pPr>
      <w:bookmarkStart w:id="12" w:name="_Toc196732715"/>
      <w:r w:rsidRPr="00564DA8">
        <w:rPr>
          <w:rFonts w:cs="Arial"/>
          <w:sz w:val="22"/>
          <w:szCs w:val="22"/>
        </w:rPr>
        <w:t>CONTRACT INTERPRETATION</w:t>
      </w:r>
      <w:r w:rsidR="00D04E63" w:rsidRPr="00564DA8">
        <w:rPr>
          <w:rFonts w:cs="Arial"/>
          <w:sz w:val="22"/>
          <w:szCs w:val="22"/>
        </w:rPr>
        <w:t>.</w:t>
      </w:r>
      <w:bookmarkEnd w:id="12"/>
    </w:p>
    <w:p w14:paraId="40251A9A" w14:textId="336E1F3E" w:rsidR="00F92E27" w:rsidRPr="00564DA8" w:rsidRDefault="0049563E" w:rsidP="00EB7783">
      <w:pPr>
        <w:pStyle w:val="10sp0"/>
        <w:ind w:firstLine="720"/>
        <w:rPr>
          <w:rFonts w:cs="Arial"/>
          <w:sz w:val="22"/>
          <w:szCs w:val="22"/>
        </w:rPr>
      </w:pPr>
      <w:r w:rsidRPr="00564DA8">
        <w:rPr>
          <w:rFonts w:cs="Arial"/>
          <w:sz w:val="22"/>
          <w:szCs w:val="22"/>
        </w:rPr>
        <w:t>In the event there is a conflict between the documents comprising the Agreement, including all exhibits to it, the following order of precedence shall apply:</w:t>
      </w:r>
    </w:p>
    <w:p w14:paraId="6A7A6A46" w14:textId="12C3B735" w:rsidR="008D2C02" w:rsidRPr="00564DA8" w:rsidRDefault="0049563E" w:rsidP="00EB7783">
      <w:pPr>
        <w:pStyle w:val="Level2"/>
        <w:tabs>
          <w:tab w:val="clear" w:pos="1440"/>
          <w:tab w:val="left" w:pos="720"/>
        </w:tabs>
        <w:ind w:left="720" w:firstLine="0"/>
        <w:rPr>
          <w:b w:val="0"/>
          <w:sz w:val="22"/>
          <w:szCs w:val="22"/>
          <w:u w:val="none"/>
        </w:rPr>
      </w:pPr>
      <w:bookmarkStart w:id="13" w:name="_Toc168825951"/>
      <w:bookmarkStart w:id="14" w:name="_Toc196732716"/>
      <w:r w:rsidRPr="00564DA8">
        <w:rPr>
          <w:b w:val="0"/>
          <w:sz w:val="22"/>
          <w:szCs w:val="22"/>
          <w:u w:val="none"/>
        </w:rPr>
        <w:t>The terms and conditions in the body of this Agreement, which shall include all exhibits, which are hereby incorporated by reference.</w:t>
      </w:r>
      <w:bookmarkEnd w:id="13"/>
      <w:bookmarkEnd w:id="14"/>
    </w:p>
    <w:p w14:paraId="754BE195" w14:textId="58BC9844" w:rsidR="00EB7783" w:rsidRPr="00564DA8" w:rsidRDefault="0049563E" w:rsidP="00EB7783">
      <w:pPr>
        <w:pStyle w:val="Level2"/>
        <w:tabs>
          <w:tab w:val="clear" w:pos="1440"/>
          <w:tab w:val="left" w:pos="720"/>
        </w:tabs>
        <w:ind w:left="720" w:firstLine="0"/>
        <w:rPr>
          <w:b w:val="0"/>
          <w:sz w:val="22"/>
          <w:szCs w:val="22"/>
          <w:u w:val="none"/>
        </w:rPr>
      </w:pPr>
      <w:bookmarkStart w:id="15" w:name="_Toc115623034"/>
      <w:bookmarkStart w:id="16" w:name="_Toc168825952"/>
      <w:bookmarkStart w:id="17" w:name="_Toc196732717"/>
      <w:r w:rsidRPr="00564DA8">
        <w:rPr>
          <w:b w:val="0"/>
          <w:sz w:val="22"/>
          <w:szCs w:val="22"/>
          <w:u w:val="none"/>
        </w:rPr>
        <w:t>The RFP for Quality Assurance (QA) Services #01-2025; and</w:t>
      </w:r>
      <w:bookmarkEnd w:id="15"/>
      <w:bookmarkEnd w:id="16"/>
      <w:bookmarkEnd w:id="17"/>
    </w:p>
    <w:p w14:paraId="7B1A0F61" w14:textId="42AB276D" w:rsidR="00EB7783" w:rsidRPr="00564DA8" w:rsidRDefault="0049563E" w:rsidP="00EB7783">
      <w:pPr>
        <w:pStyle w:val="Level2"/>
        <w:tabs>
          <w:tab w:val="clear" w:pos="1440"/>
          <w:tab w:val="left" w:pos="720"/>
        </w:tabs>
        <w:ind w:left="720" w:firstLine="0"/>
        <w:rPr>
          <w:b w:val="0"/>
          <w:sz w:val="22"/>
          <w:szCs w:val="22"/>
          <w:u w:val="none"/>
        </w:rPr>
      </w:pPr>
      <w:bookmarkStart w:id="18" w:name="_Toc168825953"/>
      <w:bookmarkStart w:id="19" w:name="_Toc196732718"/>
      <w:r w:rsidRPr="00564DA8">
        <w:rPr>
          <w:b w:val="0"/>
          <w:sz w:val="22"/>
          <w:szCs w:val="22"/>
          <w:u w:val="none"/>
        </w:rPr>
        <w:t>Contractor’s Proposal submitted in response to the RFP.</w:t>
      </w:r>
      <w:bookmarkEnd w:id="18"/>
      <w:bookmarkEnd w:id="19"/>
    </w:p>
    <w:p w14:paraId="31CCFEFD" w14:textId="4A9C6B8B" w:rsidR="00857CB2" w:rsidRPr="00564DA8" w:rsidRDefault="00F75DBC" w:rsidP="00857CB2">
      <w:pPr>
        <w:pStyle w:val="Level1"/>
        <w:rPr>
          <w:rFonts w:cs="Arial"/>
          <w:sz w:val="22"/>
          <w:szCs w:val="22"/>
        </w:rPr>
      </w:pPr>
      <w:bookmarkStart w:id="20" w:name="_Toc196732719"/>
      <w:r w:rsidRPr="00564DA8">
        <w:rPr>
          <w:rFonts w:cs="Arial"/>
          <w:sz w:val="22"/>
          <w:szCs w:val="22"/>
        </w:rPr>
        <w:t>DEFINITIONS</w:t>
      </w:r>
      <w:r w:rsidR="00857CB2" w:rsidRPr="00564DA8">
        <w:rPr>
          <w:rFonts w:cs="Arial"/>
          <w:sz w:val="22"/>
          <w:szCs w:val="22"/>
        </w:rPr>
        <w:t>.</w:t>
      </w:r>
      <w:bookmarkEnd w:id="20"/>
    </w:p>
    <w:p w14:paraId="205F0867" w14:textId="405AF0D1" w:rsidR="00857CB2" w:rsidRPr="00564DA8" w:rsidRDefault="00F75DBC" w:rsidP="00857CB2">
      <w:pPr>
        <w:pStyle w:val="Level2"/>
        <w:rPr>
          <w:sz w:val="22"/>
          <w:szCs w:val="22"/>
          <w:u w:val="none"/>
        </w:rPr>
      </w:pPr>
      <w:bookmarkStart w:id="21" w:name="_Toc196732720"/>
      <w:r w:rsidRPr="00564DA8">
        <w:rPr>
          <w:sz w:val="22"/>
          <w:szCs w:val="22"/>
        </w:rPr>
        <w:t>Acceptance</w:t>
      </w:r>
      <w:r w:rsidR="00F708F6" w:rsidRPr="00564DA8">
        <w:rPr>
          <w:sz w:val="22"/>
          <w:szCs w:val="22"/>
          <w:u w:val="none"/>
        </w:rPr>
        <w:t>.</w:t>
      </w:r>
      <w:bookmarkEnd w:id="21"/>
    </w:p>
    <w:p w14:paraId="0588C8C7" w14:textId="0A2DCB04" w:rsidR="00421BB0" w:rsidRPr="00564DA8" w:rsidRDefault="00F75DBC" w:rsidP="00D41F75">
      <w:pPr>
        <w:pStyle w:val="10sp0"/>
        <w:ind w:left="720" w:firstLine="720"/>
        <w:rPr>
          <w:rFonts w:cs="Arial"/>
          <w:sz w:val="22"/>
          <w:szCs w:val="22"/>
        </w:rPr>
      </w:pPr>
      <w:r w:rsidRPr="00564DA8">
        <w:rPr>
          <w:rFonts w:cs="Arial"/>
          <w:sz w:val="22"/>
          <w:szCs w:val="22"/>
        </w:rPr>
        <w:t>A Notice from the Consortium to the Contractor that a QA Deliverable or a QA Service has met the Consortium’s reasonable satisfaction and applicable Specifications.</w:t>
      </w:r>
    </w:p>
    <w:p w14:paraId="6B8B3FAD" w14:textId="203B69CF" w:rsidR="00421BB0" w:rsidRPr="00564DA8" w:rsidRDefault="00F75DBC" w:rsidP="00421BB0">
      <w:pPr>
        <w:pStyle w:val="Level2"/>
        <w:rPr>
          <w:sz w:val="22"/>
          <w:szCs w:val="22"/>
        </w:rPr>
      </w:pPr>
      <w:bookmarkStart w:id="22" w:name="_Toc196732721"/>
      <w:r w:rsidRPr="00564DA8">
        <w:rPr>
          <w:sz w:val="22"/>
          <w:szCs w:val="22"/>
        </w:rPr>
        <w:t>Agreement</w:t>
      </w:r>
      <w:r w:rsidR="00D41F75" w:rsidRPr="00564DA8">
        <w:rPr>
          <w:sz w:val="22"/>
          <w:szCs w:val="22"/>
          <w:u w:val="none"/>
        </w:rPr>
        <w:t>.</w:t>
      </w:r>
      <w:bookmarkEnd w:id="22"/>
    </w:p>
    <w:p w14:paraId="2690287B" w14:textId="77777777" w:rsidR="008B351D" w:rsidRPr="00564DA8" w:rsidRDefault="008B351D" w:rsidP="008B351D">
      <w:pPr>
        <w:pStyle w:val="10sp0"/>
        <w:ind w:left="720" w:firstLine="720"/>
        <w:rPr>
          <w:rFonts w:cs="Arial"/>
          <w:sz w:val="22"/>
          <w:szCs w:val="22"/>
        </w:rPr>
      </w:pPr>
      <w:r w:rsidRPr="00564DA8">
        <w:rPr>
          <w:rFonts w:cs="Arial"/>
          <w:sz w:val="22"/>
          <w:szCs w:val="22"/>
        </w:rPr>
        <w:t>This Agreement, the Exhibits attached to it, which are incorporated by this reference, and any other document expressly incorporated by reference pursuant to the terms of this Agreement, including all Documents as defined below. Exhibits incorporated in this Agreement include:</w:t>
      </w:r>
    </w:p>
    <w:p w14:paraId="036DC716" w14:textId="77777777" w:rsidR="008B351D" w:rsidRPr="00564DA8" w:rsidRDefault="008B351D" w:rsidP="008B351D">
      <w:pPr>
        <w:pStyle w:val="10sp0"/>
        <w:ind w:left="720" w:firstLine="720"/>
        <w:rPr>
          <w:rFonts w:cs="Arial"/>
          <w:sz w:val="22"/>
          <w:szCs w:val="22"/>
        </w:rPr>
      </w:pPr>
      <w:r w:rsidRPr="00564DA8">
        <w:rPr>
          <w:rFonts w:cs="Arial"/>
          <w:sz w:val="22"/>
          <w:szCs w:val="22"/>
        </w:rPr>
        <w:t>Exhibit A – Statement of Work</w:t>
      </w:r>
    </w:p>
    <w:p w14:paraId="257B46A6" w14:textId="77777777" w:rsidR="008B351D" w:rsidRPr="00564DA8" w:rsidRDefault="008B351D" w:rsidP="008B351D">
      <w:pPr>
        <w:pStyle w:val="10sp0"/>
        <w:ind w:left="720" w:firstLine="720"/>
        <w:rPr>
          <w:rFonts w:cs="Arial"/>
          <w:sz w:val="22"/>
          <w:szCs w:val="22"/>
        </w:rPr>
      </w:pPr>
      <w:r w:rsidRPr="00564DA8">
        <w:rPr>
          <w:rFonts w:cs="Arial"/>
          <w:sz w:val="22"/>
          <w:szCs w:val="22"/>
        </w:rPr>
        <w:t>Exhibit B – Statement of Requirements</w:t>
      </w:r>
    </w:p>
    <w:p w14:paraId="055215DD" w14:textId="77777777" w:rsidR="008B351D" w:rsidRPr="00564DA8" w:rsidRDefault="008B351D" w:rsidP="008B351D">
      <w:pPr>
        <w:pStyle w:val="10sp0"/>
        <w:ind w:left="720" w:firstLine="720"/>
        <w:rPr>
          <w:rFonts w:cs="Arial"/>
          <w:sz w:val="22"/>
          <w:szCs w:val="22"/>
        </w:rPr>
      </w:pPr>
      <w:r w:rsidRPr="00564DA8">
        <w:rPr>
          <w:rFonts w:cs="Arial"/>
          <w:sz w:val="22"/>
          <w:szCs w:val="22"/>
        </w:rPr>
        <w:t xml:space="preserve">Exhibit C – Pricing </w:t>
      </w:r>
    </w:p>
    <w:p w14:paraId="5816B154" w14:textId="78E8DE2B" w:rsidR="00421BB0" w:rsidRPr="00564DA8" w:rsidRDefault="008B351D" w:rsidP="008B351D">
      <w:pPr>
        <w:pStyle w:val="10sp0"/>
        <w:ind w:left="720" w:firstLine="720"/>
        <w:rPr>
          <w:rFonts w:cs="Arial"/>
          <w:sz w:val="22"/>
          <w:szCs w:val="22"/>
        </w:rPr>
      </w:pPr>
      <w:r w:rsidRPr="00564DA8">
        <w:rPr>
          <w:rFonts w:cs="Arial"/>
          <w:sz w:val="22"/>
          <w:szCs w:val="22"/>
        </w:rPr>
        <w:t>Exhibit D – Contractor Employee Acknowledgement, Confidentiality, and Intellectual Property Assignment Agreement.</w:t>
      </w:r>
    </w:p>
    <w:p w14:paraId="799DC97D" w14:textId="4EBBF5A3" w:rsidR="00421BB0" w:rsidRPr="00564DA8" w:rsidRDefault="008B351D" w:rsidP="00421BB0">
      <w:pPr>
        <w:pStyle w:val="Level2"/>
        <w:rPr>
          <w:sz w:val="22"/>
          <w:szCs w:val="22"/>
        </w:rPr>
      </w:pPr>
      <w:bookmarkStart w:id="23" w:name="_Toc196732722"/>
      <w:r w:rsidRPr="00564DA8">
        <w:rPr>
          <w:sz w:val="22"/>
          <w:szCs w:val="22"/>
        </w:rPr>
        <w:t>Amazon Web Services (AWS)</w:t>
      </w:r>
      <w:r w:rsidR="00D41F75" w:rsidRPr="00564DA8">
        <w:rPr>
          <w:sz w:val="22"/>
          <w:szCs w:val="22"/>
          <w:u w:val="none"/>
        </w:rPr>
        <w:t>.</w:t>
      </w:r>
      <w:bookmarkEnd w:id="23"/>
    </w:p>
    <w:p w14:paraId="3547C8C8" w14:textId="54C940BE" w:rsidR="00D41F75" w:rsidRPr="00564DA8" w:rsidRDefault="008B351D" w:rsidP="00D41F75">
      <w:pPr>
        <w:pStyle w:val="10sp0"/>
        <w:ind w:left="720" w:firstLine="720"/>
        <w:rPr>
          <w:rFonts w:cs="Arial"/>
          <w:sz w:val="22"/>
          <w:szCs w:val="22"/>
        </w:rPr>
      </w:pPr>
      <w:r w:rsidRPr="00564DA8">
        <w:rPr>
          <w:rFonts w:cs="Arial"/>
          <w:sz w:val="22"/>
          <w:szCs w:val="22"/>
        </w:rPr>
        <w:t>AWS provides Maintenance and Operations (M&amp;O) services as defined in the CalSAWS AWS Agreement. AWS provides and maintains the AWS cloud-hosted architecture and performs hosting services for the CalSAWS application</w:t>
      </w:r>
      <w:r w:rsidR="00F708F6" w:rsidRPr="00564DA8">
        <w:rPr>
          <w:rFonts w:cs="Arial"/>
          <w:sz w:val="22"/>
          <w:szCs w:val="22"/>
        </w:rPr>
        <w:t>.</w:t>
      </w:r>
    </w:p>
    <w:p w14:paraId="2D31BF64" w14:textId="77777777" w:rsidR="00A671C3" w:rsidRPr="00564DA8" w:rsidRDefault="00A671C3" w:rsidP="00A671C3">
      <w:pPr>
        <w:pStyle w:val="Level2"/>
        <w:rPr>
          <w:sz w:val="22"/>
          <w:szCs w:val="22"/>
        </w:rPr>
      </w:pPr>
      <w:bookmarkStart w:id="24" w:name="_Toc168825958"/>
      <w:bookmarkStart w:id="25" w:name="_Toc196732723"/>
      <w:r w:rsidRPr="00564DA8">
        <w:rPr>
          <w:sz w:val="22"/>
          <w:szCs w:val="22"/>
        </w:rPr>
        <w:t>Application and Architecture Evolution.</w:t>
      </w:r>
      <w:bookmarkEnd w:id="24"/>
      <w:bookmarkEnd w:id="25"/>
    </w:p>
    <w:p w14:paraId="44CE6718" w14:textId="4974997E" w:rsidR="00A671C3" w:rsidRPr="00564DA8" w:rsidRDefault="00A671C3" w:rsidP="00A671C3">
      <w:pPr>
        <w:pStyle w:val="10sp0"/>
        <w:ind w:left="720" w:firstLine="720"/>
        <w:rPr>
          <w:rFonts w:cs="Arial"/>
          <w:sz w:val="22"/>
          <w:szCs w:val="22"/>
        </w:rPr>
      </w:pPr>
      <w:r w:rsidRPr="00564DA8">
        <w:rPr>
          <w:rFonts w:cs="Arial"/>
          <w:sz w:val="22"/>
          <w:szCs w:val="22"/>
        </w:rPr>
        <w:t>The process by which Contractor will incorporate advances in computing technologies in support of the Consortium’s goal to maintain the relevancy of the CalSAWS System and manage increasing System complexity.</w:t>
      </w:r>
    </w:p>
    <w:p w14:paraId="1DEE6A9D" w14:textId="6403843B" w:rsidR="00421BB0" w:rsidRPr="00564DA8" w:rsidRDefault="008B351D" w:rsidP="00421BB0">
      <w:pPr>
        <w:pStyle w:val="Level2"/>
        <w:rPr>
          <w:sz w:val="22"/>
          <w:szCs w:val="22"/>
        </w:rPr>
      </w:pPr>
      <w:bookmarkStart w:id="26" w:name="_Toc196732724"/>
      <w:r w:rsidRPr="00564DA8">
        <w:rPr>
          <w:sz w:val="22"/>
          <w:szCs w:val="22"/>
        </w:rPr>
        <w:t>BenefitsCal</w:t>
      </w:r>
      <w:r w:rsidR="00D34920" w:rsidRPr="00564DA8">
        <w:rPr>
          <w:sz w:val="22"/>
          <w:szCs w:val="22"/>
          <w:u w:val="none"/>
        </w:rPr>
        <w:t>.</w:t>
      </w:r>
      <w:bookmarkEnd w:id="26"/>
    </w:p>
    <w:p w14:paraId="5E7CC739" w14:textId="024810E9" w:rsidR="00421BB0" w:rsidRPr="00564DA8" w:rsidRDefault="008B351D" w:rsidP="00D34920">
      <w:pPr>
        <w:pStyle w:val="10sp0"/>
        <w:ind w:left="720" w:firstLine="720"/>
        <w:rPr>
          <w:rFonts w:cs="Arial"/>
          <w:sz w:val="22"/>
          <w:szCs w:val="22"/>
        </w:rPr>
      </w:pPr>
      <w:r w:rsidRPr="00564DA8">
        <w:rPr>
          <w:rFonts w:cs="Arial"/>
          <w:sz w:val="22"/>
          <w:szCs w:val="22"/>
        </w:rPr>
        <w:t>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a BenefitsCal Maintenance and Operations (M&amp;O) Agreement, as well as the BenefitsCal Project, which is the Project to undertaken by the Contractor pursuant to that Agreement</w:t>
      </w:r>
      <w:r w:rsidR="00D0211F" w:rsidRPr="00564DA8">
        <w:rPr>
          <w:rFonts w:cs="Arial"/>
          <w:sz w:val="22"/>
          <w:szCs w:val="22"/>
        </w:rPr>
        <w:t>.</w:t>
      </w:r>
    </w:p>
    <w:p w14:paraId="73F3CCC4" w14:textId="26A994A0" w:rsidR="0000610C" w:rsidRPr="00564DA8" w:rsidRDefault="00134C8F" w:rsidP="0000610C">
      <w:pPr>
        <w:pStyle w:val="Level2"/>
        <w:rPr>
          <w:sz w:val="22"/>
          <w:szCs w:val="22"/>
        </w:rPr>
      </w:pPr>
      <w:bookmarkStart w:id="27" w:name="_Toc196732725"/>
      <w:r w:rsidRPr="00564DA8">
        <w:rPr>
          <w:sz w:val="22"/>
          <w:szCs w:val="22"/>
        </w:rPr>
        <w:t>CalSAWS Consortium (or Consortium)</w:t>
      </w:r>
      <w:r w:rsidR="0000610C" w:rsidRPr="00564DA8">
        <w:rPr>
          <w:sz w:val="22"/>
          <w:szCs w:val="22"/>
          <w:u w:val="none"/>
        </w:rPr>
        <w:t>.</w:t>
      </w:r>
      <w:bookmarkEnd w:id="27"/>
    </w:p>
    <w:p w14:paraId="6B036D18" w14:textId="625962BD" w:rsidR="0000610C" w:rsidRPr="00564DA8" w:rsidRDefault="00134C8F" w:rsidP="0000610C">
      <w:pPr>
        <w:pStyle w:val="10sp0"/>
        <w:ind w:left="720" w:firstLine="720"/>
        <w:rPr>
          <w:rFonts w:cs="Arial"/>
          <w:sz w:val="22"/>
          <w:szCs w:val="22"/>
        </w:rPr>
      </w:pPr>
      <w:r w:rsidRPr="00564DA8">
        <w:rPr>
          <w:rFonts w:cs="Arial"/>
          <w:sz w:val="22"/>
          <w:szCs w:val="22"/>
        </w:rPr>
        <w:t>The CalSAWS Consortium is a Joint Powers Authority (JPA) that comprises all fifty-eight (58) Counties in the State of California</w:t>
      </w:r>
      <w:r w:rsidR="0000610C" w:rsidRPr="00564DA8">
        <w:rPr>
          <w:rFonts w:cs="Arial"/>
          <w:sz w:val="22"/>
          <w:szCs w:val="22"/>
        </w:rPr>
        <w:t>.</w:t>
      </w:r>
    </w:p>
    <w:p w14:paraId="7D7D0F27" w14:textId="12F5632F" w:rsidR="00421BB0" w:rsidRPr="00564DA8" w:rsidRDefault="00134C8F" w:rsidP="00421BB0">
      <w:pPr>
        <w:pStyle w:val="Level2"/>
        <w:rPr>
          <w:sz w:val="22"/>
          <w:szCs w:val="22"/>
        </w:rPr>
      </w:pPr>
      <w:bookmarkStart w:id="28" w:name="_Toc196732726"/>
      <w:r w:rsidRPr="00564DA8">
        <w:rPr>
          <w:sz w:val="22"/>
          <w:szCs w:val="22"/>
        </w:rPr>
        <w:t>CalSAWS System (or System)</w:t>
      </w:r>
      <w:r w:rsidR="00D92879" w:rsidRPr="00564DA8">
        <w:rPr>
          <w:sz w:val="22"/>
          <w:szCs w:val="22"/>
        </w:rPr>
        <w:t>.</w:t>
      </w:r>
      <w:bookmarkEnd w:id="28"/>
    </w:p>
    <w:p w14:paraId="41BB387D" w14:textId="09FB4EB6" w:rsidR="00421BB0" w:rsidRPr="00564DA8" w:rsidRDefault="00134C8F" w:rsidP="00D0211F">
      <w:pPr>
        <w:pStyle w:val="10sp0"/>
        <w:ind w:left="720" w:firstLine="720"/>
        <w:rPr>
          <w:rFonts w:cs="Arial"/>
          <w:sz w:val="22"/>
          <w:szCs w:val="22"/>
        </w:rPr>
      </w:pPr>
      <w:r w:rsidRPr="00564DA8">
        <w:rPr>
          <w:rFonts w:cs="Arial"/>
          <w:sz w:val="22"/>
          <w:szCs w:val="22"/>
        </w:rPr>
        <w:t>The CalSAWS System is the user-friendly, on-line, and fully integrated case management system designed to manage data in identified public assistance programs for all fifty-eight (58) Counties in the State of California</w:t>
      </w:r>
      <w:r w:rsidR="00D34920" w:rsidRPr="00564DA8">
        <w:rPr>
          <w:rFonts w:cs="Arial"/>
          <w:sz w:val="22"/>
          <w:szCs w:val="22"/>
        </w:rPr>
        <w:t>.</w:t>
      </w:r>
    </w:p>
    <w:p w14:paraId="4672EDD9" w14:textId="227B1097" w:rsidR="00421BB0" w:rsidRPr="00564DA8" w:rsidRDefault="00134C8F" w:rsidP="00421BB0">
      <w:pPr>
        <w:pStyle w:val="Level2"/>
        <w:rPr>
          <w:sz w:val="22"/>
          <w:szCs w:val="22"/>
        </w:rPr>
      </w:pPr>
      <w:bookmarkStart w:id="29" w:name="_Toc196732727"/>
      <w:r w:rsidRPr="00564DA8">
        <w:rPr>
          <w:sz w:val="22"/>
          <w:szCs w:val="22"/>
        </w:rPr>
        <w:t>Change Control Board (CCB)</w:t>
      </w:r>
      <w:r w:rsidR="00D0211F" w:rsidRPr="00564DA8">
        <w:rPr>
          <w:sz w:val="22"/>
          <w:szCs w:val="22"/>
          <w:u w:val="none"/>
        </w:rPr>
        <w:t>.</w:t>
      </w:r>
      <w:bookmarkEnd w:id="29"/>
    </w:p>
    <w:p w14:paraId="421B80E3" w14:textId="64A2EDC3" w:rsidR="00421BB0" w:rsidRPr="00564DA8" w:rsidRDefault="00134C8F" w:rsidP="00D0211F">
      <w:pPr>
        <w:pStyle w:val="10sp0"/>
        <w:ind w:left="720" w:firstLine="720"/>
        <w:rPr>
          <w:rFonts w:cs="Arial"/>
          <w:sz w:val="22"/>
          <w:szCs w:val="22"/>
        </w:rPr>
      </w:pPr>
      <w:r w:rsidRPr="00564DA8">
        <w:rPr>
          <w:rFonts w:cs="Arial"/>
          <w:sz w:val="22"/>
          <w:szCs w:val="22"/>
        </w:rPr>
        <w:t>The Consortium’s Change Control Board is responsible for reviewing and making recommendations on requested changes to baseline Work consistent with the Consortium’s Change Control Process</w:t>
      </w:r>
      <w:r w:rsidR="00D0211F" w:rsidRPr="00564DA8">
        <w:rPr>
          <w:rFonts w:cs="Arial"/>
          <w:sz w:val="22"/>
          <w:szCs w:val="22"/>
        </w:rPr>
        <w:t>.</w:t>
      </w:r>
    </w:p>
    <w:p w14:paraId="342C6340" w14:textId="34F8799A" w:rsidR="00421BB0" w:rsidRPr="00564DA8" w:rsidRDefault="00134C8F" w:rsidP="00421BB0">
      <w:pPr>
        <w:pStyle w:val="Level2"/>
        <w:rPr>
          <w:sz w:val="22"/>
          <w:szCs w:val="22"/>
        </w:rPr>
      </w:pPr>
      <w:bookmarkStart w:id="30" w:name="_Toc196732728"/>
      <w:r w:rsidRPr="00564DA8">
        <w:rPr>
          <w:sz w:val="22"/>
          <w:szCs w:val="22"/>
        </w:rPr>
        <w:t>Change Control Process</w:t>
      </w:r>
      <w:r w:rsidR="00D0211F" w:rsidRPr="00564DA8">
        <w:rPr>
          <w:sz w:val="22"/>
          <w:szCs w:val="22"/>
          <w:u w:val="none"/>
        </w:rPr>
        <w:t>.</w:t>
      </w:r>
      <w:bookmarkEnd w:id="30"/>
    </w:p>
    <w:p w14:paraId="25E85F79" w14:textId="2AD75A21" w:rsidR="00421BB0" w:rsidRPr="00564DA8" w:rsidRDefault="00134C8F" w:rsidP="006E6615">
      <w:pPr>
        <w:pStyle w:val="10sp0"/>
        <w:ind w:left="720" w:firstLine="720"/>
        <w:rPr>
          <w:rFonts w:cs="Arial"/>
          <w:sz w:val="22"/>
          <w:szCs w:val="22"/>
        </w:rPr>
      </w:pPr>
      <w:r w:rsidRPr="00564DA8">
        <w:rPr>
          <w:rFonts w:cs="Arial"/>
          <w:sz w:val="22"/>
          <w:szCs w:val="22"/>
        </w:rPr>
        <w:t>The Consortium’s process for reviewing, evaluating, and making decisions on requests for changes to baseline Work</w:t>
      </w:r>
      <w:r w:rsidR="006E6615" w:rsidRPr="00564DA8">
        <w:rPr>
          <w:rFonts w:cs="Arial"/>
          <w:sz w:val="22"/>
          <w:szCs w:val="22"/>
        </w:rPr>
        <w:t>.</w:t>
      </w:r>
    </w:p>
    <w:p w14:paraId="5EA37AE6" w14:textId="4D9AAF12" w:rsidR="00421BB0" w:rsidRPr="00564DA8" w:rsidRDefault="00134C8F" w:rsidP="00421BB0">
      <w:pPr>
        <w:pStyle w:val="Level2"/>
        <w:rPr>
          <w:sz w:val="22"/>
          <w:szCs w:val="22"/>
        </w:rPr>
      </w:pPr>
      <w:bookmarkStart w:id="31" w:name="_Toc196732729"/>
      <w:r w:rsidRPr="00564DA8">
        <w:rPr>
          <w:sz w:val="22"/>
          <w:szCs w:val="22"/>
        </w:rPr>
        <w:t>Change Control Request (CCR)</w:t>
      </w:r>
      <w:r w:rsidR="00E31C18" w:rsidRPr="00564DA8">
        <w:rPr>
          <w:sz w:val="22"/>
          <w:szCs w:val="22"/>
          <w:u w:val="none"/>
        </w:rPr>
        <w:t>.</w:t>
      </w:r>
      <w:bookmarkEnd w:id="31"/>
    </w:p>
    <w:p w14:paraId="40AEB082" w14:textId="7DC799FC" w:rsidR="00421BB0" w:rsidRPr="00564DA8" w:rsidRDefault="00134C8F" w:rsidP="00E31C18">
      <w:pPr>
        <w:pStyle w:val="10sp0"/>
        <w:ind w:left="720" w:firstLine="720"/>
        <w:rPr>
          <w:rFonts w:cs="Arial"/>
          <w:sz w:val="22"/>
          <w:szCs w:val="22"/>
        </w:rPr>
      </w:pPr>
      <w:r w:rsidRPr="00564DA8">
        <w:rPr>
          <w:rFonts w:cs="Arial"/>
          <w:sz w:val="22"/>
          <w:szCs w:val="22"/>
        </w:rPr>
        <w:t xml:space="preserve">A documented </w:t>
      </w:r>
      <w:r w:rsidR="00985C78" w:rsidRPr="00564DA8">
        <w:rPr>
          <w:rFonts w:cs="Arial"/>
          <w:sz w:val="22"/>
          <w:szCs w:val="22"/>
        </w:rPr>
        <w:t xml:space="preserve">change </w:t>
      </w:r>
      <w:r w:rsidRPr="00564DA8">
        <w:rPr>
          <w:rFonts w:cs="Arial"/>
          <w:sz w:val="22"/>
          <w:szCs w:val="22"/>
        </w:rPr>
        <w:t xml:space="preserve">raised by either the Consortium or Contractor in accordance with Section </w:t>
      </w:r>
      <w:r w:rsidR="00985C78" w:rsidRPr="00564DA8">
        <w:rPr>
          <w:rFonts w:cs="Arial"/>
          <w:sz w:val="22"/>
          <w:szCs w:val="22"/>
        </w:rPr>
        <w:t>8</w:t>
      </w:r>
      <w:r w:rsidRPr="00564DA8">
        <w:rPr>
          <w:rFonts w:cs="Arial"/>
          <w:sz w:val="22"/>
          <w:szCs w:val="22"/>
        </w:rPr>
        <w:t>, in relation to a proposed change to this Agreement, or any Services to be provided thereunder</w:t>
      </w:r>
      <w:r w:rsidR="002964A9" w:rsidRPr="00564DA8">
        <w:rPr>
          <w:rFonts w:cs="Arial"/>
          <w:sz w:val="22"/>
          <w:szCs w:val="22"/>
        </w:rPr>
        <w:t>.</w:t>
      </w:r>
    </w:p>
    <w:p w14:paraId="08B634BC" w14:textId="5D8E80AA" w:rsidR="00421BB0" w:rsidRPr="00564DA8" w:rsidRDefault="006060B9" w:rsidP="00421BB0">
      <w:pPr>
        <w:pStyle w:val="Level2"/>
        <w:rPr>
          <w:sz w:val="22"/>
          <w:szCs w:val="22"/>
        </w:rPr>
      </w:pPr>
      <w:bookmarkStart w:id="32" w:name="_Toc196732730"/>
      <w:r w:rsidRPr="00564DA8">
        <w:rPr>
          <w:sz w:val="22"/>
          <w:szCs w:val="22"/>
        </w:rPr>
        <w:t>Change Management</w:t>
      </w:r>
      <w:r w:rsidR="00E31C18" w:rsidRPr="00564DA8">
        <w:rPr>
          <w:sz w:val="22"/>
          <w:szCs w:val="22"/>
          <w:u w:val="none"/>
        </w:rPr>
        <w:t>.</w:t>
      </w:r>
      <w:bookmarkEnd w:id="32"/>
    </w:p>
    <w:p w14:paraId="5111CB0A" w14:textId="279618F2" w:rsidR="00421BB0" w:rsidRPr="00564DA8" w:rsidRDefault="006060B9" w:rsidP="00E31C18">
      <w:pPr>
        <w:pStyle w:val="10sp0"/>
        <w:ind w:left="720" w:firstLine="720"/>
        <w:rPr>
          <w:rFonts w:cs="Arial"/>
          <w:sz w:val="22"/>
          <w:szCs w:val="22"/>
        </w:rPr>
      </w:pPr>
      <w:r w:rsidRPr="00564DA8">
        <w:rPr>
          <w:rFonts w:cs="Arial"/>
          <w:sz w:val="22"/>
          <w:szCs w:val="22"/>
        </w:rPr>
        <w:t>The method and manner by which Contractors within the multi-Contractor environment respond to, implement, and manage change within the CalSAWS System processes and procedures.</w:t>
      </w:r>
      <w:del w:id="33" w:author="Tyra, David W." w:date="2025-05-28T09:59:00Z" w16du:dateUtc="2025-05-28T16:59:00Z">
        <w:r w:rsidR="00E31C18" w:rsidRPr="00564DA8" w:rsidDel="000C28E5">
          <w:rPr>
            <w:rFonts w:cs="Arial"/>
            <w:sz w:val="22"/>
            <w:szCs w:val="22"/>
          </w:rPr>
          <w:delText>.</w:delText>
        </w:r>
      </w:del>
    </w:p>
    <w:p w14:paraId="32A7280F" w14:textId="06830647" w:rsidR="00421BB0" w:rsidRPr="00564DA8" w:rsidRDefault="006060B9" w:rsidP="00421BB0">
      <w:pPr>
        <w:pStyle w:val="Level2"/>
        <w:rPr>
          <w:sz w:val="22"/>
          <w:szCs w:val="22"/>
        </w:rPr>
      </w:pPr>
      <w:bookmarkStart w:id="34" w:name="_Toc196732731"/>
      <w:r w:rsidRPr="00564DA8">
        <w:rPr>
          <w:sz w:val="22"/>
          <w:szCs w:val="22"/>
        </w:rPr>
        <w:t>Change Notice</w:t>
      </w:r>
      <w:r w:rsidR="00E31C18" w:rsidRPr="00564DA8">
        <w:rPr>
          <w:sz w:val="22"/>
          <w:szCs w:val="22"/>
          <w:u w:val="none"/>
        </w:rPr>
        <w:t>.</w:t>
      </w:r>
      <w:bookmarkEnd w:id="34"/>
    </w:p>
    <w:p w14:paraId="51B890BA" w14:textId="5DAFD24F" w:rsidR="00421BB0" w:rsidRPr="00564DA8" w:rsidRDefault="006060B9" w:rsidP="00E31C18">
      <w:pPr>
        <w:pStyle w:val="10sp0"/>
        <w:ind w:left="720" w:firstLine="720"/>
        <w:rPr>
          <w:rFonts w:cs="Arial"/>
          <w:sz w:val="22"/>
          <w:szCs w:val="22"/>
        </w:rPr>
      </w:pPr>
      <w:r w:rsidRPr="00564DA8">
        <w:rPr>
          <w:rFonts w:cs="Arial"/>
          <w:sz w:val="22"/>
          <w:szCs w:val="22"/>
        </w:rPr>
        <w:t xml:space="preserve">The term “Change Notice” shall have the meaning specified in Section </w:t>
      </w:r>
      <w:r w:rsidR="00985C78" w:rsidRPr="00564DA8">
        <w:rPr>
          <w:rFonts w:cs="Arial"/>
          <w:sz w:val="22"/>
          <w:szCs w:val="22"/>
        </w:rPr>
        <w:t>8</w:t>
      </w:r>
      <w:r w:rsidRPr="00564DA8">
        <w:rPr>
          <w:rFonts w:cs="Arial"/>
          <w:sz w:val="22"/>
          <w:szCs w:val="22"/>
        </w:rPr>
        <w:t xml:space="preserve"> of this Agreement</w:t>
      </w:r>
      <w:r w:rsidR="00E31C18" w:rsidRPr="00564DA8">
        <w:rPr>
          <w:rFonts w:cs="Arial"/>
          <w:sz w:val="22"/>
          <w:szCs w:val="22"/>
        </w:rPr>
        <w:t>.</w:t>
      </w:r>
    </w:p>
    <w:p w14:paraId="30952223" w14:textId="1B7A7B00" w:rsidR="00421BB0" w:rsidRPr="00564DA8" w:rsidRDefault="006060B9" w:rsidP="00421BB0">
      <w:pPr>
        <w:pStyle w:val="Level2"/>
        <w:rPr>
          <w:sz w:val="22"/>
          <w:szCs w:val="22"/>
        </w:rPr>
      </w:pPr>
      <w:bookmarkStart w:id="35" w:name="_Toc196732732"/>
      <w:r w:rsidRPr="00564DA8">
        <w:rPr>
          <w:sz w:val="22"/>
          <w:szCs w:val="22"/>
        </w:rPr>
        <w:t>Change Order</w:t>
      </w:r>
      <w:r w:rsidR="00E31C18" w:rsidRPr="00564DA8">
        <w:rPr>
          <w:sz w:val="22"/>
          <w:szCs w:val="22"/>
          <w:u w:val="none"/>
        </w:rPr>
        <w:t>.</w:t>
      </w:r>
      <w:bookmarkEnd w:id="35"/>
    </w:p>
    <w:p w14:paraId="644B6823" w14:textId="4840E9C9" w:rsidR="00421BB0" w:rsidRPr="00564DA8" w:rsidRDefault="006060B9" w:rsidP="00E31C18">
      <w:pPr>
        <w:pStyle w:val="10sp0"/>
        <w:ind w:left="720" w:firstLine="720"/>
        <w:rPr>
          <w:rFonts w:cs="Arial"/>
          <w:sz w:val="22"/>
          <w:szCs w:val="22"/>
        </w:rPr>
      </w:pPr>
      <w:r w:rsidRPr="00564DA8">
        <w:rPr>
          <w:rFonts w:cs="Arial"/>
          <w:sz w:val="22"/>
          <w:szCs w:val="22"/>
        </w:rPr>
        <w:t xml:space="preserve">A written form used by Contractor and the Consortium to modify, delete, or add to the Deliverables or Services, in whole or in part, made in accordance with Section </w:t>
      </w:r>
      <w:r w:rsidR="00985C78" w:rsidRPr="00564DA8">
        <w:rPr>
          <w:rFonts w:cs="Arial"/>
          <w:sz w:val="22"/>
          <w:szCs w:val="22"/>
        </w:rPr>
        <w:t>8</w:t>
      </w:r>
      <w:r w:rsidRPr="00564DA8">
        <w:rPr>
          <w:rFonts w:cs="Arial"/>
          <w:sz w:val="22"/>
          <w:szCs w:val="22"/>
        </w:rPr>
        <w:t xml:space="preserve"> of this Agreement</w:t>
      </w:r>
      <w:r w:rsidR="00E31C18" w:rsidRPr="00564DA8">
        <w:rPr>
          <w:rFonts w:cs="Arial"/>
          <w:sz w:val="22"/>
          <w:szCs w:val="22"/>
        </w:rPr>
        <w:t>.</w:t>
      </w:r>
    </w:p>
    <w:p w14:paraId="3BE6F53C" w14:textId="260F4248" w:rsidR="00421BB0" w:rsidRPr="00564DA8" w:rsidRDefault="006060B9" w:rsidP="00421BB0">
      <w:pPr>
        <w:pStyle w:val="Level2"/>
        <w:rPr>
          <w:sz w:val="22"/>
          <w:szCs w:val="22"/>
        </w:rPr>
      </w:pPr>
      <w:bookmarkStart w:id="36" w:name="_Toc196732733"/>
      <w:r w:rsidRPr="00564DA8">
        <w:rPr>
          <w:sz w:val="22"/>
          <w:szCs w:val="22"/>
        </w:rPr>
        <w:t>Charge(s)</w:t>
      </w:r>
      <w:r w:rsidR="00E31C18" w:rsidRPr="00564DA8">
        <w:rPr>
          <w:sz w:val="22"/>
          <w:szCs w:val="22"/>
          <w:u w:val="none"/>
        </w:rPr>
        <w:t>.</w:t>
      </w:r>
      <w:bookmarkEnd w:id="36"/>
    </w:p>
    <w:p w14:paraId="265AD591" w14:textId="700967B0" w:rsidR="00421BB0" w:rsidRPr="00564DA8" w:rsidRDefault="00E31C18" w:rsidP="00E31C18">
      <w:pPr>
        <w:pStyle w:val="10sp0"/>
        <w:ind w:left="720" w:firstLine="720"/>
        <w:rPr>
          <w:rFonts w:cs="Arial"/>
          <w:sz w:val="22"/>
          <w:szCs w:val="22"/>
        </w:rPr>
      </w:pPr>
      <w:r w:rsidRPr="00564DA8">
        <w:rPr>
          <w:rFonts w:cs="Arial"/>
          <w:sz w:val="22"/>
          <w:szCs w:val="22"/>
        </w:rPr>
        <w:t xml:space="preserve"> </w:t>
      </w:r>
      <w:r w:rsidR="006060B9" w:rsidRPr="00564DA8">
        <w:rPr>
          <w:rFonts w:cs="Arial"/>
          <w:sz w:val="22"/>
          <w:szCs w:val="22"/>
        </w:rPr>
        <w:t>The amount(s) to be paid for the QA Deliverables and Services authorized under this Agreement, in whole or in part</w:t>
      </w:r>
      <w:r w:rsidR="00B10CDA" w:rsidRPr="00564DA8">
        <w:rPr>
          <w:rFonts w:cs="Arial"/>
          <w:sz w:val="22"/>
          <w:szCs w:val="22"/>
        </w:rPr>
        <w:t>.</w:t>
      </w:r>
    </w:p>
    <w:p w14:paraId="05BFDC31" w14:textId="56968BCD" w:rsidR="00421BB0" w:rsidRPr="00564DA8" w:rsidRDefault="006A735C" w:rsidP="00421BB0">
      <w:pPr>
        <w:pStyle w:val="Level2"/>
        <w:rPr>
          <w:sz w:val="22"/>
          <w:szCs w:val="22"/>
        </w:rPr>
      </w:pPr>
      <w:bookmarkStart w:id="37" w:name="_Toc196732734"/>
      <w:r w:rsidRPr="00564DA8">
        <w:rPr>
          <w:sz w:val="22"/>
          <w:szCs w:val="22"/>
        </w:rPr>
        <w:t>Confidential Information</w:t>
      </w:r>
      <w:r w:rsidR="00472D15" w:rsidRPr="00564DA8">
        <w:rPr>
          <w:sz w:val="22"/>
          <w:szCs w:val="22"/>
          <w:u w:val="none"/>
        </w:rPr>
        <w:t>.</w:t>
      </w:r>
      <w:bookmarkEnd w:id="37"/>
    </w:p>
    <w:p w14:paraId="2C6F0657" w14:textId="538B8078" w:rsidR="00421BB0" w:rsidRPr="00564DA8" w:rsidRDefault="006A735C" w:rsidP="00472D15">
      <w:pPr>
        <w:pStyle w:val="10sp0"/>
        <w:ind w:left="720" w:firstLine="720"/>
        <w:rPr>
          <w:rFonts w:cs="Arial"/>
          <w:sz w:val="22"/>
          <w:szCs w:val="22"/>
        </w:rPr>
      </w:pPr>
      <w:r w:rsidRPr="00564DA8">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25552D" w:rsidRPr="00564DA8">
        <w:rPr>
          <w:rFonts w:cs="Arial"/>
          <w:sz w:val="22"/>
          <w:szCs w:val="22"/>
        </w:rPr>
        <w:t>QA</w:t>
      </w:r>
      <w:r w:rsidRPr="00564DA8">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r w:rsidR="00472D15" w:rsidRPr="00564DA8">
        <w:rPr>
          <w:rFonts w:cs="Arial"/>
          <w:sz w:val="22"/>
          <w:szCs w:val="22"/>
        </w:rPr>
        <w:t>.</w:t>
      </w:r>
      <w:ins w:id="38" w:author="Tyra, David W." w:date="2025-05-28T10:01:00Z" w16du:dateUtc="2025-05-28T17:01:00Z">
        <w:r w:rsidR="000C28E5">
          <w:rPr>
            <w:rFonts w:cs="Arial"/>
            <w:sz w:val="22"/>
            <w:szCs w:val="22"/>
          </w:rPr>
          <w:t xml:space="preserve"> Confidential Information also includes any data designated by the State or the Counties as confidential.</w:t>
        </w:r>
      </w:ins>
    </w:p>
    <w:p w14:paraId="3A52F679" w14:textId="32FAC87E" w:rsidR="00421BB0" w:rsidRPr="00564DA8" w:rsidRDefault="006A735C" w:rsidP="00421BB0">
      <w:pPr>
        <w:pStyle w:val="Level2"/>
        <w:rPr>
          <w:sz w:val="22"/>
          <w:szCs w:val="22"/>
        </w:rPr>
      </w:pPr>
      <w:bookmarkStart w:id="39" w:name="_Toc196732735"/>
      <w:r w:rsidRPr="00564DA8">
        <w:rPr>
          <w:sz w:val="22"/>
          <w:szCs w:val="22"/>
        </w:rPr>
        <w:t>Contract Sum</w:t>
      </w:r>
      <w:r w:rsidR="00472D15" w:rsidRPr="00564DA8">
        <w:rPr>
          <w:sz w:val="22"/>
          <w:szCs w:val="22"/>
          <w:u w:val="none"/>
        </w:rPr>
        <w:t>.</w:t>
      </w:r>
      <w:bookmarkEnd w:id="39"/>
    </w:p>
    <w:p w14:paraId="1BC642A5" w14:textId="326C377C" w:rsidR="00421BB0" w:rsidRPr="00564DA8" w:rsidRDefault="006A735C" w:rsidP="00472D15">
      <w:pPr>
        <w:pStyle w:val="10sp0"/>
        <w:ind w:left="720" w:firstLine="720"/>
        <w:rPr>
          <w:rFonts w:cs="Arial"/>
          <w:sz w:val="22"/>
          <w:szCs w:val="22"/>
        </w:rPr>
      </w:pPr>
      <w:r w:rsidRPr="00564DA8">
        <w:rPr>
          <w:rFonts w:cs="Arial"/>
          <w:sz w:val="22"/>
          <w:szCs w:val="22"/>
        </w:rPr>
        <w:t xml:space="preserve">Any Charge specifically attributable to one or more </w:t>
      </w:r>
      <w:r w:rsidR="0025552D" w:rsidRPr="00564DA8">
        <w:rPr>
          <w:rFonts w:cs="Arial"/>
          <w:sz w:val="22"/>
          <w:szCs w:val="22"/>
        </w:rPr>
        <w:t>QA</w:t>
      </w:r>
      <w:r w:rsidRPr="00564DA8">
        <w:rPr>
          <w:rFonts w:cs="Arial"/>
          <w:sz w:val="22"/>
          <w:szCs w:val="22"/>
        </w:rPr>
        <w:t xml:space="preserve"> Deliverables or Services as set forth in Contractor’s Proposal and as agreed to by the Parties</w:t>
      </w:r>
      <w:r w:rsidR="00472D15" w:rsidRPr="00564DA8">
        <w:rPr>
          <w:rFonts w:cs="Arial"/>
          <w:sz w:val="22"/>
          <w:szCs w:val="22"/>
        </w:rPr>
        <w:t>.</w:t>
      </w:r>
    </w:p>
    <w:p w14:paraId="1FF780BF" w14:textId="778DF5B6" w:rsidR="00421BB0" w:rsidRPr="00564DA8" w:rsidRDefault="006A735C" w:rsidP="00421BB0">
      <w:pPr>
        <w:pStyle w:val="Level2"/>
        <w:rPr>
          <w:sz w:val="22"/>
          <w:szCs w:val="22"/>
        </w:rPr>
      </w:pPr>
      <w:bookmarkStart w:id="40" w:name="_Toc196732736"/>
      <w:r w:rsidRPr="00564DA8">
        <w:rPr>
          <w:sz w:val="22"/>
          <w:szCs w:val="22"/>
        </w:rPr>
        <w:t>Contractor</w:t>
      </w:r>
      <w:r w:rsidR="00472D15" w:rsidRPr="00564DA8">
        <w:rPr>
          <w:sz w:val="22"/>
          <w:szCs w:val="22"/>
          <w:u w:val="none"/>
        </w:rPr>
        <w:t>.</w:t>
      </w:r>
      <w:bookmarkEnd w:id="40"/>
    </w:p>
    <w:p w14:paraId="7512D9D4" w14:textId="6F6D846F" w:rsidR="00421BB0" w:rsidRPr="00564DA8" w:rsidRDefault="006A735C" w:rsidP="00472D15">
      <w:pPr>
        <w:pStyle w:val="10sp0"/>
        <w:ind w:left="720" w:firstLine="720"/>
        <w:rPr>
          <w:rFonts w:cs="Arial"/>
          <w:sz w:val="22"/>
          <w:szCs w:val="22"/>
        </w:rPr>
      </w:pPr>
      <w:r w:rsidRPr="00564DA8">
        <w:rPr>
          <w:rFonts w:cs="Arial"/>
          <w:sz w:val="22"/>
          <w:szCs w:val="22"/>
        </w:rPr>
        <w:t>The entity to whom this QA Services Agreement is awarded pursuant to the RFP and who, along with the Consortium, constitute the Parties to this Agreement</w:t>
      </w:r>
      <w:r w:rsidR="00472D15" w:rsidRPr="00564DA8">
        <w:rPr>
          <w:rFonts w:cs="Arial"/>
          <w:sz w:val="22"/>
          <w:szCs w:val="22"/>
        </w:rPr>
        <w:t>.</w:t>
      </w:r>
    </w:p>
    <w:p w14:paraId="6F3B8DED" w14:textId="7FD8B47C" w:rsidR="00421BB0" w:rsidRPr="00564DA8" w:rsidRDefault="006A735C" w:rsidP="00421BB0">
      <w:pPr>
        <w:pStyle w:val="Level2"/>
        <w:rPr>
          <w:sz w:val="22"/>
          <w:szCs w:val="22"/>
        </w:rPr>
      </w:pPr>
      <w:bookmarkStart w:id="41" w:name="_Toc196732737"/>
      <w:r w:rsidRPr="00564DA8">
        <w:rPr>
          <w:sz w:val="22"/>
          <w:szCs w:val="22"/>
        </w:rPr>
        <w:t>Cosmetic Deficiency</w:t>
      </w:r>
      <w:r w:rsidR="00472D15" w:rsidRPr="00564DA8">
        <w:rPr>
          <w:sz w:val="22"/>
          <w:szCs w:val="22"/>
          <w:u w:val="none"/>
        </w:rPr>
        <w:t>.</w:t>
      </w:r>
      <w:bookmarkEnd w:id="41"/>
    </w:p>
    <w:p w14:paraId="5AC0BD4C" w14:textId="10F6958D" w:rsidR="00421BB0" w:rsidRPr="00564DA8" w:rsidRDefault="006A735C" w:rsidP="006A735C">
      <w:pPr>
        <w:pStyle w:val="10sp0"/>
        <w:ind w:left="720" w:firstLine="720"/>
        <w:rPr>
          <w:rFonts w:cs="Arial"/>
          <w:sz w:val="22"/>
          <w:szCs w:val="22"/>
        </w:rPr>
      </w:pPr>
      <w:r w:rsidRPr="00564DA8">
        <w:rPr>
          <w:rFonts w:cs="Arial"/>
          <w:sz w:val="22"/>
          <w:szCs w:val="22"/>
        </w:rPr>
        <w:t>A cosmetic and inconsequential Deficiency as determined solely by the Consortium’s reasonable judgment, e.g., a spelling or grammatical error</w:t>
      </w:r>
      <w:r w:rsidR="00472D15" w:rsidRPr="00564DA8">
        <w:rPr>
          <w:rFonts w:cs="Arial"/>
          <w:sz w:val="22"/>
          <w:szCs w:val="22"/>
        </w:rPr>
        <w:t>.</w:t>
      </w:r>
    </w:p>
    <w:p w14:paraId="2F2B04B9" w14:textId="64800FCD" w:rsidR="00421BB0" w:rsidRPr="00564DA8" w:rsidRDefault="006A735C" w:rsidP="00421BB0">
      <w:pPr>
        <w:pStyle w:val="Level2"/>
        <w:rPr>
          <w:sz w:val="22"/>
          <w:szCs w:val="22"/>
        </w:rPr>
      </w:pPr>
      <w:bookmarkStart w:id="42" w:name="_Toc196732738"/>
      <w:r w:rsidRPr="00564DA8">
        <w:rPr>
          <w:sz w:val="22"/>
          <w:szCs w:val="22"/>
        </w:rPr>
        <w:t>Counties</w:t>
      </w:r>
      <w:r w:rsidR="00472D15" w:rsidRPr="00564DA8">
        <w:rPr>
          <w:sz w:val="22"/>
          <w:szCs w:val="22"/>
          <w:u w:val="none"/>
        </w:rPr>
        <w:t>.</w:t>
      </w:r>
      <w:bookmarkEnd w:id="42"/>
    </w:p>
    <w:p w14:paraId="2060E734" w14:textId="6082956F" w:rsidR="00421BB0" w:rsidRPr="00564DA8" w:rsidRDefault="007F59E8" w:rsidP="00421BB0">
      <w:pPr>
        <w:pStyle w:val="10sp0"/>
        <w:ind w:left="1440"/>
        <w:rPr>
          <w:rFonts w:cs="Arial"/>
          <w:sz w:val="22"/>
          <w:szCs w:val="22"/>
        </w:rPr>
      </w:pPr>
      <w:r w:rsidRPr="00564DA8">
        <w:rPr>
          <w:rFonts w:cs="Arial"/>
          <w:sz w:val="22"/>
          <w:szCs w:val="22"/>
        </w:rPr>
        <w:t>All of the California Counties that are a part of the Consortium</w:t>
      </w:r>
      <w:r w:rsidR="00472D15" w:rsidRPr="00564DA8">
        <w:rPr>
          <w:rFonts w:cs="Arial"/>
          <w:sz w:val="22"/>
          <w:szCs w:val="22"/>
        </w:rPr>
        <w:t>.</w:t>
      </w:r>
    </w:p>
    <w:p w14:paraId="40927FFF" w14:textId="6B6486C2" w:rsidR="00421BB0" w:rsidRPr="00564DA8" w:rsidRDefault="007F59E8" w:rsidP="00421BB0">
      <w:pPr>
        <w:pStyle w:val="Level2"/>
        <w:rPr>
          <w:sz w:val="22"/>
          <w:szCs w:val="22"/>
        </w:rPr>
      </w:pPr>
      <w:bookmarkStart w:id="43" w:name="_Toc196732739"/>
      <w:r w:rsidRPr="00564DA8">
        <w:rPr>
          <w:sz w:val="22"/>
          <w:szCs w:val="22"/>
        </w:rPr>
        <w:t>County</w:t>
      </w:r>
      <w:r w:rsidR="00E53AB8" w:rsidRPr="00564DA8">
        <w:rPr>
          <w:sz w:val="22"/>
          <w:szCs w:val="22"/>
          <w:u w:val="none"/>
        </w:rPr>
        <w:t>.</w:t>
      </w:r>
      <w:bookmarkEnd w:id="43"/>
    </w:p>
    <w:p w14:paraId="4F4525C3" w14:textId="0C124063" w:rsidR="00421BB0" w:rsidRPr="00564DA8" w:rsidRDefault="007F59E8" w:rsidP="00E53AB8">
      <w:pPr>
        <w:pStyle w:val="10sp0"/>
        <w:ind w:left="720" w:firstLine="720"/>
        <w:rPr>
          <w:rFonts w:cs="Arial"/>
          <w:sz w:val="22"/>
          <w:szCs w:val="22"/>
        </w:rPr>
      </w:pPr>
      <w:r w:rsidRPr="00564DA8">
        <w:rPr>
          <w:rFonts w:cs="Arial"/>
          <w:sz w:val="22"/>
          <w:szCs w:val="22"/>
        </w:rPr>
        <w:t>Any one County that is a part of the Consortium</w:t>
      </w:r>
      <w:r w:rsidR="00E53AB8" w:rsidRPr="00564DA8">
        <w:rPr>
          <w:rFonts w:cs="Arial"/>
          <w:sz w:val="22"/>
          <w:szCs w:val="22"/>
        </w:rPr>
        <w:t>.</w:t>
      </w:r>
    </w:p>
    <w:p w14:paraId="2AC698A9" w14:textId="5EC62BF5" w:rsidR="00421BB0" w:rsidRPr="00564DA8" w:rsidRDefault="005B480C" w:rsidP="00421BB0">
      <w:pPr>
        <w:pStyle w:val="Level2"/>
        <w:rPr>
          <w:sz w:val="22"/>
          <w:szCs w:val="22"/>
        </w:rPr>
      </w:pPr>
      <w:bookmarkStart w:id="44" w:name="_Toc196732740"/>
      <w:r w:rsidRPr="00564DA8">
        <w:rPr>
          <w:sz w:val="22"/>
          <w:szCs w:val="22"/>
        </w:rPr>
        <w:t>Data</w:t>
      </w:r>
      <w:r w:rsidR="00E53AB8" w:rsidRPr="00564DA8">
        <w:rPr>
          <w:sz w:val="22"/>
          <w:szCs w:val="22"/>
          <w:u w:val="none"/>
        </w:rPr>
        <w:t>.</w:t>
      </w:r>
      <w:bookmarkEnd w:id="44"/>
    </w:p>
    <w:p w14:paraId="1FDB57AC" w14:textId="5A04FBF1" w:rsidR="00421BB0" w:rsidRPr="00564DA8" w:rsidRDefault="005B480C" w:rsidP="005B480C">
      <w:pPr>
        <w:pStyle w:val="10sp0"/>
        <w:ind w:left="720" w:firstLine="720"/>
        <w:rPr>
          <w:rFonts w:cs="Arial"/>
          <w:sz w:val="22"/>
          <w:szCs w:val="22"/>
        </w:rPr>
      </w:pPr>
      <w:r w:rsidRPr="00564DA8">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r w:rsidR="00E53AB8" w:rsidRPr="00564DA8">
        <w:rPr>
          <w:rFonts w:cs="Arial"/>
          <w:sz w:val="22"/>
          <w:szCs w:val="22"/>
        </w:rPr>
        <w:t>.</w:t>
      </w:r>
    </w:p>
    <w:p w14:paraId="30F4229E" w14:textId="77777777" w:rsidR="005B480C" w:rsidRPr="00564DA8" w:rsidRDefault="005B480C" w:rsidP="005B480C">
      <w:pPr>
        <w:pStyle w:val="Level2"/>
        <w:rPr>
          <w:sz w:val="22"/>
          <w:szCs w:val="22"/>
        </w:rPr>
      </w:pPr>
      <w:bookmarkStart w:id="45" w:name="_Toc60726109"/>
      <w:bookmarkStart w:id="46" w:name="_Toc143592396"/>
      <w:bookmarkStart w:id="47" w:name="_Toc168826001"/>
      <w:bookmarkStart w:id="48" w:name="_Toc196732741"/>
      <w:r w:rsidRPr="00564DA8">
        <w:rPr>
          <w:sz w:val="22"/>
          <w:szCs w:val="22"/>
        </w:rPr>
        <w:t>Day</w:t>
      </w:r>
      <w:r w:rsidRPr="00564DA8">
        <w:rPr>
          <w:sz w:val="22"/>
          <w:szCs w:val="22"/>
          <w:u w:val="none"/>
        </w:rPr>
        <w:t>.</w:t>
      </w:r>
      <w:bookmarkEnd w:id="45"/>
      <w:bookmarkEnd w:id="46"/>
      <w:bookmarkEnd w:id="47"/>
      <w:bookmarkEnd w:id="48"/>
    </w:p>
    <w:p w14:paraId="20E0D9E6" w14:textId="77777777" w:rsidR="005B480C" w:rsidRPr="00564DA8" w:rsidRDefault="005B480C" w:rsidP="005B480C">
      <w:pPr>
        <w:pStyle w:val="10sp0"/>
        <w:ind w:left="1440"/>
        <w:rPr>
          <w:rFonts w:cs="Arial"/>
          <w:sz w:val="22"/>
          <w:szCs w:val="22"/>
        </w:rPr>
      </w:pPr>
      <w:r w:rsidRPr="00564DA8">
        <w:rPr>
          <w:rFonts w:cs="Arial"/>
          <w:sz w:val="22"/>
          <w:szCs w:val="22"/>
        </w:rPr>
        <w:t>Unless otherwise specified, Day shall mean calendar day.</w:t>
      </w:r>
    </w:p>
    <w:p w14:paraId="6D13FF81" w14:textId="77777777" w:rsidR="005B480C" w:rsidRPr="00564DA8" w:rsidRDefault="005B480C" w:rsidP="005B480C">
      <w:pPr>
        <w:pStyle w:val="Level2"/>
        <w:rPr>
          <w:sz w:val="22"/>
          <w:szCs w:val="22"/>
        </w:rPr>
      </w:pPr>
      <w:bookmarkStart w:id="49" w:name="_Toc60726110"/>
      <w:bookmarkStart w:id="50" w:name="_Toc143592397"/>
      <w:bookmarkStart w:id="51" w:name="_Toc168826002"/>
      <w:bookmarkStart w:id="52" w:name="_Toc196732742"/>
      <w:r w:rsidRPr="00564DA8">
        <w:rPr>
          <w:sz w:val="22"/>
          <w:szCs w:val="22"/>
        </w:rPr>
        <w:t>Deficiency</w:t>
      </w:r>
      <w:r w:rsidRPr="00564DA8">
        <w:rPr>
          <w:sz w:val="22"/>
          <w:szCs w:val="22"/>
          <w:u w:val="none"/>
        </w:rPr>
        <w:t>.</w:t>
      </w:r>
      <w:bookmarkEnd w:id="49"/>
      <w:bookmarkEnd w:id="50"/>
      <w:bookmarkEnd w:id="51"/>
      <w:bookmarkEnd w:id="52"/>
    </w:p>
    <w:p w14:paraId="333DE57C" w14:textId="77777777" w:rsidR="005B480C" w:rsidRPr="00564DA8" w:rsidRDefault="005B480C" w:rsidP="005B480C">
      <w:pPr>
        <w:pStyle w:val="10sp0"/>
        <w:ind w:left="720" w:firstLine="720"/>
        <w:rPr>
          <w:rFonts w:cs="Arial"/>
          <w:sz w:val="22"/>
          <w:szCs w:val="22"/>
        </w:rPr>
      </w:pPr>
      <w:r w:rsidRPr="00564DA8">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689995FE" w14:textId="77777777" w:rsidR="005B480C" w:rsidRPr="00564DA8" w:rsidRDefault="005B480C" w:rsidP="005B480C">
      <w:pPr>
        <w:pStyle w:val="Level2"/>
        <w:rPr>
          <w:sz w:val="22"/>
          <w:szCs w:val="22"/>
        </w:rPr>
      </w:pPr>
      <w:bookmarkStart w:id="53" w:name="_Toc60726111"/>
      <w:bookmarkStart w:id="54" w:name="_Toc143592398"/>
      <w:bookmarkStart w:id="55" w:name="_Toc168826003"/>
      <w:bookmarkStart w:id="56" w:name="_Toc196732743"/>
      <w:r w:rsidRPr="00564DA8">
        <w:rPr>
          <w:sz w:val="22"/>
          <w:szCs w:val="22"/>
        </w:rPr>
        <w:t>Deliverable</w:t>
      </w:r>
      <w:r w:rsidRPr="00564DA8">
        <w:rPr>
          <w:sz w:val="22"/>
          <w:szCs w:val="22"/>
          <w:u w:val="none"/>
        </w:rPr>
        <w:t>.</w:t>
      </w:r>
      <w:bookmarkEnd w:id="53"/>
      <w:bookmarkEnd w:id="54"/>
      <w:bookmarkEnd w:id="55"/>
      <w:bookmarkEnd w:id="56"/>
    </w:p>
    <w:p w14:paraId="671C2A35" w14:textId="0F8CE4E0" w:rsidR="005B480C" w:rsidRPr="00564DA8" w:rsidRDefault="005B480C" w:rsidP="005B480C">
      <w:pPr>
        <w:pStyle w:val="10sp0"/>
        <w:ind w:left="720" w:firstLine="720"/>
        <w:rPr>
          <w:rFonts w:cs="Arial"/>
          <w:sz w:val="22"/>
          <w:szCs w:val="22"/>
        </w:rPr>
      </w:pPr>
      <w:r w:rsidRPr="00564DA8">
        <w:rPr>
          <w:rFonts w:cs="Arial"/>
          <w:sz w:val="22"/>
          <w:szCs w:val="22"/>
        </w:rPr>
        <w:t xml:space="preserve">Contractor’s work product that is based on applicable Specifications and that is provided by Contractor to the Consortium (either independently or in concert with the Counties or third parties) during the course of Contractor’s performance under this Agreement.  The definition of Deliverable also includes that term as further defined in Section </w:t>
      </w:r>
      <w:r w:rsidR="0065422E" w:rsidRPr="00564DA8">
        <w:rPr>
          <w:rFonts w:cs="Arial"/>
          <w:sz w:val="22"/>
          <w:szCs w:val="22"/>
        </w:rPr>
        <w:t>5.4</w:t>
      </w:r>
      <w:r w:rsidRPr="00564DA8">
        <w:rPr>
          <w:rFonts w:cs="Arial"/>
          <w:sz w:val="22"/>
          <w:szCs w:val="22"/>
        </w:rPr>
        <w:t xml:space="preserve"> of this Agreement.</w:t>
      </w:r>
    </w:p>
    <w:p w14:paraId="3E8C138A" w14:textId="77777777" w:rsidR="005B480C" w:rsidRPr="00564DA8" w:rsidRDefault="005B480C" w:rsidP="005B480C">
      <w:pPr>
        <w:pStyle w:val="Level2"/>
        <w:rPr>
          <w:sz w:val="22"/>
          <w:szCs w:val="22"/>
        </w:rPr>
      </w:pPr>
      <w:bookmarkStart w:id="57" w:name="_Toc60726112"/>
      <w:bookmarkStart w:id="58" w:name="_Toc143592399"/>
      <w:bookmarkStart w:id="59" w:name="_Toc168826004"/>
      <w:bookmarkStart w:id="60" w:name="_Toc196732744"/>
      <w:r w:rsidRPr="00564DA8">
        <w:rPr>
          <w:sz w:val="22"/>
          <w:szCs w:val="22"/>
        </w:rPr>
        <w:t>Deliverable Expectation Document (DED)</w:t>
      </w:r>
      <w:r w:rsidRPr="00564DA8">
        <w:rPr>
          <w:sz w:val="22"/>
          <w:szCs w:val="22"/>
          <w:u w:val="none"/>
        </w:rPr>
        <w:t>.</w:t>
      </w:r>
      <w:bookmarkEnd w:id="57"/>
      <w:bookmarkEnd w:id="58"/>
      <w:bookmarkEnd w:id="59"/>
      <w:bookmarkEnd w:id="60"/>
    </w:p>
    <w:p w14:paraId="1ED65845" w14:textId="77777777" w:rsidR="005B480C" w:rsidRPr="00564DA8" w:rsidRDefault="005B480C" w:rsidP="005B480C">
      <w:pPr>
        <w:pStyle w:val="10sp0"/>
        <w:ind w:left="720" w:firstLine="720"/>
        <w:rPr>
          <w:rFonts w:cs="Arial"/>
          <w:sz w:val="22"/>
          <w:szCs w:val="22"/>
        </w:rPr>
      </w:pPr>
      <w:r w:rsidRPr="00564DA8">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16C474CC" w14:textId="77777777" w:rsidR="005B480C" w:rsidRPr="00564DA8" w:rsidRDefault="005B480C" w:rsidP="005B480C">
      <w:pPr>
        <w:pStyle w:val="Level2"/>
        <w:rPr>
          <w:sz w:val="22"/>
          <w:szCs w:val="22"/>
        </w:rPr>
      </w:pPr>
      <w:bookmarkStart w:id="61" w:name="_Toc143592400"/>
      <w:bookmarkStart w:id="62" w:name="_Toc168826005"/>
      <w:bookmarkStart w:id="63" w:name="_Toc196732745"/>
      <w:bookmarkStart w:id="64" w:name="_Hlk196650373"/>
      <w:r w:rsidRPr="00564DA8">
        <w:rPr>
          <w:sz w:val="22"/>
          <w:szCs w:val="22"/>
        </w:rPr>
        <w:t>Delivery Integration Framework</w:t>
      </w:r>
      <w:r w:rsidRPr="00564DA8">
        <w:rPr>
          <w:sz w:val="22"/>
          <w:szCs w:val="22"/>
          <w:u w:val="none"/>
        </w:rPr>
        <w:t>.</w:t>
      </w:r>
      <w:bookmarkEnd w:id="61"/>
      <w:bookmarkEnd w:id="62"/>
      <w:bookmarkEnd w:id="63"/>
    </w:p>
    <w:p w14:paraId="09C17FB1" w14:textId="509883A4" w:rsidR="005B480C" w:rsidRPr="00564DA8" w:rsidRDefault="005B480C" w:rsidP="005B480C">
      <w:pPr>
        <w:pStyle w:val="10sp0"/>
        <w:ind w:left="720" w:firstLine="720"/>
        <w:rPr>
          <w:rFonts w:cs="Arial"/>
          <w:sz w:val="22"/>
          <w:szCs w:val="22"/>
        </w:rPr>
      </w:pPr>
      <w:r w:rsidRPr="00564DA8">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w:t>
      </w:r>
    </w:p>
    <w:p w14:paraId="5F4C6B03" w14:textId="77777777" w:rsidR="005B480C" w:rsidRPr="00564DA8" w:rsidRDefault="005B480C" w:rsidP="005B480C">
      <w:pPr>
        <w:pStyle w:val="Level2"/>
        <w:rPr>
          <w:sz w:val="22"/>
          <w:szCs w:val="22"/>
        </w:rPr>
      </w:pPr>
      <w:bookmarkStart w:id="65" w:name="_Toc168826006"/>
      <w:bookmarkStart w:id="66" w:name="_Toc196732746"/>
      <w:r w:rsidRPr="00564DA8">
        <w:rPr>
          <w:sz w:val="22"/>
          <w:szCs w:val="22"/>
        </w:rPr>
        <w:t>Delivery Integration Team</w:t>
      </w:r>
      <w:r w:rsidRPr="00564DA8">
        <w:rPr>
          <w:sz w:val="22"/>
          <w:szCs w:val="22"/>
          <w:u w:val="none"/>
        </w:rPr>
        <w:t>.</w:t>
      </w:r>
      <w:bookmarkEnd w:id="65"/>
      <w:bookmarkEnd w:id="66"/>
    </w:p>
    <w:p w14:paraId="11B23765" w14:textId="4AD3FFBF" w:rsidR="005B480C" w:rsidRPr="00564DA8" w:rsidRDefault="005B480C" w:rsidP="005B480C">
      <w:pPr>
        <w:pStyle w:val="10sp0"/>
        <w:ind w:left="720" w:firstLine="720"/>
        <w:rPr>
          <w:rFonts w:cs="Arial"/>
          <w:sz w:val="22"/>
          <w:szCs w:val="22"/>
        </w:rPr>
      </w:pPr>
      <w:r w:rsidRPr="00564DA8">
        <w:rPr>
          <w:rFonts w:cs="Arial"/>
          <w:sz w:val="22"/>
          <w:szCs w:val="22"/>
        </w:rPr>
        <w:t xml:space="preserve">The Delivery Integration Team coordinates discussions regarding the timing of required steps for each contractor and the Consortium. The Delivery Integration Team coordinates with the leaders of the release management processes regarding entry and exit criteria that must be satisfied by each contractor involved in the </w:t>
      </w:r>
      <w:ins w:id="67" w:author="Tyra, David W." w:date="2025-05-28T10:05:00Z" w16du:dateUtc="2025-05-28T17:05:00Z">
        <w:r w:rsidR="000C28E5">
          <w:rPr>
            <w:rFonts w:cs="Arial"/>
            <w:sz w:val="22"/>
            <w:szCs w:val="22"/>
          </w:rPr>
          <w:t xml:space="preserve">CalSAWS </w:t>
        </w:r>
      </w:ins>
      <w:r w:rsidRPr="00564DA8">
        <w:rPr>
          <w:rFonts w:cs="Arial"/>
          <w:sz w:val="22"/>
          <w:szCs w:val="22"/>
        </w:rPr>
        <w:t>system change process.</w:t>
      </w:r>
      <w:bookmarkEnd w:id="64"/>
    </w:p>
    <w:p w14:paraId="18EEDEBD" w14:textId="07E1931B" w:rsidR="00564DA8" w:rsidRPr="00564DA8" w:rsidRDefault="00564DA8" w:rsidP="00564DA8">
      <w:pPr>
        <w:pStyle w:val="Level2"/>
        <w:rPr>
          <w:sz w:val="22"/>
          <w:szCs w:val="22"/>
        </w:rPr>
      </w:pPr>
      <w:bookmarkStart w:id="68" w:name="_Toc196732747"/>
      <w:r w:rsidRPr="00564DA8">
        <w:rPr>
          <w:sz w:val="22"/>
          <w:szCs w:val="22"/>
          <w:u w:val="none"/>
        </w:rPr>
        <w:t>DevSecOps.</w:t>
      </w:r>
      <w:bookmarkEnd w:id="68"/>
    </w:p>
    <w:p w14:paraId="1EE3B73A" w14:textId="25FBF03B" w:rsidR="00564DA8" w:rsidRPr="00564DA8" w:rsidRDefault="00564DA8" w:rsidP="00564DA8">
      <w:pPr>
        <w:pStyle w:val="10sp0"/>
        <w:ind w:left="720" w:firstLine="720"/>
        <w:rPr>
          <w:rFonts w:cs="Arial"/>
          <w:sz w:val="22"/>
          <w:szCs w:val="22"/>
        </w:rPr>
      </w:pPr>
      <w:r w:rsidRPr="00564DA8">
        <w:rPr>
          <w:rFonts w:cs="Arial"/>
          <w:sz w:val="22"/>
          <w:szCs w:val="22"/>
        </w:rPr>
        <w:t>The Consortium’s approach to integrating security into the Software Development Lifecycle (SDLC), ensuring that security is a shared responsibility among development, security and operations teams throughout the entire SDLC. This approach aims to identify and mitigate potential security issues earlier in the development lifecycle.</w:t>
      </w:r>
    </w:p>
    <w:p w14:paraId="2679C5C9" w14:textId="77777777" w:rsidR="005B480C" w:rsidRPr="00564DA8" w:rsidRDefault="005B480C" w:rsidP="005B480C">
      <w:pPr>
        <w:pStyle w:val="Level2"/>
        <w:rPr>
          <w:sz w:val="22"/>
          <w:szCs w:val="22"/>
        </w:rPr>
      </w:pPr>
      <w:bookmarkStart w:id="69" w:name="_Toc60726114"/>
      <w:bookmarkStart w:id="70" w:name="_Toc143592402"/>
      <w:bookmarkStart w:id="71" w:name="_Toc168826007"/>
      <w:bookmarkStart w:id="72" w:name="_Toc196732748"/>
      <w:r w:rsidRPr="00564DA8">
        <w:rPr>
          <w:sz w:val="22"/>
          <w:szCs w:val="22"/>
        </w:rPr>
        <w:t>Documentation</w:t>
      </w:r>
      <w:r w:rsidRPr="00564DA8">
        <w:rPr>
          <w:sz w:val="22"/>
          <w:szCs w:val="22"/>
          <w:u w:val="none"/>
        </w:rPr>
        <w:t>.</w:t>
      </w:r>
      <w:bookmarkEnd w:id="69"/>
      <w:bookmarkEnd w:id="70"/>
      <w:bookmarkEnd w:id="71"/>
      <w:bookmarkEnd w:id="72"/>
    </w:p>
    <w:p w14:paraId="28A57388" w14:textId="77777777" w:rsidR="005B480C" w:rsidRPr="00564DA8" w:rsidRDefault="005B480C" w:rsidP="005B480C">
      <w:pPr>
        <w:pStyle w:val="10sp0"/>
        <w:ind w:left="720" w:firstLine="720"/>
        <w:rPr>
          <w:rFonts w:cs="Arial"/>
          <w:sz w:val="22"/>
          <w:szCs w:val="22"/>
        </w:rPr>
      </w:pPr>
      <w:r w:rsidRPr="00564DA8">
        <w:rPr>
          <w:rFonts w:cs="Arial"/>
          <w:sz w:val="22"/>
          <w:szCs w:val="22"/>
        </w:rPr>
        <w:t>All definitions, descriptions of methodology, standards, design, tests, operations, technical and user manuals used in conjunction with the Deliverables and Services, in whole and in part.</w:t>
      </w:r>
    </w:p>
    <w:p w14:paraId="6E4DF521" w14:textId="77777777" w:rsidR="005B480C" w:rsidRPr="00564DA8" w:rsidRDefault="005B480C" w:rsidP="005B480C">
      <w:pPr>
        <w:pStyle w:val="Level2"/>
        <w:rPr>
          <w:sz w:val="22"/>
          <w:szCs w:val="22"/>
        </w:rPr>
      </w:pPr>
      <w:bookmarkStart w:id="73" w:name="_Toc60726115"/>
      <w:bookmarkStart w:id="74" w:name="_Toc143592403"/>
      <w:bookmarkStart w:id="75" w:name="_Toc168826008"/>
      <w:bookmarkStart w:id="76" w:name="_Toc196732749"/>
      <w:r w:rsidRPr="00564DA8">
        <w:rPr>
          <w:sz w:val="22"/>
          <w:szCs w:val="22"/>
        </w:rPr>
        <w:t>Execution Date</w:t>
      </w:r>
      <w:r w:rsidRPr="00564DA8">
        <w:rPr>
          <w:sz w:val="22"/>
          <w:szCs w:val="22"/>
          <w:u w:val="none"/>
        </w:rPr>
        <w:t>.</w:t>
      </w:r>
      <w:bookmarkEnd w:id="73"/>
      <w:bookmarkEnd w:id="74"/>
      <w:bookmarkEnd w:id="75"/>
      <w:bookmarkEnd w:id="76"/>
    </w:p>
    <w:p w14:paraId="3FC1F331" w14:textId="77777777" w:rsidR="005B480C" w:rsidRPr="00564DA8" w:rsidRDefault="005B480C" w:rsidP="005B480C">
      <w:pPr>
        <w:pStyle w:val="10sp0"/>
        <w:ind w:left="1440"/>
        <w:rPr>
          <w:rFonts w:cs="Arial"/>
          <w:sz w:val="22"/>
          <w:szCs w:val="22"/>
        </w:rPr>
      </w:pPr>
      <w:r w:rsidRPr="00564DA8">
        <w:rPr>
          <w:rFonts w:cs="Arial"/>
          <w:sz w:val="22"/>
          <w:szCs w:val="22"/>
        </w:rPr>
        <w:t>The date on which this Agreement is fully executed by the Parties.</w:t>
      </w:r>
    </w:p>
    <w:p w14:paraId="0E9B708D" w14:textId="77777777" w:rsidR="005B480C" w:rsidRPr="00564DA8" w:rsidRDefault="005B480C" w:rsidP="005B480C">
      <w:pPr>
        <w:pStyle w:val="Level2"/>
        <w:rPr>
          <w:sz w:val="22"/>
          <w:szCs w:val="22"/>
        </w:rPr>
      </w:pPr>
      <w:bookmarkStart w:id="77" w:name="_Toc60726116"/>
      <w:bookmarkStart w:id="78" w:name="_Toc143592404"/>
      <w:bookmarkStart w:id="79" w:name="_Toc168826009"/>
      <w:bookmarkStart w:id="80" w:name="_Toc196732750"/>
      <w:r w:rsidRPr="00564DA8">
        <w:rPr>
          <w:sz w:val="22"/>
          <w:szCs w:val="22"/>
        </w:rPr>
        <w:t>Executive Director</w:t>
      </w:r>
      <w:r w:rsidRPr="00564DA8">
        <w:rPr>
          <w:sz w:val="22"/>
          <w:szCs w:val="22"/>
          <w:u w:val="none"/>
        </w:rPr>
        <w:t>.</w:t>
      </w:r>
      <w:bookmarkEnd w:id="77"/>
      <w:bookmarkEnd w:id="78"/>
      <w:bookmarkEnd w:id="79"/>
      <w:bookmarkEnd w:id="80"/>
    </w:p>
    <w:p w14:paraId="7C398B37" w14:textId="77777777" w:rsidR="005B480C" w:rsidRPr="00564DA8" w:rsidRDefault="005B480C" w:rsidP="005B480C">
      <w:pPr>
        <w:pStyle w:val="10sp0"/>
        <w:ind w:left="720" w:firstLine="720"/>
        <w:rPr>
          <w:rFonts w:cs="Arial"/>
          <w:sz w:val="22"/>
          <w:szCs w:val="22"/>
        </w:rPr>
      </w:pPr>
      <w:r w:rsidRPr="00564DA8">
        <w:rPr>
          <w:rFonts w:cs="Arial"/>
          <w:sz w:val="22"/>
          <w:szCs w:val="22"/>
        </w:rPr>
        <w:t>The individual at the Consortium with management responsibilities for the CalSAWS System.</w:t>
      </w:r>
    </w:p>
    <w:p w14:paraId="458CBC92" w14:textId="77777777" w:rsidR="00A671C3" w:rsidRPr="00564DA8" w:rsidRDefault="00A671C3" w:rsidP="00A671C3">
      <w:pPr>
        <w:pStyle w:val="Level2"/>
        <w:rPr>
          <w:sz w:val="22"/>
          <w:szCs w:val="22"/>
        </w:rPr>
      </w:pPr>
      <w:bookmarkStart w:id="81" w:name="_Toc60726117"/>
      <w:bookmarkStart w:id="82" w:name="_Toc143592405"/>
      <w:bookmarkStart w:id="83" w:name="_Toc168826010"/>
      <w:bookmarkStart w:id="84" w:name="_Toc196732751"/>
      <w:r w:rsidRPr="00564DA8">
        <w:rPr>
          <w:sz w:val="22"/>
          <w:szCs w:val="22"/>
        </w:rPr>
        <w:t>Extended Term</w:t>
      </w:r>
      <w:r w:rsidRPr="00564DA8">
        <w:rPr>
          <w:sz w:val="22"/>
          <w:szCs w:val="22"/>
          <w:u w:val="none"/>
        </w:rPr>
        <w:t>.</w:t>
      </w:r>
      <w:bookmarkEnd w:id="81"/>
      <w:bookmarkEnd w:id="82"/>
      <w:bookmarkEnd w:id="83"/>
      <w:bookmarkEnd w:id="84"/>
    </w:p>
    <w:p w14:paraId="432B10EB" w14:textId="00457354" w:rsidR="00A671C3" w:rsidRPr="00564DA8" w:rsidRDefault="00A671C3" w:rsidP="00A671C3">
      <w:pPr>
        <w:pStyle w:val="10sp0"/>
        <w:ind w:left="720" w:firstLine="720"/>
        <w:rPr>
          <w:rFonts w:cs="Arial"/>
          <w:sz w:val="22"/>
          <w:szCs w:val="22"/>
        </w:rPr>
      </w:pPr>
      <w:r w:rsidRPr="00564DA8">
        <w:rPr>
          <w:rFonts w:cs="Arial"/>
          <w:sz w:val="22"/>
          <w:szCs w:val="22"/>
        </w:rPr>
        <w:t xml:space="preserve">The Extended Term consists of extended </w:t>
      </w:r>
      <w:r w:rsidR="0025552D" w:rsidRPr="00564DA8">
        <w:rPr>
          <w:rFonts w:cs="Arial"/>
          <w:sz w:val="22"/>
          <w:szCs w:val="22"/>
        </w:rPr>
        <w:t>QA</w:t>
      </w:r>
      <w:r w:rsidRPr="00564DA8">
        <w:rPr>
          <w:rFonts w:cs="Arial"/>
          <w:sz w:val="22"/>
          <w:szCs w:val="22"/>
        </w:rPr>
        <w:t xml:space="preserve"> Services to be provided as a result of the Consortium’s exercise, at its sole discretion, of up to four (4) one (1) year increments commencing at the close of the Initial Term.  </w:t>
      </w:r>
    </w:p>
    <w:p w14:paraId="6634E614" w14:textId="77777777" w:rsidR="00A671C3" w:rsidRPr="00564DA8" w:rsidRDefault="00A671C3" w:rsidP="00A671C3">
      <w:pPr>
        <w:pStyle w:val="Level2"/>
        <w:rPr>
          <w:sz w:val="22"/>
          <w:szCs w:val="22"/>
        </w:rPr>
      </w:pPr>
      <w:bookmarkStart w:id="85" w:name="_Toc60726118"/>
      <w:bookmarkStart w:id="86" w:name="_Toc143592406"/>
      <w:bookmarkStart w:id="87" w:name="_Toc168826011"/>
      <w:bookmarkStart w:id="88" w:name="_Toc196732752"/>
      <w:r w:rsidRPr="00564DA8">
        <w:rPr>
          <w:sz w:val="22"/>
          <w:szCs w:val="22"/>
        </w:rPr>
        <w:t>Final Acceptance</w:t>
      </w:r>
      <w:r w:rsidRPr="00564DA8">
        <w:rPr>
          <w:sz w:val="22"/>
          <w:szCs w:val="22"/>
          <w:u w:val="none"/>
        </w:rPr>
        <w:t>.</w:t>
      </w:r>
      <w:bookmarkEnd w:id="85"/>
      <w:bookmarkEnd w:id="86"/>
      <w:bookmarkEnd w:id="87"/>
      <w:bookmarkEnd w:id="88"/>
    </w:p>
    <w:p w14:paraId="166B7DE3" w14:textId="77777777" w:rsidR="00A671C3" w:rsidRPr="00564DA8" w:rsidRDefault="00A671C3" w:rsidP="00A671C3">
      <w:pPr>
        <w:pStyle w:val="10sp0"/>
        <w:ind w:left="720" w:firstLine="720"/>
        <w:rPr>
          <w:rFonts w:cs="Arial"/>
          <w:sz w:val="22"/>
          <w:szCs w:val="22"/>
        </w:rPr>
      </w:pPr>
      <w:r w:rsidRPr="00564DA8">
        <w:rPr>
          <w:rFonts w:cs="Arial"/>
          <w:sz w:val="22"/>
          <w:szCs w:val="22"/>
        </w:rPr>
        <w:t>The Consortium’s approval of all Deliverables and Services to be provided as part of this Agreement.  Final Acceptance will occur in accordance with the process prescribed in the Consortium’s Enterprise Project Control Document (Consortium Enterprise PCD), which defines the acceptance and rejection processes and the roles of the Consortium and Contractor in that process.</w:t>
      </w:r>
    </w:p>
    <w:p w14:paraId="34C9212B" w14:textId="77777777" w:rsidR="00A671C3" w:rsidRPr="00564DA8" w:rsidRDefault="00A671C3" w:rsidP="00A671C3">
      <w:pPr>
        <w:pStyle w:val="Level2"/>
        <w:rPr>
          <w:sz w:val="22"/>
          <w:szCs w:val="22"/>
        </w:rPr>
      </w:pPr>
      <w:bookmarkStart w:id="89" w:name="_Toc60726119"/>
      <w:bookmarkStart w:id="90" w:name="_Toc143592426"/>
      <w:bookmarkStart w:id="91" w:name="_Toc168826012"/>
      <w:bookmarkStart w:id="92" w:name="_Toc196732753"/>
      <w:r w:rsidRPr="00564DA8">
        <w:rPr>
          <w:sz w:val="22"/>
          <w:szCs w:val="22"/>
        </w:rPr>
        <w:t>Initial (or Base) Term</w:t>
      </w:r>
      <w:r w:rsidRPr="00564DA8">
        <w:rPr>
          <w:sz w:val="22"/>
          <w:szCs w:val="22"/>
          <w:u w:val="none"/>
        </w:rPr>
        <w:t>.</w:t>
      </w:r>
      <w:bookmarkEnd w:id="89"/>
      <w:bookmarkEnd w:id="90"/>
      <w:bookmarkEnd w:id="91"/>
      <w:bookmarkEnd w:id="92"/>
    </w:p>
    <w:p w14:paraId="230A2ED6" w14:textId="5C085CC9" w:rsidR="00A671C3" w:rsidRPr="00564DA8" w:rsidRDefault="00A671C3" w:rsidP="00A671C3">
      <w:pPr>
        <w:pStyle w:val="10sp0"/>
        <w:ind w:left="720" w:firstLine="720"/>
        <w:rPr>
          <w:rFonts w:cs="Arial"/>
          <w:sz w:val="22"/>
          <w:szCs w:val="22"/>
        </w:rPr>
      </w:pPr>
      <w:r w:rsidRPr="00564DA8">
        <w:rPr>
          <w:rFonts w:cs="Arial"/>
          <w:sz w:val="22"/>
          <w:szCs w:val="22"/>
        </w:rPr>
        <w:t xml:space="preserve">The Initial or Base Term includes a </w:t>
      </w:r>
      <w:r w:rsidR="00080F7E" w:rsidRPr="00564DA8">
        <w:rPr>
          <w:rFonts w:cs="Arial"/>
          <w:sz w:val="22"/>
          <w:szCs w:val="22"/>
        </w:rPr>
        <w:t>two</w:t>
      </w:r>
      <w:r w:rsidRPr="00564DA8">
        <w:rPr>
          <w:rFonts w:cs="Arial"/>
          <w:sz w:val="22"/>
          <w:szCs w:val="22"/>
        </w:rPr>
        <w:t xml:space="preserve"> (</w:t>
      </w:r>
      <w:r w:rsidR="00080F7E" w:rsidRPr="00564DA8">
        <w:rPr>
          <w:rFonts w:cs="Arial"/>
          <w:sz w:val="22"/>
          <w:szCs w:val="22"/>
        </w:rPr>
        <w:t>2</w:t>
      </w:r>
      <w:r w:rsidRPr="00564DA8">
        <w:rPr>
          <w:rFonts w:cs="Arial"/>
          <w:sz w:val="22"/>
          <w:szCs w:val="22"/>
        </w:rPr>
        <w:t xml:space="preserve">)-month Transition-In period plus </w:t>
      </w:r>
      <w:r w:rsidR="00080F7E" w:rsidRPr="00564DA8">
        <w:rPr>
          <w:rFonts w:cs="Arial"/>
          <w:sz w:val="22"/>
          <w:szCs w:val="22"/>
        </w:rPr>
        <w:t>six</w:t>
      </w:r>
      <w:r w:rsidRPr="00564DA8">
        <w:rPr>
          <w:rFonts w:cs="Arial"/>
          <w:sz w:val="22"/>
          <w:szCs w:val="22"/>
        </w:rPr>
        <w:t xml:space="preserve"> (</w:t>
      </w:r>
      <w:r w:rsidR="00080F7E" w:rsidRPr="00564DA8">
        <w:rPr>
          <w:rFonts w:cs="Arial"/>
          <w:sz w:val="22"/>
          <w:szCs w:val="22"/>
        </w:rPr>
        <w:t>6</w:t>
      </w:r>
      <w:r w:rsidRPr="00564DA8">
        <w:rPr>
          <w:rFonts w:cs="Arial"/>
          <w:sz w:val="22"/>
          <w:szCs w:val="22"/>
        </w:rPr>
        <w:t xml:space="preserve">) years, for a total of </w:t>
      </w:r>
      <w:r w:rsidR="00080F7E" w:rsidRPr="00564DA8">
        <w:rPr>
          <w:rFonts w:cs="Arial"/>
          <w:sz w:val="22"/>
          <w:szCs w:val="22"/>
        </w:rPr>
        <w:t>six</w:t>
      </w:r>
      <w:r w:rsidRPr="00564DA8">
        <w:rPr>
          <w:rFonts w:cs="Arial"/>
          <w:sz w:val="22"/>
          <w:szCs w:val="22"/>
        </w:rPr>
        <w:t xml:space="preserve"> (</w:t>
      </w:r>
      <w:r w:rsidR="00080F7E" w:rsidRPr="00564DA8">
        <w:rPr>
          <w:rFonts w:cs="Arial"/>
          <w:sz w:val="22"/>
          <w:szCs w:val="22"/>
        </w:rPr>
        <w:t>6</w:t>
      </w:r>
      <w:r w:rsidRPr="00564DA8">
        <w:rPr>
          <w:rFonts w:cs="Arial"/>
          <w:sz w:val="22"/>
          <w:szCs w:val="22"/>
        </w:rPr>
        <w:t xml:space="preserve">) years and </w:t>
      </w:r>
      <w:r w:rsidR="00080F7E" w:rsidRPr="00564DA8">
        <w:rPr>
          <w:rFonts w:cs="Arial"/>
          <w:sz w:val="22"/>
          <w:szCs w:val="22"/>
        </w:rPr>
        <w:t xml:space="preserve">two months </w:t>
      </w:r>
      <w:r w:rsidRPr="00564DA8">
        <w:rPr>
          <w:rFonts w:cs="Arial"/>
          <w:sz w:val="22"/>
          <w:szCs w:val="22"/>
        </w:rPr>
        <w:t>(</w:t>
      </w:r>
      <w:r w:rsidR="00080F7E" w:rsidRPr="00564DA8">
        <w:rPr>
          <w:rFonts w:cs="Arial"/>
          <w:sz w:val="22"/>
          <w:szCs w:val="22"/>
        </w:rPr>
        <w:t>2</w:t>
      </w:r>
      <w:r w:rsidRPr="00564DA8">
        <w:rPr>
          <w:rFonts w:cs="Arial"/>
          <w:sz w:val="22"/>
          <w:szCs w:val="22"/>
        </w:rPr>
        <w:t>) months</w:t>
      </w:r>
      <w:r w:rsidR="00080F7E" w:rsidRPr="00564DA8">
        <w:rPr>
          <w:rFonts w:cs="Arial"/>
          <w:sz w:val="22"/>
          <w:szCs w:val="22"/>
        </w:rPr>
        <w:t xml:space="preserve"> </w:t>
      </w:r>
      <w:ins w:id="93" w:author="Tyra, David W." w:date="2025-05-28T10:07:00Z" w16du:dateUtc="2025-05-28T17:07:00Z">
        <w:r w:rsidR="00B35A83">
          <w:rPr>
            <w:rFonts w:cs="Arial"/>
            <w:sz w:val="22"/>
            <w:szCs w:val="22"/>
          </w:rPr>
          <w:t xml:space="preserve">projected </w:t>
        </w:r>
      </w:ins>
      <w:r w:rsidR="00080F7E" w:rsidRPr="00564DA8">
        <w:rPr>
          <w:rFonts w:cs="Arial"/>
          <w:sz w:val="22"/>
          <w:szCs w:val="22"/>
        </w:rPr>
        <w:t>to run from December 1, 2026 to January 31, 2033</w:t>
      </w:r>
      <w:r w:rsidRPr="00564DA8">
        <w:rPr>
          <w:rFonts w:cs="Arial"/>
          <w:sz w:val="22"/>
          <w:szCs w:val="22"/>
        </w:rPr>
        <w:t>.</w:t>
      </w:r>
    </w:p>
    <w:p w14:paraId="58B394C4" w14:textId="6BE44DEF" w:rsidR="00A671C3" w:rsidRPr="00564DA8" w:rsidRDefault="00A671C3" w:rsidP="00A671C3">
      <w:pPr>
        <w:pStyle w:val="Level2"/>
        <w:rPr>
          <w:sz w:val="22"/>
          <w:szCs w:val="22"/>
        </w:rPr>
      </w:pPr>
      <w:bookmarkStart w:id="94" w:name="_Toc60726120"/>
      <w:bookmarkStart w:id="95" w:name="_Toc143592430"/>
      <w:bookmarkStart w:id="96" w:name="_Toc168826013"/>
      <w:bookmarkStart w:id="97" w:name="_Toc196732754"/>
      <w:r w:rsidRPr="00564DA8">
        <w:rPr>
          <w:sz w:val="22"/>
          <w:szCs w:val="22"/>
        </w:rPr>
        <w:t>Key Staff</w:t>
      </w:r>
      <w:r w:rsidRPr="00564DA8">
        <w:rPr>
          <w:sz w:val="22"/>
          <w:szCs w:val="22"/>
          <w:u w:val="none"/>
        </w:rPr>
        <w:t>.</w:t>
      </w:r>
      <w:bookmarkEnd w:id="94"/>
      <w:bookmarkEnd w:id="95"/>
      <w:bookmarkEnd w:id="96"/>
      <w:bookmarkEnd w:id="97"/>
    </w:p>
    <w:p w14:paraId="7C5F18EA" w14:textId="60088797" w:rsidR="00A671C3" w:rsidRPr="00564DA8" w:rsidRDefault="00A671C3" w:rsidP="00A671C3">
      <w:pPr>
        <w:pStyle w:val="10sp0"/>
        <w:ind w:left="720" w:firstLine="720"/>
        <w:rPr>
          <w:rFonts w:cs="Arial"/>
          <w:sz w:val="22"/>
          <w:szCs w:val="22"/>
        </w:rPr>
      </w:pPr>
      <w:r w:rsidRPr="00564DA8">
        <w:rPr>
          <w:rFonts w:cs="Arial"/>
          <w:sz w:val="22"/>
          <w:szCs w:val="22"/>
        </w:rPr>
        <w:t>The positions of Contractor Staff identified as Key Staff, including but not limited to, QA Project Manager</w:t>
      </w:r>
      <w:r w:rsidR="00080F7E" w:rsidRPr="00564DA8">
        <w:rPr>
          <w:rFonts w:cs="Arial"/>
          <w:sz w:val="22"/>
          <w:szCs w:val="22"/>
        </w:rPr>
        <w:t xml:space="preserve">, </w:t>
      </w:r>
      <w:r w:rsidRPr="00564DA8">
        <w:rPr>
          <w:rFonts w:cs="Arial"/>
          <w:sz w:val="22"/>
          <w:szCs w:val="22"/>
        </w:rPr>
        <w:t>QA Test Manager</w:t>
      </w:r>
      <w:r w:rsidR="00080F7E" w:rsidRPr="00564DA8">
        <w:rPr>
          <w:rFonts w:cs="Arial"/>
          <w:sz w:val="22"/>
          <w:szCs w:val="22"/>
        </w:rPr>
        <w:t xml:space="preserve">, </w:t>
      </w:r>
      <w:r w:rsidRPr="00564DA8">
        <w:rPr>
          <w:rFonts w:cs="Arial"/>
          <w:sz w:val="22"/>
          <w:szCs w:val="22"/>
        </w:rPr>
        <w:t>QA Functional Manager</w:t>
      </w:r>
      <w:r w:rsidR="00080F7E" w:rsidRPr="00564DA8">
        <w:rPr>
          <w:rFonts w:cs="Arial"/>
          <w:sz w:val="22"/>
          <w:szCs w:val="22"/>
        </w:rPr>
        <w:t xml:space="preserve">, and </w:t>
      </w:r>
      <w:r w:rsidRPr="00564DA8">
        <w:rPr>
          <w:rFonts w:cs="Arial"/>
          <w:sz w:val="22"/>
          <w:szCs w:val="22"/>
        </w:rPr>
        <w:t>QA Technical Manager.</w:t>
      </w:r>
    </w:p>
    <w:p w14:paraId="357B418B" w14:textId="77777777" w:rsidR="00080F7E" w:rsidRPr="00564DA8" w:rsidRDefault="00080F7E" w:rsidP="00080F7E">
      <w:pPr>
        <w:pStyle w:val="Level2"/>
        <w:rPr>
          <w:sz w:val="22"/>
          <w:szCs w:val="22"/>
        </w:rPr>
      </w:pPr>
      <w:bookmarkStart w:id="98" w:name="_Toc143592432"/>
      <w:bookmarkStart w:id="99" w:name="_Toc168826015"/>
      <w:bookmarkStart w:id="100" w:name="_Toc196732755"/>
      <w:r w:rsidRPr="00564DA8">
        <w:rPr>
          <w:sz w:val="22"/>
          <w:szCs w:val="22"/>
        </w:rPr>
        <w:t>Notice</w:t>
      </w:r>
      <w:r w:rsidRPr="00564DA8">
        <w:rPr>
          <w:sz w:val="22"/>
          <w:szCs w:val="22"/>
          <w:u w:val="none"/>
        </w:rPr>
        <w:t>.</w:t>
      </w:r>
      <w:bookmarkEnd w:id="98"/>
      <w:bookmarkEnd w:id="99"/>
      <w:bookmarkEnd w:id="100"/>
    </w:p>
    <w:p w14:paraId="548E3202" w14:textId="18F75695" w:rsidR="00080F7E" w:rsidRPr="00564DA8" w:rsidRDefault="00080F7E" w:rsidP="00080F7E">
      <w:pPr>
        <w:pStyle w:val="10sp0"/>
        <w:ind w:left="720" w:firstLine="720"/>
        <w:rPr>
          <w:rFonts w:cs="Arial"/>
          <w:sz w:val="22"/>
          <w:szCs w:val="22"/>
        </w:rPr>
      </w:pPr>
      <w:r w:rsidRPr="00564DA8">
        <w:rPr>
          <w:rFonts w:cs="Arial"/>
          <w:sz w:val="22"/>
          <w:szCs w:val="22"/>
        </w:rPr>
        <w:t xml:space="preserve">A written document given by a party to the other in accordance with Section </w:t>
      </w:r>
      <w:r w:rsidR="00985C78" w:rsidRPr="00564DA8">
        <w:rPr>
          <w:rFonts w:cs="Arial"/>
          <w:sz w:val="22"/>
          <w:szCs w:val="22"/>
        </w:rPr>
        <w:t>19.29</w:t>
      </w:r>
      <w:r w:rsidRPr="00564DA8">
        <w:rPr>
          <w:rFonts w:cs="Arial"/>
          <w:sz w:val="22"/>
          <w:szCs w:val="22"/>
        </w:rPr>
        <w:t>.</w:t>
      </w:r>
    </w:p>
    <w:p w14:paraId="2FF51528" w14:textId="77777777" w:rsidR="002D170F" w:rsidRPr="00564DA8" w:rsidRDefault="002D170F" w:rsidP="002D170F">
      <w:pPr>
        <w:pStyle w:val="Level2"/>
        <w:rPr>
          <w:sz w:val="22"/>
          <w:szCs w:val="22"/>
        </w:rPr>
      </w:pPr>
      <w:bookmarkStart w:id="101" w:name="_Toc143592434"/>
      <w:bookmarkStart w:id="102" w:name="_Toc168826017"/>
      <w:bookmarkStart w:id="103" w:name="_Toc196732756"/>
      <w:r w:rsidRPr="00564DA8">
        <w:rPr>
          <w:sz w:val="22"/>
          <w:szCs w:val="22"/>
        </w:rPr>
        <w:t>Operational Working Document(s) (OWDs)</w:t>
      </w:r>
      <w:r w:rsidRPr="00564DA8">
        <w:rPr>
          <w:sz w:val="22"/>
          <w:szCs w:val="22"/>
          <w:u w:val="none"/>
        </w:rPr>
        <w:t>.</w:t>
      </w:r>
      <w:bookmarkEnd w:id="101"/>
      <w:bookmarkEnd w:id="102"/>
      <w:bookmarkEnd w:id="103"/>
    </w:p>
    <w:p w14:paraId="68396104" w14:textId="35059477" w:rsidR="002D170F" w:rsidRPr="00564DA8" w:rsidRDefault="002D170F" w:rsidP="002D170F">
      <w:pPr>
        <w:pStyle w:val="10sp0"/>
        <w:ind w:left="720" w:firstLine="720"/>
        <w:rPr>
          <w:rFonts w:cs="Arial"/>
          <w:sz w:val="22"/>
          <w:szCs w:val="22"/>
        </w:rPr>
      </w:pPr>
      <w:r w:rsidRPr="00564DA8">
        <w:rPr>
          <w:rFonts w:cs="Arial"/>
          <w:sz w:val="22"/>
          <w:szCs w:val="22"/>
        </w:rPr>
        <w:t>The Quality Assurance Operational Working Documents (OWDs) contain the operational procedures for the services and activities defined in the Quality Assurance Services Plan.</w:t>
      </w:r>
    </w:p>
    <w:p w14:paraId="7C4BCD36" w14:textId="77777777" w:rsidR="002D170F" w:rsidRPr="00564DA8" w:rsidRDefault="002D170F" w:rsidP="002D170F">
      <w:pPr>
        <w:pStyle w:val="Level2"/>
        <w:rPr>
          <w:sz w:val="22"/>
          <w:szCs w:val="22"/>
        </w:rPr>
      </w:pPr>
      <w:bookmarkStart w:id="104" w:name="_Toc143592436"/>
      <w:bookmarkStart w:id="105" w:name="_Toc168826018"/>
      <w:bookmarkStart w:id="106" w:name="_Toc196732757"/>
      <w:r w:rsidRPr="00564DA8">
        <w:rPr>
          <w:sz w:val="22"/>
          <w:szCs w:val="22"/>
        </w:rPr>
        <w:t>Price Proposal</w:t>
      </w:r>
      <w:r w:rsidRPr="00564DA8">
        <w:rPr>
          <w:sz w:val="22"/>
          <w:szCs w:val="22"/>
          <w:u w:val="none"/>
        </w:rPr>
        <w:t>.</w:t>
      </w:r>
      <w:bookmarkEnd w:id="104"/>
      <w:bookmarkEnd w:id="105"/>
      <w:bookmarkEnd w:id="106"/>
    </w:p>
    <w:p w14:paraId="030C8D01" w14:textId="77777777" w:rsidR="002D170F" w:rsidRPr="00564DA8" w:rsidRDefault="002D170F" w:rsidP="002D170F">
      <w:pPr>
        <w:pStyle w:val="10sp0"/>
        <w:ind w:left="720" w:firstLine="720"/>
        <w:rPr>
          <w:rFonts w:cs="Arial"/>
          <w:sz w:val="22"/>
          <w:szCs w:val="22"/>
        </w:rPr>
      </w:pPr>
      <w:r w:rsidRPr="00564DA8">
        <w:rPr>
          <w:rFonts w:cs="Arial"/>
          <w:sz w:val="22"/>
          <w:szCs w:val="22"/>
        </w:rPr>
        <w:t>The Price Proposal submitted by Contractor in response to the RFP.</w:t>
      </w:r>
    </w:p>
    <w:p w14:paraId="138A008F" w14:textId="77777777" w:rsidR="002D170F" w:rsidRPr="00564DA8" w:rsidRDefault="002D170F" w:rsidP="002D170F">
      <w:pPr>
        <w:pStyle w:val="Level2"/>
        <w:rPr>
          <w:sz w:val="22"/>
          <w:szCs w:val="22"/>
        </w:rPr>
      </w:pPr>
      <w:bookmarkStart w:id="107" w:name="_Toc143592437"/>
      <w:bookmarkStart w:id="108" w:name="_Toc168826019"/>
      <w:bookmarkStart w:id="109" w:name="_Toc196732758"/>
      <w:r w:rsidRPr="00564DA8">
        <w:rPr>
          <w:sz w:val="22"/>
          <w:szCs w:val="22"/>
        </w:rPr>
        <w:t>Production</w:t>
      </w:r>
      <w:r w:rsidRPr="00564DA8">
        <w:rPr>
          <w:sz w:val="22"/>
          <w:szCs w:val="22"/>
          <w:u w:val="none"/>
        </w:rPr>
        <w:t>.</w:t>
      </w:r>
      <w:bookmarkEnd w:id="107"/>
      <w:bookmarkEnd w:id="108"/>
      <w:bookmarkEnd w:id="109"/>
    </w:p>
    <w:p w14:paraId="30443356" w14:textId="77777777" w:rsidR="002D170F" w:rsidRPr="00564DA8" w:rsidRDefault="002D170F" w:rsidP="002D170F">
      <w:pPr>
        <w:pStyle w:val="10sp0"/>
        <w:ind w:left="720" w:firstLine="720"/>
        <w:rPr>
          <w:rFonts w:cs="Arial"/>
          <w:sz w:val="22"/>
          <w:szCs w:val="22"/>
        </w:rPr>
      </w:pPr>
      <w:r w:rsidRPr="00564DA8">
        <w:rPr>
          <w:rFonts w:cs="Arial"/>
          <w:sz w:val="22"/>
          <w:szCs w:val="22"/>
        </w:rPr>
        <w:t>The environment in which the CalSAWS System operates for use by the Counties.</w:t>
      </w:r>
    </w:p>
    <w:p w14:paraId="43723C5D" w14:textId="77777777" w:rsidR="002D170F" w:rsidRPr="00564DA8" w:rsidRDefault="002D170F" w:rsidP="002D170F">
      <w:pPr>
        <w:pStyle w:val="Level2"/>
        <w:rPr>
          <w:sz w:val="22"/>
          <w:szCs w:val="22"/>
        </w:rPr>
      </w:pPr>
      <w:bookmarkStart w:id="110" w:name="_Toc60726132"/>
      <w:bookmarkStart w:id="111" w:name="_Toc143592438"/>
      <w:bookmarkStart w:id="112" w:name="_Toc168826020"/>
      <w:bookmarkStart w:id="113" w:name="_Toc196732759"/>
      <w:r w:rsidRPr="00564DA8">
        <w:rPr>
          <w:sz w:val="22"/>
          <w:szCs w:val="22"/>
        </w:rPr>
        <w:t>Project</w:t>
      </w:r>
      <w:r w:rsidRPr="00564DA8">
        <w:rPr>
          <w:sz w:val="22"/>
          <w:szCs w:val="22"/>
          <w:u w:val="none"/>
        </w:rPr>
        <w:t>.</w:t>
      </w:r>
      <w:bookmarkEnd w:id="110"/>
      <w:bookmarkEnd w:id="111"/>
      <w:bookmarkEnd w:id="112"/>
      <w:bookmarkEnd w:id="113"/>
    </w:p>
    <w:p w14:paraId="108298A0" w14:textId="77777777" w:rsidR="002D170F" w:rsidRPr="00564DA8" w:rsidRDefault="002D170F" w:rsidP="002D170F">
      <w:pPr>
        <w:pStyle w:val="10sp0"/>
        <w:ind w:left="720" w:firstLine="720"/>
        <w:rPr>
          <w:rFonts w:cs="Arial"/>
          <w:sz w:val="22"/>
          <w:szCs w:val="22"/>
        </w:rPr>
      </w:pPr>
      <w:r w:rsidRPr="00564DA8">
        <w:rPr>
          <w:rFonts w:cs="Arial"/>
          <w:sz w:val="22"/>
          <w:szCs w:val="22"/>
        </w:rPr>
        <w:t>The planned undertaking regarding the subject matter of this Agreement and the activities of all parties related thereto.</w:t>
      </w:r>
    </w:p>
    <w:p w14:paraId="7D25E79F" w14:textId="77777777" w:rsidR="002D170F" w:rsidRPr="00564DA8" w:rsidRDefault="002D170F" w:rsidP="002D170F">
      <w:pPr>
        <w:pStyle w:val="Level2"/>
        <w:rPr>
          <w:sz w:val="22"/>
          <w:szCs w:val="22"/>
        </w:rPr>
      </w:pPr>
      <w:bookmarkStart w:id="114" w:name="_Toc143592439"/>
      <w:bookmarkStart w:id="115" w:name="_Toc168826021"/>
      <w:bookmarkStart w:id="116" w:name="_Toc196732760"/>
      <w:r w:rsidRPr="00564DA8">
        <w:rPr>
          <w:sz w:val="22"/>
          <w:szCs w:val="22"/>
        </w:rPr>
        <w:t>Project Control Documents (PCD)</w:t>
      </w:r>
      <w:r w:rsidRPr="00564DA8">
        <w:rPr>
          <w:sz w:val="22"/>
          <w:szCs w:val="22"/>
          <w:u w:val="none"/>
        </w:rPr>
        <w:t>.</w:t>
      </w:r>
      <w:bookmarkEnd w:id="114"/>
      <w:bookmarkEnd w:id="115"/>
      <w:bookmarkEnd w:id="116"/>
    </w:p>
    <w:p w14:paraId="3233B320" w14:textId="54D47B80" w:rsidR="002D170F" w:rsidRPr="00564DA8" w:rsidRDefault="002D170F" w:rsidP="002D170F">
      <w:pPr>
        <w:pStyle w:val="10sp0"/>
        <w:ind w:left="720" w:firstLine="720"/>
        <w:rPr>
          <w:rFonts w:cs="Arial"/>
          <w:sz w:val="22"/>
          <w:szCs w:val="22"/>
        </w:rPr>
      </w:pPr>
      <w:r w:rsidRPr="00564DA8">
        <w:rPr>
          <w:rFonts w:cs="Arial"/>
          <w:sz w:val="22"/>
          <w:szCs w:val="22"/>
        </w:rPr>
        <w:t xml:space="preserve">The Consortium’s Enterprise PCD, in combination with the Quality Assurance Project Control Document (QA PCD), sets forth the required processes and procedures for the </w:t>
      </w:r>
      <w:r w:rsidR="0065422E" w:rsidRPr="00564DA8">
        <w:rPr>
          <w:rFonts w:cs="Arial"/>
          <w:sz w:val="22"/>
          <w:szCs w:val="22"/>
        </w:rPr>
        <w:t>QA</w:t>
      </w:r>
      <w:r w:rsidRPr="00564DA8">
        <w:rPr>
          <w:rFonts w:cs="Arial"/>
          <w:sz w:val="22"/>
          <w:szCs w:val="22"/>
        </w:rPr>
        <w:t xml:space="preserve"> Work to be performed pursuant to this Agreement.   The Consortium Enterprise PCD, the QA PCD, inclusive of Operational Working Document(s),  the Statement of Work (Exhibit A), and the  QA Work Plan operate in conjunction to coordinate Contractor’s Work under this Agreement.  The QA PCD is a Deliverable Contractor is required to provide as described in Section </w:t>
      </w:r>
      <w:r w:rsidR="00985C78" w:rsidRPr="00564DA8">
        <w:rPr>
          <w:rFonts w:cs="Arial"/>
          <w:sz w:val="22"/>
          <w:szCs w:val="22"/>
        </w:rPr>
        <w:t>5.4</w:t>
      </w:r>
      <w:r w:rsidRPr="00564DA8">
        <w:rPr>
          <w:rFonts w:cs="Arial"/>
          <w:sz w:val="22"/>
          <w:szCs w:val="22"/>
        </w:rPr>
        <w:t>.</w:t>
      </w:r>
    </w:p>
    <w:p w14:paraId="4BBBF386" w14:textId="77777777" w:rsidR="00BB5F38" w:rsidRPr="00564DA8" w:rsidRDefault="00BB5F38" w:rsidP="00BB5F38">
      <w:pPr>
        <w:pStyle w:val="Level2"/>
        <w:rPr>
          <w:sz w:val="22"/>
          <w:szCs w:val="22"/>
        </w:rPr>
      </w:pPr>
      <w:bookmarkStart w:id="117" w:name="_Toc143592444"/>
      <w:bookmarkStart w:id="118" w:name="_Toc168826024"/>
      <w:bookmarkStart w:id="119" w:name="_Toc196732761"/>
      <w:r w:rsidRPr="00564DA8">
        <w:rPr>
          <w:sz w:val="22"/>
          <w:szCs w:val="22"/>
        </w:rPr>
        <w:t>Proposal</w:t>
      </w:r>
      <w:r w:rsidRPr="00564DA8">
        <w:rPr>
          <w:sz w:val="22"/>
          <w:szCs w:val="22"/>
          <w:u w:val="none"/>
        </w:rPr>
        <w:t>.</w:t>
      </w:r>
      <w:bookmarkEnd w:id="117"/>
      <w:bookmarkEnd w:id="118"/>
      <w:bookmarkEnd w:id="119"/>
    </w:p>
    <w:p w14:paraId="047A46C2" w14:textId="77777777" w:rsidR="00BB5F38" w:rsidRPr="00564DA8" w:rsidRDefault="00BB5F38" w:rsidP="00BB5F38">
      <w:pPr>
        <w:pStyle w:val="10sp0"/>
        <w:ind w:left="720" w:firstLine="720"/>
        <w:rPr>
          <w:rFonts w:cs="Arial"/>
          <w:sz w:val="22"/>
          <w:szCs w:val="22"/>
        </w:rPr>
      </w:pPr>
      <w:r w:rsidRPr="00564DA8">
        <w:rPr>
          <w:rFonts w:cs="Arial"/>
          <w:sz w:val="22"/>
          <w:szCs w:val="22"/>
        </w:rPr>
        <w:t>Contractor’s response to the RFP, which is expressly incorporated into this Agreement by reference.</w:t>
      </w:r>
    </w:p>
    <w:p w14:paraId="3CBF37E1" w14:textId="6774B3F1" w:rsidR="00421BB0" w:rsidRPr="00564DA8" w:rsidRDefault="002D170F" w:rsidP="00421BB0">
      <w:pPr>
        <w:pStyle w:val="Level2"/>
        <w:rPr>
          <w:sz w:val="22"/>
          <w:szCs w:val="22"/>
        </w:rPr>
      </w:pPr>
      <w:bookmarkStart w:id="120" w:name="_Toc196732762"/>
      <w:r w:rsidRPr="00564DA8">
        <w:rPr>
          <w:sz w:val="22"/>
          <w:szCs w:val="22"/>
        </w:rPr>
        <w:t>Quality Assurance (QA)</w:t>
      </w:r>
      <w:r w:rsidR="00E53AB8" w:rsidRPr="00564DA8">
        <w:rPr>
          <w:sz w:val="22"/>
          <w:szCs w:val="22"/>
          <w:u w:val="none"/>
        </w:rPr>
        <w:t>.</w:t>
      </w:r>
      <w:bookmarkEnd w:id="120"/>
    </w:p>
    <w:p w14:paraId="0ECF76C7" w14:textId="03280AD5" w:rsidR="00421BB0" w:rsidRPr="00564DA8" w:rsidRDefault="002D170F" w:rsidP="00E53AB8">
      <w:pPr>
        <w:pStyle w:val="10sp0"/>
        <w:ind w:left="720" w:firstLine="720"/>
        <w:rPr>
          <w:rFonts w:cs="Arial"/>
          <w:sz w:val="22"/>
          <w:szCs w:val="22"/>
        </w:rPr>
      </w:pPr>
      <w:r w:rsidRPr="00564DA8">
        <w:rPr>
          <w:rFonts w:cs="Arial"/>
          <w:sz w:val="22"/>
          <w:szCs w:val="22"/>
        </w:rPr>
        <w:t>An activity or function that reviews, assesses and/or ensures the quality of a product and development thereto and as defined in the RFP, Proposal and Specifications.</w:t>
      </w:r>
    </w:p>
    <w:p w14:paraId="7DAC7440" w14:textId="77777777" w:rsidR="00BB5F38" w:rsidRPr="00564DA8" w:rsidRDefault="00BB5F38" w:rsidP="00BB5F38">
      <w:pPr>
        <w:pStyle w:val="Level2"/>
        <w:rPr>
          <w:sz w:val="22"/>
          <w:szCs w:val="22"/>
        </w:rPr>
      </w:pPr>
      <w:bookmarkStart w:id="121" w:name="_Toc60726135"/>
      <w:bookmarkStart w:id="122" w:name="_Toc143592445"/>
      <w:bookmarkStart w:id="123" w:name="_Toc168826025"/>
      <w:bookmarkStart w:id="124" w:name="_Toc196732763"/>
      <w:r w:rsidRPr="00564DA8">
        <w:rPr>
          <w:sz w:val="22"/>
          <w:szCs w:val="22"/>
        </w:rPr>
        <w:t>Request for Proposal (RFP)</w:t>
      </w:r>
      <w:r w:rsidRPr="00564DA8">
        <w:rPr>
          <w:sz w:val="22"/>
          <w:szCs w:val="22"/>
          <w:u w:val="none"/>
        </w:rPr>
        <w:t>.</w:t>
      </w:r>
      <w:bookmarkEnd w:id="121"/>
      <w:bookmarkEnd w:id="122"/>
      <w:bookmarkEnd w:id="123"/>
      <w:bookmarkEnd w:id="124"/>
    </w:p>
    <w:p w14:paraId="5BF4AA38" w14:textId="576F8DDF" w:rsidR="00BB5F38" w:rsidRPr="00564DA8" w:rsidRDefault="00BB5F38" w:rsidP="00BB5F38">
      <w:pPr>
        <w:pStyle w:val="10sp0"/>
        <w:ind w:left="720" w:firstLine="720"/>
        <w:rPr>
          <w:rFonts w:cs="Arial"/>
          <w:sz w:val="22"/>
          <w:szCs w:val="22"/>
        </w:rPr>
      </w:pPr>
      <w:r w:rsidRPr="00564DA8">
        <w:rPr>
          <w:rFonts w:cs="Arial"/>
          <w:sz w:val="22"/>
          <w:szCs w:val="22"/>
        </w:rPr>
        <w:t>The Quality Assurance (QA) Services Request for Proposal dated August 11, 2025 (RFP #01-2025). The RFP is expressly incorporated into this Agreement by reference.</w:t>
      </w:r>
    </w:p>
    <w:p w14:paraId="543300A2" w14:textId="77777777" w:rsidR="00BB5F38" w:rsidRPr="00564DA8" w:rsidRDefault="00BB5F38" w:rsidP="00BB5F38">
      <w:pPr>
        <w:pStyle w:val="Level2"/>
        <w:rPr>
          <w:sz w:val="22"/>
          <w:szCs w:val="22"/>
        </w:rPr>
      </w:pPr>
      <w:bookmarkStart w:id="125" w:name="_Toc60726136"/>
      <w:bookmarkStart w:id="126" w:name="_Toc143592446"/>
      <w:bookmarkStart w:id="127" w:name="_Toc168826026"/>
      <w:bookmarkStart w:id="128" w:name="_Toc196732764"/>
      <w:r w:rsidRPr="00564DA8">
        <w:rPr>
          <w:sz w:val="22"/>
          <w:szCs w:val="22"/>
        </w:rPr>
        <w:t>Schedule</w:t>
      </w:r>
      <w:r w:rsidRPr="00564DA8">
        <w:rPr>
          <w:sz w:val="22"/>
          <w:szCs w:val="22"/>
          <w:u w:val="none"/>
        </w:rPr>
        <w:t>.</w:t>
      </w:r>
      <w:bookmarkEnd w:id="125"/>
      <w:bookmarkEnd w:id="126"/>
      <w:bookmarkEnd w:id="127"/>
      <w:bookmarkEnd w:id="128"/>
    </w:p>
    <w:p w14:paraId="43AC1BF8" w14:textId="648D1396" w:rsidR="00BB5F38" w:rsidRPr="00564DA8" w:rsidRDefault="00BB5F38" w:rsidP="00BB5F38">
      <w:pPr>
        <w:pStyle w:val="10sp0"/>
        <w:ind w:left="720" w:firstLine="720"/>
        <w:rPr>
          <w:rFonts w:cs="Arial"/>
          <w:sz w:val="22"/>
          <w:szCs w:val="22"/>
        </w:rPr>
      </w:pPr>
      <w:r w:rsidRPr="00564DA8">
        <w:rPr>
          <w:rFonts w:cs="Arial"/>
          <w:sz w:val="22"/>
          <w:szCs w:val="22"/>
        </w:rPr>
        <w:t>The dates described in the QA Work Plan for deadlines for performance of Services, delivery and review of Deliverables, and other Project events and activities.</w:t>
      </w:r>
    </w:p>
    <w:p w14:paraId="3CB9E01F" w14:textId="77777777" w:rsidR="00BB5F38" w:rsidRPr="00564DA8" w:rsidRDefault="00BB5F38" w:rsidP="00BB5F38">
      <w:pPr>
        <w:pStyle w:val="Level2"/>
        <w:rPr>
          <w:sz w:val="22"/>
          <w:szCs w:val="22"/>
        </w:rPr>
      </w:pPr>
      <w:bookmarkStart w:id="129" w:name="_Toc143592447"/>
      <w:bookmarkStart w:id="130" w:name="_Toc168826027"/>
      <w:bookmarkStart w:id="131" w:name="_Toc196732765"/>
      <w:r w:rsidRPr="00564DA8">
        <w:rPr>
          <w:sz w:val="22"/>
          <w:szCs w:val="22"/>
        </w:rPr>
        <w:t>Security Management</w:t>
      </w:r>
      <w:r w:rsidRPr="00564DA8">
        <w:rPr>
          <w:sz w:val="22"/>
          <w:szCs w:val="22"/>
          <w:u w:val="none"/>
        </w:rPr>
        <w:t>.</w:t>
      </w:r>
      <w:bookmarkEnd w:id="129"/>
      <w:bookmarkEnd w:id="130"/>
      <w:bookmarkEnd w:id="131"/>
    </w:p>
    <w:p w14:paraId="41D7D5BC" w14:textId="77777777" w:rsidR="00BB5F38" w:rsidRPr="00564DA8" w:rsidRDefault="00BB5F38" w:rsidP="00BB5F38">
      <w:pPr>
        <w:pStyle w:val="10sp0"/>
        <w:ind w:left="720" w:firstLine="720"/>
        <w:rPr>
          <w:rFonts w:cs="Arial"/>
          <w:sz w:val="22"/>
          <w:szCs w:val="22"/>
        </w:rPr>
      </w:pPr>
      <w:r w:rsidRPr="00564DA8">
        <w:rPr>
          <w:rFonts w:cs="Arial"/>
          <w:sz w:val="22"/>
          <w:szCs w:val="22"/>
        </w:rPr>
        <w:t>The operation and management of those controls (administrative, physical, and technical) that ensure the confidentiality, integrity, protection, and availability of the CalSAWS System, data transmitted to or through the CalSAWS System, and data available to the CalSAWS System.</w:t>
      </w:r>
    </w:p>
    <w:p w14:paraId="102F6A49" w14:textId="77777777" w:rsidR="00BB5F38" w:rsidRPr="00564DA8" w:rsidRDefault="00BB5F38" w:rsidP="00BB5F38">
      <w:pPr>
        <w:pStyle w:val="Level2"/>
        <w:rPr>
          <w:sz w:val="22"/>
          <w:szCs w:val="22"/>
        </w:rPr>
      </w:pPr>
      <w:bookmarkStart w:id="132" w:name="_Toc60726137"/>
      <w:bookmarkStart w:id="133" w:name="_Toc143592448"/>
      <w:bookmarkStart w:id="134" w:name="_Toc168826028"/>
      <w:bookmarkStart w:id="135" w:name="_Toc196732766"/>
      <w:r w:rsidRPr="00564DA8">
        <w:rPr>
          <w:sz w:val="22"/>
          <w:szCs w:val="22"/>
        </w:rPr>
        <w:t>Services</w:t>
      </w:r>
      <w:r w:rsidRPr="00564DA8">
        <w:rPr>
          <w:sz w:val="22"/>
          <w:szCs w:val="22"/>
          <w:u w:val="none"/>
        </w:rPr>
        <w:t>.</w:t>
      </w:r>
      <w:bookmarkEnd w:id="132"/>
      <w:bookmarkEnd w:id="133"/>
      <w:bookmarkEnd w:id="134"/>
      <w:bookmarkEnd w:id="135"/>
    </w:p>
    <w:p w14:paraId="060D35F5" w14:textId="77777777" w:rsidR="00BB5F38" w:rsidRPr="00564DA8" w:rsidRDefault="00BB5F38" w:rsidP="00BB5F38">
      <w:pPr>
        <w:pStyle w:val="10sp0"/>
        <w:ind w:left="720" w:firstLine="720"/>
        <w:rPr>
          <w:rFonts w:cs="Arial"/>
          <w:sz w:val="22"/>
          <w:szCs w:val="22"/>
        </w:rPr>
      </w:pPr>
      <w:r w:rsidRPr="00564DA8">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DE4C9F7" w14:textId="77777777" w:rsidR="00BB5F38" w:rsidRPr="00564DA8" w:rsidRDefault="00BB5F38" w:rsidP="00BB5F38">
      <w:pPr>
        <w:pStyle w:val="Level2"/>
        <w:rPr>
          <w:sz w:val="22"/>
          <w:szCs w:val="22"/>
        </w:rPr>
      </w:pPr>
      <w:bookmarkStart w:id="136" w:name="_Toc60726138"/>
      <w:bookmarkStart w:id="137" w:name="_Toc143592452"/>
      <w:bookmarkStart w:id="138" w:name="_Toc168826030"/>
      <w:bookmarkStart w:id="139" w:name="_Toc196732767"/>
      <w:r w:rsidRPr="00564DA8">
        <w:rPr>
          <w:sz w:val="22"/>
          <w:szCs w:val="22"/>
        </w:rPr>
        <w:t>Specifications</w:t>
      </w:r>
      <w:r w:rsidRPr="00564DA8">
        <w:rPr>
          <w:sz w:val="22"/>
          <w:szCs w:val="22"/>
          <w:u w:val="none"/>
        </w:rPr>
        <w:t>.</w:t>
      </w:r>
      <w:bookmarkEnd w:id="136"/>
      <w:bookmarkEnd w:id="137"/>
      <w:bookmarkEnd w:id="138"/>
      <w:bookmarkEnd w:id="139"/>
    </w:p>
    <w:p w14:paraId="1D24CC2B" w14:textId="3ADCF9AE" w:rsidR="00BB5F38" w:rsidRPr="00564DA8" w:rsidRDefault="00BB5F38" w:rsidP="00BB5F38">
      <w:pPr>
        <w:pStyle w:val="10sp0"/>
        <w:ind w:left="720" w:firstLine="720"/>
        <w:rPr>
          <w:rFonts w:cs="Arial"/>
          <w:sz w:val="22"/>
          <w:szCs w:val="22"/>
        </w:rPr>
      </w:pPr>
      <w:r w:rsidRPr="00564DA8">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Project Control Documents (PCD); </w:t>
      </w:r>
      <w:r w:rsidR="00FC2036" w:rsidRPr="00564DA8">
        <w:rPr>
          <w:rFonts w:cs="Arial"/>
          <w:sz w:val="22"/>
          <w:szCs w:val="22"/>
        </w:rPr>
        <w:t>QA</w:t>
      </w:r>
      <w:r w:rsidRPr="00564DA8">
        <w:rPr>
          <w:rFonts w:cs="Arial"/>
          <w:sz w:val="22"/>
          <w:szCs w:val="22"/>
        </w:rPr>
        <w:t xml:space="preserve"> Services Plan and Operational Work Documents (OWD).  The Specifications are, by this reference, incorporated into this Agreement, as though completely set forth herein.</w:t>
      </w:r>
    </w:p>
    <w:p w14:paraId="27B95362" w14:textId="77777777" w:rsidR="00BB5F38" w:rsidRPr="00564DA8" w:rsidRDefault="00BB5F38" w:rsidP="00BB5F38">
      <w:pPr>
        <w:pStyle w:val="Level2"/>
        <w:rPr>
          <w:sz w:val="22"/>
          <w:szCs w:val="22"/>
        </w:rPr>
      </w:pPr>
      <w:bookmarkStart w:id="140" w:name="_Toc60726139"/>
      <w:bookmarkStart w:id="141" w:name="_Toc143592453"/>
      <w:bookmarkStart w:id="142" w:name="_Toc168826031"/>
      <w:bookmarkStart w:id="143" w:name="_Toc196732768"/>
      <w:r w:rsidRPr="00564DA8">
        <w:rPr>
          <w:sz w:val="22"/>
          <w:szCs w:val="22"/>
        </w:rPr>
        <w:t>Staff</w:t>
      </w:r>
      <w:r w:rsidRPr="00564DA8">
        <w:rPr>
          <w:sz w:val="22"/>
          <w:szCs w:val="22"/>
          <w:u w:val="none"/>
        </w:rPr>
        <w:t>.</w:t>
      </w:r>
      <w:bookmarkEnd w:id="140"/>
      <w:bookmarkEnd w:id="141"/>
      <w:bookmarkEnd w:id="142"/>
      <w:bookmarkEnd w:id="143"/>
    </w:p>
    <w:p w14:paraId="0BC08E34" w14:textId="77777777" w:rsidR="00BB5F38" w:rsidRPr="00564DA8" w:rsidRDefault="00BB5F38" w:rsidP="00BB5F38">
      <w:pPr>
        <w:pStyle w:val="10sp0"/>
        <w:ind w:left="720" w:firstLine="720"/>
        <w:rPr>
          <w:rFonts w:cs="Arial"/>
          <w:sz w:val="22"/>
          <w:szCs w:val="22"/>
        </w:rPr>
      </w:pPr>
      <w:r w:rsidRPr="00564DA8">
        <w:rPr>
          <w:rFonts w:cs="Arial"/>
          <w:sz w:val="22"/>
          <w:szCs w:val="22"/>
        </w:rPr>
        <w:t>Contractor’s employees, Subcontractors, independent contractors, and agents who will provide the Services and develop the Deliverables on behalf of Contractor.</w:t>
      </w:r>
    </w:p>
    <w:p w14:paraId="751C0BD2" w14:textId="77777777" w:rsidR="00BB5F38" w:rsidRPr="00564DA8" w:rsidRDefault="00BB5F38" w:rsidP="00BB5F38">
      <w:pPr>
        <w:pStyle w:val="Level2"/>
        <w:rPr>
          <w:sz w:val="22"/>
          <w:szCs w:val="22"/>
        </w:rPr>
      </w:pPr>
      <w:bookmarkStart w:id="144" w:name="_Toc60726140"/>
      <w:bookmarkStart w:id="145" w:name="_Toc143592454"/>
      <w:bookmarkStart w:id="146" w:name="_Toc168826032"/>
      <w:bookmarkStart w:id="147" w:name="_Toc196732769"/>
      <w:r w:rsidRPr="00564DA8">
        <w:rPr>
          <w:sz w:val="22"/>
          <w:szCs w:val="22"/>
        </w:rPr>
        <w:t>Start Date</w:t>
      </w:r>
      <w:r w:rsidRPr="00564DA8">
        <w:rPr>
          <w:sz w:val="22"/>
          <w:szCs w:val="22"/>
          <w:u w:val="none"/>
        </w:rPr>
        <w:t>.</w:t>
      </w:r>
      <w:bookmarkEnd w:id="144"/>
      <w:bookmarkEnd w:id="145"/>
      <w:bookmarkEnd w:id="146"/>
      <w:bookmarkEnd w:id="147"/>
    </w:p>
    <w:p w14:paraId="4FFE7A90" w14:textId="77777777" w:rsidR="00BB5F38" w:rsidRPr="00564DA8" w:rsidRDefault="00BB5F38" w:rsidP="00BB5F38">
      <w:pPr>
        <w:pStyle w:val="10sp0"/>
        <w:ind w:left="720" w:firstLine="720"/>
        <w:rPr>
          <w:rFonts w:cs="Arial"/>
          <w:sz w:val="22"/>
          <w:szCs w:val="22"/>
        </w:rPr>
      </w:pPr>
      <w:r w:rsidRPr="00564DA8">
        <w:rPr>
          <w:rFonts w:cs="Arial"/>
          <w:sz w:val="22"/>
          <w:szCs w:val="22"/>
        </w:rPr>
        <w:t>The date on which Contractor commences work under this Agreement.</w:t>
      </w:r>
    </w:p>
    <w:p w14:paraId="70B0C924" w14:textId="77777777" w:rsidR="00BB5F38" w:rsidRPr="00564DA8" w:rsidRDefault="00BB5F38" w:rsidP="00BB5F38">
      <w:pPr>
        <w:pStyle w:val="Level2"/>
        <w:rPr>
          <w:sz w:val="22"/>
          <w:szCs w:val="22"/>
        </w:rPr>
      </w:pPr>
      <w:bookmarkStart w:id="148" w:name="_Toc60726141"/>
      <w:bookmarkStart w:id="149" w:name="_Toc143592455"/>
      <w:bookmarkStart w:id="150" w:name="_Toc168826033"/>
      <w:bookmarkStart w:id="151" w:name="_Toc196732770"/>
      <w:r w:rsidRPr="00564DA8">
        <w:rPr>
          <w:sz w:val="22"/>
          <w:szCs w:val="22"/>
        </w:rPr>
        <w:t>State</w:t>
      </w:r>
      <w:r w:rsidRPr="00564DA8">
        <w:rPr>
          <w:sz w:val="22"/>
          <w:szCs w:val="22"/>
          <w:u w:val="none"/>
        </w:rPr>
        <w:t>.</w:t>
      </w:r>
      <w:bookmarkEnd w:id="148"/>
      <w:bookmarkEnd w:id="149"/>
      <w:bookmarkEnd w:id="150"/>
      <w:bookmarkEnd w:id="151"/>
    </w:p>
    <w:p w14:paraId="49215A52" w14:textId="77777777" w:rsidR="00BB5F38" w:rsidRPr="00564DA8" w:rsidRDefault="00BB5F38" w:rsidP="00BB5F38">
      <w:pPr>
        <w:pStyle w:val="10sp0"/>
        <w:ind w:left="1440"/>
        <w:rPr>
          <w:rFonts w:cs="Arial"/>
          <w:sz w:val="22"/>
          <w:szCs w:val="22"/>
        </w:rPr>
      </w:pPr>
      <w:r w:rsidRPr="00564DA8">
        <w:rPr>
          <w:rFonts w:cs="Arial"/>
          <w:sz w:val="22"/>
          <w:szCs w:val="22"/>
        </w:rPr>
        <w:t>The State of California.</w:t>
      </w:r>
    </w:p>
    <w:p w14:paraId="1F92D987" w14:textId="77777777" w:rsidR="00BB5F38" w:rsidRPr="00564DA8" w:rsidRDefault="00BB5F38" w:rsidP="00BB5F38">
      <w:pPr>
        <w:pStyle w:val="Level2"/>
        <w:rPr>
          <w:sz w:val="22"/>
          <w:szCs w:val="22"/>
        </w:rPr>
      </w:pPr>
      <w:bookmarkStart w:id="152" w:name="_Toc60726142"/>
      <w:bookmarkStart w:id="153" w:name="_Toc143592456"/>
      <w:bookmarkStart w:id="154" w:name="_Toc168826034"/>
      <w:bookmarkStart w:id="155" w:name="_Toc196732771"/>
      <w:r w:rsidRPr="00564DA8">
        <w:rPr>
          <w:sz w:val="22"/>
          <w:szCs w:val="22"/>
        </w:rPr>
        <w:t>Statement of Work</w:t>
      </w:r>
      <w:r w:rsidRPr="00564DA8">
        <w:rPr>
          <w:sz w:val="22"/>
          <w:szCs w:val="22"/>
          <w:u w:val="none"/>
        </w:rPr>
        <w:t>.</w:t>
      </w:r>
      <w:bookmarkEnd w:id="152"/>
      <w:bookmarkEnd w:id="153"/>
      <w:bookmarkEnd w:id="154"/>
      <w:bookmarkEnd w:id="155"/>
    </w:p>
    <w:p w14:paraId="5FAFCC6F" w14:textId="27A5F94C" w:rsidR="00BB5F38" w:rsidRPr="00564DA8" w:rsidRDefault="00BB5F38" w:rsidP="00BB5F38">
      <w:pPr>
        <w:pStyle w:val="10sp0"/>
        <w:ind w:left="720" w:firstLine="720"/>
        <w:rPr>
          <w:rFonts w:cs="Arial"/>
          <w:sz w:val="22"/>
          <w:szCs w:val="22"/>
        </w:rPr>
      </w:pPr>
      <w:r w:rsidRPr="00564DA8">
        <w:rPr>
          <w:rFonts w:cs="Arial"/>
          <w:sz w:val="22"/>
          <w:szCs w:val="22"/>
        </w:rPr>
        <w:t xml:space="preserve">The Statement of Work and subsequent Statements of Work that are agreed to by the </w:t>
      </w:r>
      <w:del w:id="156" w:author="Tyra, David W." w:date="2025-05-28T10:06:00Z" w16du:dateUtc="2025-05-28T17:06:00Z">
        <w:r w:rsidRPr="00564DA8" w:rsidDel="000C28E5">
          <w:rPr>
            <w:rFonts w:cs="Arial"/>
            <w:sz w:val="22"/>
            <w:szCs w:val="22"/>
          </w:rPr>
          <w:delText>p</w:delText>
        </w:r>
      </w:del>
      <w:ins w:id="157" w:author="Tyra, David W." w:date="2025-05-28T10:06:00Z" w16du:dateUtc="2025-05-28T17:06:00Z">
        <w:r w:rsidR="000C28E5">
          <w:rPr>
            <w:rFonts w:cs="Arial"/>
            <w:sz w:val="22"/>
            <w:szCs w:val="22"/>
          </w:rPr>
          <w:t>P</w:t>
        </w:r>
      </w:ins>
      <w:r w:rsidRPr="00564DA8">
        <w:rPr>
          <w:rFonts w:cs="Arial"/>
          <w:sz w:val="22"/>
          <w:szCs w:val="22"/>
        </w:rPr>
        <w:t xml:space="preserve">arties in writing and which shall be incorporated into this Agreement upon such agreement, detailing the Services to be performed and Deliverables to be provided by Contractor under the terms and conditions of this Agreement. </w:t>
      </w:r>
    </w:p>
    <w:p w14:paraId="7642A798" w14:textId="77777777" w:rsidR="00BB5F38" w:rsidRPr="00564DA8" w:rsidRDefault="00BB5F38" w:rsidP="00BB5F38">
      <w:pPr>
        <w:pStyle w:val="Level2"/>
        <w:rPr>
          <w:sz w:val="22"/>
          <w:szCs w:val="22"/>
        </w:rPr>
      </w:pPr>
      <w:bookmarkStart w:id="158" w:name="_Toc60726143"/>
      <w:bookmarkStart w:id="159" w:name="_Toc143592457"/>
      <w:bookmarkStart w:id="160" w:name="_Toc168826035"/>
      <w:bookmarkStart w:id="161" w:name="_Toc196732772"/>
      <w:r w:rsidRPr="00564DA8">
        <w:rPr>
          <w:sz w:val="22"/>
          <w:szCs w:val="22"/>
        </w:rPr>
        <w:t>Subcontractor</w:t>
      </w:r>
      <w:r w:rsidRPr="00564DA8">
        <w:rPr>
          <w:sz w:val="22"/>
          <w:szCs w:val="22"/>
          <w:u w:val="none"/>
        </w:rPr>
        <w:t>.</w:t>
      </w:r>
      <w:bookmarkEnd w:id="158"/>
      <w:bookmarkEnd w:id="159"/>
      <w:bookmarkEnd w:id="160"/>
      <w:bookmarkEnd w:id="161"/>
    </w:p>
    <w:p w14:paraId="76247A49" w14:textId="77777777" w:rsidR="00BB5F38" w:rsidRPr="00564DA8" w:rsidRDefault="00BB5F38" w:rsidP="00BB5F38">
      <w:pPr>
        <w:pStyle w:val="10sp0"/>
        <w:ind w:left="720" w:firstLine="720"/>
        <w:rPr>
          <w:rFonts w:cs="Arial"/>
          <w:sz w:val="22"/>
          <w:szCs w:val="22"/>
        </w:rPr>
      </w:pPr>
      <w:r w:rsidRPr="00564DA8">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62" w:name="_Hlk150248107"/>
      <w:r w:rsidRPr="00564DA8">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62"/>
    </w:p>
    <w:p w14:paraId="70743D53" w14:textId="77777777" w:rsidR="00BB5F38" w:rsidRPr="00564DA8" w:rsidRDefault="00BB5F38" w:rsidP="00BB5F38">
      <w:pPr>
        <w:pStyle w:val="Level2"/>
        <w:rPr>
          <w:sz w:val="22"/>
          <w:szCs w:val="22"/>
        </w:rPr>
      </w:pPr>
      <w:bookmarkStart w:id="163" w:name="_Toc143592458"/>
      <w:bookmarkStart w:id="164" w:name="_Toc168826036"/>
      <w:bookmarkStart w:id="165" w:name="_Toc196732773"/>
      <w:r w:rsidRPr="00564DA8">
        <w:rPr>
          <w:sz w:val="22"/>
          <w:szCs w:val="22"/>
        </w:rPr>
        <w:t>System Change Requests (SCRs)</w:t>
      </w:r>
      <w:r w:rsidRPr="00564DA8">
        <w:rPr>
          <w:sz w:val="22"/>
          <w:szCs w:val="22"/>
          <w:u w:val="none"/>
        </w:rPr>
        <w:t>.</w:t>
      </w:r>
      <w:bookmarkEnd w:id="163"/>
      <w:bookmarkEnd w:id="164"/>
      <w:bookmarkEnd w:id="165"/>
    </w:p>
    <w:p w14:paraId="36618E44" w14:textId="14488237" w:rsidR="00BB5F38" w:rsidRPr="00564DA8" w:rsidRDefault="00BB5F38" w:rsidP="00BB5F38">
      <w:pPr>
        <w:pStyle w:val="10sp0"/>
        <w:ind w:left="720" w:firstLine="720"/>
        <w:rPr>
          <w:rFonts w:cs="Arial"/>
          <w:sz w:val="22"/>
          <w:szCs w:val="22"/>
        </w:rPr>
      </w:pPr>
      <w:r w:rsidRPr="00564DA8">
        <w:rPr>
          <w:rFonts w:cs="Arial"/>
          <w:sz w:val="22"/>
          <w:szCs w:val="22"/>
        </w:rPr>
        <w:t xml:space="preserve">The documentation used by the </w:t>
      </w:r>
      <w:del w:id="166" w:author="Tyra, David W." w:date="2025-05-28T10:06:00Z" w16du:dateUtc="2025-05-28T17:06:00Z">
        <w:r w:rsidRPr="00564DA8" w:rsidDel="000C28E5">
          <w:rPr>
            <w:rFonts w:cs="Arial"/>
            <w:sz w:val="22"/>
            <w:szCs w:val="22"/>
          </w:rPr>
          <w:delText>CalSAWS Project</w:delText>
        </w:r>
      </w:del>
      <w:ins w:id="167" w:author="Tyra, David W." w:date="2025-05-28T10:06:00Z" w16du:dateUtc="2025-05-28T17:06:00Z">
        <w:r w:rsidR="000C28E5">
          <w:rPr>
            <w:rFonts w:cs="Arial"/>
            <w:sz w:val="22"/>
            <w:szCs w:val="22"/>
          </w:rPr>
          <w:t>Consortium</w:t>
        </w:r>
      </w:ins>
      <w:r w:rsidRPr="00564DA8">
        <w:rPr>
          <w:rFonts w:cs="Arial"/>
          <w:sz w:val="22"/>
          <w:szCs w:val="22"/>
        </w:rPr>
        <w:t xml:space="preserve"> to track all changes to the System.</w:t>
      </w:r>
      <w:r w:rsidRPr="00564DA8">
        <w:rPr>
          <w:rFonts w:cs="Arial"/>
          <w:b/>
          <w:bCs/>
          <w:sz w:val="22"/>
          <w:szCs w:val="22"/>
        </w:rPr>
        <w:t xml:space="preserve"> </w:t>
      </w:r>
      <w:r w:rsidRPr="00564DA8">
        <w:rPr>
          <w:rFonts w:cs="Arial"/>
          <w:sz w:val="22"/>
          <w:szCs w:val="22"/>
        </w:rPr>
        <w:t>The CalSAWS SCR process is utilized when any new or updated system functionality is needed or recommended.</w:t>
      </w:r>
    </w:p>
    <w:p w14:paraId="579B9CF2" w14:textId="77777777" w:rsidR="00BB5F38" w:rsidRPr="00564DA8" w:rsidRDefault="00BB5F38" w:rsidP="00BB5F38">
      <w:pPr>
        <w:pStyle w:val="Level2"/>
        <w:rPr>
          <w:sz w:val="22"/>
          <w:szCs w:val="22"/>
        </w:rPr>
      </w:pPr>
      <w:bookmarkStart w:id="168" w:name="_Toc143592459"/>
      <w:bookmarkStart w:id="169" w:name="_Toc168826037"/>
      <w:bookmarkStart w:id="170" w:name="_Toc196732774"/>
      <w:r w:rsidRPr="00564DA8">
        <w:rPr>
          <w:sz w:val="22"/>
          <w:szCs w:val="22"/>
        </w:rPr>
        <w:t>Task</w:t>
      </w:r>
      <w:r w:rsidRPr="00564DA8">
        <w:rPr>
          <w:sz w:val="22"/>
          <w:szCs w:val="22"/>
          <w:u w:val="none"/>
        </w:rPr>
        <w:t>.</w:t>
      </w:r>
      <w:bookmarkEnd w:id="168"/>
      <w:bookmarkEnd w:id="169"/>
      <w:bookmarkEnd w:id="170"/>
    </w:p>
    <w:p w14:paraId="07E0CC61" w14:textId="77777777" w:rsidR="00BB5F38" w:rsidRPr="00564DA8" w:rsidRDefault="00BB5F38" w:rsidP="00BB5F38">
      <w:pPr>
        <w:pStyle w:val="10sp0"/>
        <w:ind w:left="720" w:firstLine="720"/>
        <w:rPr>
          <w:rFonts w:cs="Arial"/>
          <w:sz w:val="22"/>
          <w:szCs w:val="22"/>
        </w:rPr>
      </w:pPr>
      <w:r w:rsidRPr="00564DA8">
        <w:rPr>
          <w:rFonts w:cs="Arial"/>
          <w:sz w:val="22"/>
          <w:szCs w:val="22"/>
        </w:rPr>
        <w:t>One of the areas of Work to be performed under this Agreement, including those areas of Work identified as a Task in an Exhibit.</w:t>
      </w:r>
    </w:p>
    <w:p w14:paraId="67A7E1EB" w14:textId="2F280711" w:rsidR="00EB2EB1" w:rsidRPr="00564DA8" w:rsidRDefault="00EB2EB1" w:rsidP="00EB2EB1">
      <w:pPr>
        <w:pStyle w:val="Level2"/>
        <w:rPr>
          <w:sz w:val="22"/>
          <w:szCs w:val="22"/>
        </w:rPr>
      </w:pPr>
      <w:bookmarkStart w:id="171" w:name="_Toc196732775"/>
      <w:r w:rsidRPr="00564DA8">
        <w:rPr>
          <w:sz w:val="22"/>
          <w:szCs w:val="22"/>
        </w:rPr>
        <w:t>Term</w:t>
      </w:r>
      <w:r w:rsidRPr="00564DA8">
        <w:rPr>
          <w:sz w:val="22"/>
          <w:szCs w:val="22"/>
          <w:u w:val="none"/>
        </w:rPr>
        <w:t>.</w:t>
      </w:r>
      <w:bookmarkEnd w:id="171"/>
    </w:p>
    <w:p w14:paraId="115792D0" w14:textId="47EFE498" w:rsidR="00EB2EB1" w:rsidRPr="00564DA8" w:rsidRDefault="00EB2EB1" w:rsidP="00EB2EB1">
      <w:pPr>
        <w:pStyle w:val="10sp0"/>
        <w:ind w:left="720" w:firstLine="720"/>
        <w:rPr>
          <w:rFonts w:cs="Arial"/>
          <w:sz w:val="22"/>
          <w:szCs w:val="22"/>
        </w:rPr>
      </w:pPr>
      <w:r w:rsidRPr="00564DA8">
        <w:rPr>
          <w:rFonts w:cs="Arial"/>
          <w:sz w:val="22"/>
          <w:szCs w:val="22"/>
        </w:rPr>
        <w:t>The total contract term, if all extensions are exercised, would be ten (10) years and two (2) months. The Initial (Base) Term is projected to begin December 1, 2026 and conclude January 31, 2033.</w:t>
      </w:r>
    </w:p>
    <w:p w14:paraId="4DE2316F" w14:textId="77777777" w:rsidR="00BB5F38" w:rsidRPr="00564DA8" w:rsidRDefault="00BB5F38" w:rsidP="00BB5F38">
      <w:pPr>
        <w:pStyle w:val="Level2"/>
        <w:rPr>
          <w:sz w:val="22"/>
          <w:szCs w:val="22"/>
        </w:rPr>
      </w:pPr>
      <w:bookmarkStart w:id="172" w:name="_Toc60726144"/>
      <w:bookmarkStart w:id="173" w:name="_Toc143592468"/>
      <w:bookmarkStart w:id="174" w:name="_Toc168826039"/>
      <w:bookmarkStart w:id="175" w:name="_Toc196732776"/>
      <w:r w:rsidRPr="00564DA8">
        <w:rPr>
          <w:sz w:val="22"/>
          <w:szCs w:val="22"/>
        </w:rPr>
        <w:t>Total Maximum Contract Sum</w:t>
      </w:r>
      <w:r w:rsidRPr="00564DA8">
        <w:rPr>
          <w:sz w:val="22"/>
          <w:szCs w:val="22"/>
          <w:u w:val="none"/>
        </w:rPr>
        <w:t>.</w:t>
      </w:r>
      <w:bookmarkEnd w:id="172"/>
      <w:bookmarkEnd w:id="173"/>
      <w:bookmarkEnd w:id="174"/>
      <w:bookmarkEnd w:id="175"/>
    </w:p>
    <w:p w14:paraId="798F5BF8" w14:textId="77777777" w:rsidR="00BB5F38" w:rsidRPr="00564DA8" w:rsidRDefault="00BB5F38" w:rsidP="00BB5F38">
      <w:pPr>
        <w:pStyle w:val="10sp0"/>
        <w:ind w:left="720" w:firstLine="720"/>
        <w:rPr>
          <w:rFonts w:cs="Arial"/>
          <w:sz w:val="22"/>
          <w:szCs w:val="22"/>
        </w:rPr>
      </w:pPr>
      <w:r w:rsidRPr="00564DA8">
        <w:rPr>
          <w:rFonts w:cs="Arial"/>
          <w:sz w:val="22"/>
          <w:szCs w:val="22"/>
        </w:rPr>
        <w:t>The total amount stated in the Proposal for all Deliverables and Services to be provided pursuant to this Agreement.</w:t>
      </w:r>
    </w:p>
    <w:p w14:paraId="0BC82179" w14:textId="77777777" w:rsidR="00BB5F38" w:rsidRPr="00564DA8" w:rsidRDefault="00BB5F38" w:rsidP="00BB5F38">
      <w:pPr>
        <w:pStyle w:val="Level2"/>
        <w:rPr>
          <w:sz w:val="22"/>
          <w:szCs w:val="22"/>
        </w:rPr>
      </w:pPr>
      <w:bookmarkStart w:id="176" w:name="_Toc143592469"/>
      <w:bookmarkStart w:id="177" w:name="_Toc168826040"/>
      <w:bookmarkStart w:id="178" w:name="_Toc196732777"/>
      <w:r w:rsidRPr="00564DA8">
        <w:rPr>
          <w:sz w:val="22"/>
          <w:szCs w:val="22"/>
        </w:rPr>
        <w:t>Transition-In</w:t>
      </w:r>
      <w:r w:rsidRPr="00564DA8">
        <w:rPr>
          <w:sz w:val="22"/>
          <w:szCs w:val="22"/>
          <w:u w:val="none"/>
        </w:rPr>
        <w:t>.</w:t>
      </w:r>
      <w:bookmarkEnd w:id="176"/>
      <w:bookmarkEnd w:id="177"/>
      <w:bookmarkEnd w:id="178"/>
    </w:p>
    <w:p w14:paraId="17B8D37C" w14:textId="3C1A4DDF" w:rsidR="00BB5F38" w:rsidRPr="00564DA8" w:rsidRDefault="00BB5F38" w:rsidP="00FC2036">
      <w:pPr>
        <w:pStyle w:val="10sp0"/>
        <w:ind w:left="720" w:firstLine="720"/>
        <w:rPr>
          <w:rFonts w:cs="Arial"/>
          <w:sz w:val="22"/>
          <w:szCs w:val="22"/>
        </w:rPr>
      </w:pPr>
      <w:r w:rsidRPr="00564DA8">
        <w:rPr>
          <w:rFonts w:cs="Arial"/>
          <w:sz w:val="22"/>
          <w:szCs w:val="22"/>
        </w:rPr>
        <w:t xml:space="preserve">The two (2)-month period and process occurring at the beginning of the Initial Term by which the transition from the current </w:t>
      </w:r>
      <w:ins w:id="179" w:author="Tyra, David W." w:date="2025-05-28T10:09:00Z" w16du:dateUtc="2025-05-28T17:09:00Z">
        <w:r w:rsidR="00B35A83">
          <w:rPr>
            <w:rFonts w:cs="Arial"/>
            <w:sz w:val="22"/>
            <w:szCs w:val="22"/>
          </w:rPr>
          <w:t xml:space="preserve">(incumbent) </w:t>
        </w:r>
      </w:ins>
      <w:r w:rsidRPr="00564DA8">
        <w:rPr>
          <w:rFonts w:cs="Arial"/>
          <w:sz w:val="22"/>
          <w:szCs w:val="22"/>
        </w:rPr>
        <w:t>QA contractor to Contractor occurs.</w:t>
      </w:r>
      <w:r w:rsidR="00FC2036" w:rsidRPr="00564DA8">
        <w:rPr>
          <w:rFonts w:cs="Arial"/>
          <w:sz w:val="22"/>
          <w:szCs w:val="22"/>
        </w:rPr>
        <w:t xml:space="preserve"> Transition-In activities include, but are not limited to, maintaining and updating QA Transition-In activities within the Quality Assurance Work Schedule, in accordance with the Quality Assurance Services Plan; advising the Consortium when the Transition-In activities have been successfully completed; and confirm Consortium staff are familiar with the Contractor’s QA Services and any new processes used by the Contractor upon transition from the incumbent </w:t>
      </w:r>
      <w:del w:id="180" w:author="Tyra, David W." w:date="2025-05-28T10:09:00Z" w16du:dateUtc="2025-05-28T17:09:00Z">
        <w:r w:rsidR="00FC2036" w:rsidRPr="00564DA8" w:rsidDel="00B35A83">
          <w:rPr>
            <w:rFonts w:cs="Arial"/>
            <w:sz w:val="22"/>
            <w:szCs w:val="22"/>
          </w:rPr>
          <w:delText>C</w:delText>
        </w:r>
      </w:del>
      <w:ins w:id="181" w:author="Tyra, David W." w:date="2025-05-28T10:09:00Z" w16du:dateUtc="2025-05-28T17:09:00Z">
        <w:r w:rsidR="00B35A83">
          <w:rPr>
            <w:rFonts w:cs="Arial"/>
            <w:sz w:val="22"/>
            <w:szCs w:val="22"/>
          </w:rPr>
          <w:t>c</w:t>
        </w:r>
      </w:ins>
      <w:r w:rsidR="00FC2036" w:rsidRPr="00564DA8">
        <w:rPr>
          <w:rFonts w:cs="Arial"/>
          <w:sz w:val="22"/>
          <w:szCs w:val="22"/>
        </w:rPr>
        <w:t>ontractor.</w:t>
      </w:r>
    </w:p>
    <w:p w14:paraId="2895FC30" w14:textId="77777777" w:rsidR="00BB5F38" w:rsidRPr="00564DA8" w:rsidRDefault="00BB5F38" w:rsidP="00BB5F38">
      <w:pPr>
        <w:pStyle w:val="Level2"/>
        <w:rPr>
          <w:sz w:val="22"/>
          <w:szCs w:val="22"/>
        </w:rPr>
      </w:pPr>
      <w:bookmarkStart w:id="182" w:name="_Toc143592470"/>
      <w:bookmarkStart w:id="183" w:name="_Toc168826041"/>
      <w:bookmarkStart w:id="184" w:name="_Toc196732778"/>
      <w:r w:rsidRPr="00564DA8">
        <w:rPr>
          <w:sz w:val="22"/>
          <w:szCs w:val="22"/>
        </w:rPr>
        <w:t>Transition-Out</w:t>
      </w:r>
      <w:r w:rsidRPr="00564DA8">
        <w:rPr>
          <w:sz w:val="22"/>
          <w:szCs w:val="22"/>
          <w:u w:val="none"/>
        </w:rPr>
        <w:t>.</w:t>
      </w:r>
      <w:bookmarkEnd w:id="182"/>
      <w:bookmarkEnd w:id="183"/>
      <w:bookmarkEnd w:id="184"/>
    </w:p>
    <w:p w14:paraId="1CF8837F" w14:textId="223F075E" w:rsidR="00BB5F38" w:rsidRPr="00564DA8" w:rsidRDefault="00BB5F38" w:rsidP="00FC2036">
      <w:pPr>
        <w:pStyle w:val="10sp0"/>
        <w:ind w:left="720" w:firstLine="720"/>
        <w:rPr>
          <w:rFonts w:cs="Arial"/>
          <w:sz w:val="22"/>
          <w:szCs w:val="22"/>
        </w:rPr>
      </w:pPr>
      <w:r w:rsidRPr="00564DA8">
        <w:rPr>
          <w:rFonts w:cs="Arial"/>
          <w:sz w:val="22"/>
          <w:szCs w:val="22"/>
        </w:rPr>
        <w:t xml:space="preserve">Transition-Out involves identifying and implementing all the activities required to roll off the Project by transitioning out and turning over all control and responsibility for </w:t>
      </w:r>
      <w:r w:rsidR="00FC2036" w:rsidRPr="00564DA8">
        <w:rPr>
          <w:rFonts w:cs="Arial"/>
          <w:sz w:val="22"/>
          <w:szCs w:val="22"/>
        </w:rPr>
        <w:t>QA Services and Deliverables, Consortium-owned resources, D</w:t>
      </w:r>
      <w:r w:rsidRPr="00564DA8">
        <w:rPr>
          <w:rFonts w:cs="Arial"/>
          <w:sz w:val="22"/>
          <w:szCs w:val="22"/>
        </w:rPr>
        <w:t>ocumentation, and knowledge to a successor Contractor or the Consortium.</w:t>
      </w:r>
      <w:r w:rsidR="00FC2036" w:rsidRPr="00564DA8">
        <w:rPr>
          <w:rFonts w:cs="Arial"/>
          <w:sz w:val="22"/>
          <w:szCs w:val="22"/>
        </w:rPr>
        <w:t xml:space="preserve"> Transition-Out activities include, but are not limited to, maintaining and updating QA Transition-Out activities within the Quality Assurance Work Schedule, advising the Consortium when the Transition-Out activities have been successfully completed and confirm concurrence with both the successor Contractor and the Consortium, developing the QA Final Project Closeout Report to provide evidence that all Agreement terms and conditions have been fulfilled.</w:t>
      </w:r>
    </w:p>
    <w:p w14:paraId="04D9729C" w14:textId="77777777" w:rsidR="00BB5F38" w:rsidRPr="00564DA8" w:rsidRDefault="00BB5F38" w:rsidP="00BB5F38">
      <w:pPr>
        <w:pStyle w:val="Level2"/>
        <w:rPr>
          <w:sz w:val="22"/>
          <w:szCs w:val="22"/>
        </w:rPr>
      </w:pPr>
      <w:bookmarkStart w:id="185" w:name="_Toc143592471"/>
      <w:bookmarkStart w:id="186" w:name="_Toc168826042"/>
      <w:bookmarkStart w:id="187" w:name="_Toc196732779"/>
      <w:r w:rsidRPr="00564DA8">
        <w:rPr>
          <w:sz w:val="22"/>
          <w:szCs w:val="22"/>
        </w:rPr>
        <w:t>User</w:t>
      </w:r>
      <w:r w:rsidRPr="00564DA8">
        <w:rPr>
          <w:sz w:val="22"/>
          <w:szCs w:val="22"/>
          <w:u w:val="none"/>
        </w:rPr>
        <w:t>.</w:t>
      </w:r>
      <w:bookmarkEnd w:id="185"/>
      <w:bookmarkEnd w:id="186"/>
      <w:bookmarkEnd w:id="187"/>
    </w:p>
    <w:p w14:paraId="250E8B7D" w14:textId="77777777" w:rsidR="00BB5F38" w:rsidRPr="00564DA8" w:rsidRDefault="00BB5F38" w:rsidP="00BB5F38">
      <w:pPr>
        <w:pStyle w:val="10sp0"/>
        <w:ind w:left="720" w:firstLine="720"/>
        <w:rPr>
          <w:rFonts w:cs="Arial"/>
          <w:sz w:val="22"/>
          <w:szCs w:val="22"/>
        </w:rPr>
      </w:pPr>
      <w:r w:rsidRPr="00564DA8">
        <w:rPr>
          <w:rFonts w:cs="Arial"/>
          <w:sz w:val="22"/>
          <w:szCs w:val="22"/>
        </w:rPr>
        <w:t>Any person or entity authorized to gain access to, or in any way use, the CalSAWS System.  Users include persons and entities that gain access to the CalSAWS System via the Consortium Members’ network models.</w:t>
      </w:r>
    </w:p>
    <w:p w14:paraId="3A09F275" w14:textId="77777777" w:rsidR="00BB5F38" w:rsidRPr="00564DA8" w:rsidRDefault="00BB5F38" w:rsidP="00BB5F38">
      <w:pPr>
        <w:pStyle w:val="Level2"/>
        <w:rPr>
          <w:sz w:val="22"/>
          <w:szCs w:val="22"/>
        </w:rPr>
      </w:pPr>
      <w:bookmarkStart w:id="188" w:name="_Toc143592472"/>
      <w:bookmarkStart w:id="189" w:name="_Toc168826043"/>
      <w:bookmarkStart w:id="190" w:name="_Toc196732780"/>
      <w:r w:rsidRPr="00564DA8">
        <w:rPr>
          <w:sz w:val="22"/>
          <w:szCs w:val="22"/>
        </w:rPr>
        <w:t>User Center Design (UCD)</w:t>
      </w:r>
      <w:r w:rsidRPr="00564DA8">
        <w:rPr>
          <w:sz w:val="22"/>
          <w:szCs w:val="22"/>
          <w:u w:val="none"/>
        </w:rPr>
        <w:t>.</w:t>
      </w:r>
      <w:bookmarkEnd w:id="188"/>
      <w:bookmarkEnd w:id="189"/>
      <w:bookmarkEnd w:id="190"/>
    </w:p>
    <w:p w14:paraId="2AA74740" w14:textId="77777777" w:rsidR="00BB5F38" w:rsidRPr="00564DA8" w:rsidRDefault="00BB5F38" w:rsidP="00BB5F38">
      <w:pPr>
        <w:pStyle w:val="10sp0"/>
        <w:ind w:left="720" w:firstLine="720"/>
        <w:rPr>
          <w:rFonts w:cs="Arial"/>
          <w:sz w:val="22"/>
          <w:szCs w:val="22"/>
        </w:rPr>
      </w:pPr>
      <w:r w:rsidRPr="00564DA8">
        <w:rPr>
          <w:rFonts w:cs="Arial"/>
          <w:sz w:val="22"/>
          <w:szCs w:val="22"/>
        </w:rPr>
        <w:t>A methodology or approach that engages the ultimate Users of the System more extensively during the design, development, and test phases with the goal of improving the overall user experience.</w:t>
      </w:r>
    </w:p>
    <w:p w14:paraId="6E65266F" w14:textId="77777777" w:rsidR="00BB5F38" w:rsidRPr="00564DA8" w:rsidRDefault="00BB5F38" w:rsidP="00BB5F38">
      <w:pPr>
        <w:pStyle w:val="Level2"/>
        <w:rPr>
          <w:sz w:val="22"/>
          <w:szCs w:val="22"/>
        </w:rPr>
      </w:pPr>
      <w:bookmarkStart w:id="191" w:name="_Toc143592473"/>
      <w:bookmarkStart w:id="192" w:name="_Toc168826044"/>
      <w:bookmarkStart w:id="193" w:name="_Toc196732781"/>
      <w:r w:rsidRPr="00564DA8">
        <w:rPr>
          <w:sz w:val="22"/>
          <w:szCs w:val="22"/>
        </w:rPr>
        <w:t>Work</w:t>
      </w:r>
      <w:r w:rsidRPr="00564DA8">
        <w:rPr>
          <w:sz w:val="22"/>
          <w:szCs w:val="22"/>
          <w:u w:val="none"/>
        </w:rPr>
        <w:t>.</w:t>
      </w:r>
      <w:bookmarkEnd w:id="191"/>
      <w:bookmarkEnd w:id="192"/>
      <w:bookmarkEnd w:id="193"/>
    </w:p>
    <w:p w14:paraId="39805567" w14:textId="1285965C" w:rsidR="00BB5F38" w:rsidRPr="00564DA8" w:rsidRDefault="00BB5F38" w:rsidP="00BB5F38">
      <w:pPr>
        <w:pStyle w:val="10sp0"/>
        <w:ind w:left="720" w:firstLine="720"/>
        <w:rPr>
          <w:rFonts w:cs="Arial"/>
          <w:sz w:val="22"/>
          <w:szCs w:val="22"/>
        </w:rPr>
      </w:pPr>
      <w:r w:rsidRPr="00564DA8">
        <w:rPr>
          <w:rFonts w:cs="Arial"/>
          <w:sz w:val="22"/>
          <w:szCs w:val="22"/>
        </w:rPr>
        <w:t xml:space="preserve">Any and all Tasks, Subtasks, Deliverables, goods, and </w:t>
      </w:r>
      <w:del w:id="194" w:author="Tyra, David W." w:date="2025-05-28T10:11:00Z" w16du:dateUtc="2025-05-28T17:11:00Z">
        <w:r w:rsidRPr="00564DA8" w:rsidDel="00B35A83">
          <w:rPr>
            <w:rFonts w:cs="Arial"/>
            <w:sz w:val="22"/>
            <w:szCs w:val="22"/>
          </w:rPr>
          <w:delText>s</w:delText>
        </w:r>
      </w:del>
      <w:ins w:id="195" w:author="Tyra, David W." w:date="2025-05-28T10:11:00Z" w16du:dateUtc="2025-05-28T17:11:00Z">
        <w:r w:rsidR="00B35A83">
          <w:rPr>
            <w:rFonts w:cs="Arial"/>
            <w:sz w:val="22"/>
            <w:szCs w:val="22"/>
          </w:rPr>
          <w:t>S</w:t>
        </w:r>
      </w:ins>
      <w:r w:rsidRPr="00564DA8">
        <w:rPr>
          <w:rFonts w:cs="Arial"/>
          <w:sz w:val="22"/>
          <w:szCs w:val="22"/>
        </w:rPr>
        <w:t>ervices provided or to be provided by or on behalf of Contractor pursuant to this Agreement.</w:t>
      </w:r>
    </w:p>
    <w:p w14:paraId="61B8FEAE" w14:textId="1723F50A" w:rsidR="00857CB2" w:rsidRPr="00564DA8" w:rsidRDefault="00FC2036" w:rsidP="00857CB2">
      <w:pPr>
        <w:pStyle w:val="Level1"/>
        <w:rPr>
          <w:rFonts w:cs="Arial"/>
          <w:sz w:val="22"/>
          <w:szCs w:val="22"/>
        </w:rPr>
      </w:pPr>
      <w:bookmarkStart w:id="196" w:name="_Toc196732782"/>
      <w:r w:rsidRPr="00564DA8">
        <w:rPr>
          <w:rFonts w:cs="Arial"/>
          <w:sz w:val="22"/>
          <w:szCs w:val="22"/>
        </w:rPr>
        <w:t>INDEPENDENT CONTRACTOR STATUS</w:t>
      </w:r>
      <w:r w:rsidR="00810C27" w:rsidRPr="00564DA8">
        <w:rPr>
          <w:rFonts w:cs="Arial"/>
          <w:sz w:val="22"/>
          <w:szCs w:val="22"/>
        </w:rPr>
        <w:t>.</w:t>
      </w:r>
      <w:bookmarkEnd w:id="196"/>
    </w:p>
    <w:p w14:paraId="14592F85" w14:textId="0DE91E2B" w:rsidR="00857CB2" w:rsidRPr="00564DA8" w:rsidRDefault="00740155" w:rsidP="00740155">
      <w:pPr>
        <w:pStyle w:val="Level2"/>
        <w:ind w:left="720" w:firstLine="0"/>
        <w:rPr>
          <w:sz w:val="22"/>
          <w:szCs w:val="22"/>
        </w:rPr>
      </w:pPr>
      <w:bookmarkStart w:id="197" w:name="_Toc60725242"/>
      <w:bookmarkStart w:id="198" w:name="_Toc60726147"/>
      <w:bookmarkStart w:id="199" w:name="_Toc168826046"/>
      <w:bookmarkStart w:id="200" w:name="_Toc196732783"/>
      <w:r w:rsidRPr="00564DA8">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7"/>
      <w:bookmarkEnd w:id="198"/>
      <w:bookmarkEnd w:id="199"/>
      <w:bookmarkEnd w:id="200"/>
    </w:p>
    <w:p w14:paraId="321770BC" w14:textId="43F1B9C8" w:rsidR="00810C27" w:rsidRPr="00564DA8" w:rsidRDefault="00740155" w:rsidP="00EB2EB1">
      <w:pPr>
        <w:pStyle w:val="Level2"/>
        <w:tabs>
          <w:tab w:val="clear" w:pos="1440"/>
          <w:tab w:val="left" w:pos="720"/>
        </w:tabs>
        <w:ind w:left="720" w:firstLine="0"/>
        <w:rPr>
          <w:sz w:val="22"/>
          <w:szCs w:val="22"/>
        </w:rPr>
      </w:pPr>
      <w:bookmarkStart w:id="201" w:name="_Toc60725243"/>
      <w:bookmarkStart w:id="202" w:name="_Toc60726148"/>
      <w:bookmarkStart w:id="203" w:name="_Toc168826047"/>
      <w:bookmarkStart w:id="204" w:name="_Toc196732784"/>
      <w:r w:rsidRPr="00564DA8">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bookmarkEnd w:id="201"/>
      <w:bookmarkEnd w:id="202"/>
      <w:bookmarkEnd w:id="203"/>
      <w:bookmarkEnd w:id="204"/>
    </w:p>
    <w:p w14:paraId="484CBB28" w14:textId="3F191DDC" w:rsidR="00857CB2" w:rsidRPr="00564DA8" w:rsidRDefault="008C5D56" w:rsidP="00857CB2">
      <w:pPr>
        <w:pStyle w:val="Level1"/>
        <w:rPr>
          <w:rFonts w:cs="Arial"/>
          <w:sz w:val="22"/>
          <w:szCs w:val="22"/>
        </w:rPr>
      </w:pPr>
      <w:bookmarkStart w:id="205" w:name="_Toc196732785"/>
      <w:r w:rsidRPr="00564DA8">
        <w:rPr>
          <w:rFonts w:cs="Arial"/>
          <w:sz w:val="22"/>
          <w:szCs w:val="22"/>
        </w:rPr>
        <w:t>CONTRACT TERM</w:t>
      </w:r>
      <w:bookmarkEnd w:id="205"/>
    </w:p>
    <w:p w14:paraId="42B4C5B9" w14:textId="29F8813C" w:rsidR="00857CB2" w:rsidRPr="00564DA8" w:rsidRDefault="008C5D56" w:rsidP="00857CB2">
      <w:pPr>
        <w:pStyle w:val="Level2"/>
        <w:rPr>
          <w:sz w:val="22"/>
          <w:szCs w:val="22"/>
        </w:rPr>
      </w:pPr>
      <w:bookmarkStart w:id="206" w:name="_Toc196732786"/>
      <w:r w:rsidRPr="00564DA8">
        <w:rPr>
          <w:sz w:val="22"/>
          <w:szCs w:val="22"/>
        </w:rPr>
        <w:t>Initial (Base) Term</w:t>
      </w:r>
      <w:r w:rsidR="00905EAB" w:rsidRPr="00564DA8">
        <w:rPr>
          <w:sz w:val="22"/>
          <w:szCs w:val="22"/>
          <w:u w:val="none"/>
        </w:rPr>
        <w:t>.</w:t>
      </w:r>
      <w:bookmarkEnd w:id="206"/>
    </w:p>
    <w:p w14:paraId="2C121C08" w14:textId="57354C80" w:rsidR="00857CB2" w:rsidRPr="00564DA8" w:rsidRDefault="008C5D56" w:rsidP="00905EAB">
      <w:pPr>
        <w:pStyle w:val="10sp0"/>
        <w:ind w:left="720" w:firstLine="720"/>
        <w:rPr>
          <w:rFonts w:cs="Arial"/>
          <w:sz w:val="22"/>
          <w:szCs w:val="22"/>
        </w:rPr>
      </w:pPr>
      <w:bookmarkStart w:id="207" w:name="_Hlk103018104"/>
      <w:r w:rsidRPr="00564DA8">
        <w:rPr>
          <w:rFonts w:cs="Arial"/>
          <w:sz w:val="22"/>
          <w:szCs w:val="22"/>
        </w:rPr>
        <w:t xml:space="preserve">The </w:t>
      </w:r>
      <w:ins w:id="208" w:author="Tyra, David W." w:date="2025-05-28T10:13:00Z" w16du:dateUtc="2025-05-28T17:13:00Z">
        <w:r w:rsidR="00B35A83">
          <w:rPr>
            <w:rFonts w:cs="Arial"/>
            <w:sz w:val="22"/>
            <w:szCs w:val="22"/>
          </w:rPr>
          <w:t xml:space="preserve">Initial or </w:t>
        </w:r>
      </w:ins>
      <w:r w:rsidRPr="00564DA8">
        <w:rPr>
          <w:rFonts w:cs="Arial"/>
          <w:sz w:val="22"/>
          <w:szCs w:val="22"/>
        </w:rPr>
        <w:t>Base Term for QA Services includes a two (2)-month Transition-In period plus six (6) years, for a total of six (6) years and two (2) months.</w:t>
      </w:r>
      <w:bookmarkEnd w:id="207"/>
      <w:r w:rsidR="00C2439F" w:rsidRPr="00564DA8">
        <w:rPr>
          <w:rFonts w:cs="Arial"/>
          <w:sz w:val="22"/>
          <w:szCs w:val="22"/>
        </w:rPr>
        <w:t xml:space="preserve"> </w:t>
      </w:r>
    </w:p>
    <w:p w14:paraId="0F71FCE5" w14:textId="6D783730" w:rsidR="0064744B" w:rsidRPr="00564DA8" w:rsidRDefault="008C5D56" w:rsidP="0064744B">
      <w:pPr>
        <w:pStyle w:val="Level2"/>
        <w:rPr>
          <w:sz w:val="22"/>
          <w:szCs w:val="22"/>
        </w:rPr>
      </w:pPr>
      <w:bookmarkStart w:id="209" w:name="_Toc196732787"/>
      <w:r w:rsidRPr="00564DA8">
        <w:rPr>
          <w:sz w:val="22"/>
          <w:szCs w:val="22"/>
        </w:rPr>
        <w:t>Extended Term</w:t>
      </w:r>
      <w:r w:rsidR="0064744B" w:rsidRPr="00564DA8">
        <w:rPr>
          <w:sz w:val="22"/>
          <w:szCs w:val="22"/>
          <w:u w:val="none"/>
        </w:rPr>
        <w:t>.</w:t>
      </w:r>
      <w:bookmarkEnd w:id="209"/>
    </w:p>
    <w:p w14:paraId="5168FAA2" w14:textId="15305089" w:rsidR="00E33EF4" w:rsidRPr="00564DA8" w:rsidRDefault="008C5D56" w:rsidP="00E33EF4">
      <w:pPr>
        <w:pStyle w:val="10sp0"/>
        <w:ind w:left="720" w:firstLine="720"/>
        <w:rPr>
          <w:rFonts w:cs="Arial"/>
          <w:sz w:val="22"/>
          <w:szCs w:val="22"/>
        </w:rPr>
      </w:pPr>
      <w:r w:rsidRPr="00564DA8">
        <w:rPr>
          <w:rFonts w:cs="Arial"/>
          <w:sz w:val="22"/>
          <w:szCs w:val="22"/>
        </w:rPr>
        <w:t>This Agreement may be extended for up to four (4) additional years in one (1)-year increments at the discretion of the Consortium. The total contract term, if all extensions are exercised, would be ten (10) years and two (2) months.</w:t>
      </w:r>
    </w:p>
    <w:p w14:paraId="66A5D117" w14:textId="77777777" w:rsidR="008C5D56" w:rsidRPr="00564DA8" w:rsidRDefault="008C5D56" w:rsidP="008C5D56">
      <w:pPr>
        <w:pStyle w:val="Level2"/>
        <w:rPr>
          <w:sz w:val="22"/>
          <w:szCs w:val="22"/>
        </w:rPr>
      </w:pPr>
      <w:bookmarkStart w:id="210" w:name="_Toc168826051"/>
      <w:bookmarkStart w:id="211" w:name="_Toc196732788"/>
      <w:r w:rsidRPr="00564DA8">
        <w:rPr>
          <w:sz w:val="22"/>
          <w:szCs w:val="22"/>
        </w:rPr>
        <w:t>Commencement of Work.</w:t>
      </w:r>
      <w:bookmarkEnd w:id="210"/>
      <w:bookmarkEnd w:id="211"/>
    </w:p>
    <w:p w14:paraId="778B5485" w14:textId="2CCCD5C1" w:rsidR="008C5D56" w:rsidRPr="00564DA8" w:rsidRDefault="008C5D56" w:rsidP="008C5D56">
      <w:pPr>
        <w:pStyle w:val="10sp0"/>
        <w:ind w:left="720" w:firstLine="720"/>
        <w:rPr>
          <w:rFonts w:cs="Arial"/>
          <w:sz w:val="22"/>
          <w:szCs w:val="22"/>
        </w:rPr>
      </w:pPr>
      <w:r w:rsidRPr="00564DA8">
        <w:rPr>
          <w:rFonts w:cs="Arial"/>
          <w:sz w:val="22"/>
          <w:szCs w:val="22"/>
        </w:rPr>
        <w:t>Contractor’s Work under this Agreement is scheduled to commence December 1, 2026, which is when the initial two (2)-month Transition-In period is set to begin.</w:t>
      </w:r>
    </w:p>
    <w:p w14:paraId="4363E893" w14:textId="19F53CF6" w:rsidR="00857CB2" w:rsidRPr="00564DA8" w:rsidRDefault="00EB2EB1" w:rsidP="00857CB2">
      <w:pPr>
        <w:pStyle w:val="Level1"/>
        <w:rPr>
          <w:rFonts w:cs="Arial"/>
          <w:sz w:val="22"/>
          <w:szCs w:val="22"/>
        </w:rPr>
      </w:pPr>
      <w:bookmarkStart w:id="212" w:name="_Toc196732789"/>
      <w:r w:rsidRPr="00564DA8">
        <w:rPr>
          <w:rFonts w:cs="Arial"/>
          <w:sz w:val="22"/>
          <w:szCs w:val="22"/>
        </w:rPr>
        <w:t>SCOPE OF CONTRACT WORK; DELIVERABLES; REQUIREMENTS</w:t>
      </w:r>
      <w:r w:rsidR="00857CB2" w:rsidRPr="00564DA8">
        <w:rPr>
          <w:rFonts w:cs="Arial"/>
          <w:sz w:val="22"/>
          <w:szCs w:val="22"/>
        </w:rPr>
        <w:t>.</w:t>
      </w:r>
      <w:bookmarkEnd w:id="212"/>
    </w:p>
    <w:p w14:paraId="6ADE336E" w14:textId="0EE85BB0" w:rsidR="00857CB2" w:rsidRPr="00564DA8" w:rsidRDefault="00EB2EB1" w:rsidP="00857CB2">
      <w:pPr>
        <w:pStyle w:val="Level2"/>
        <w:rPr>
          <w:sz w:val="22"/>
          <w:szCs w:val="22"/>
        </w:rPr>
      </w:pPr>
      <w:bookmarkStart w:id="213" w:name="_Toc196732790"/>
      <w:r w:rsidRPr="00564DA8">
        <w:rPr>
          <w:sz w:val="22"/>
          <w:szCs w:val="22"/>
        </w:rPr>
        <w:t>General</w:t>
      </w:r>
      <w:r w:rsidR="006E3FC4" w:rsidRPr="00564DA8">
        <w:rPr>
          <w:sz w:val="22"/>
          <w:szCs w:val="22"/>
        </w:rPr>
        <w:t>.</w:t>
      </w:r>
      <w:bookmarkEnd w:id="213"/>
    </w:p>
    <w:p w14:paraId="6967EF9B" w14:textId="65E1F7CF" w:rsidR="00857CB2" w:rsidRPr="00564DA8" w:rsidRDefault="00EB2EB1" w:rsidP="00EB2EB1">
      <w:pPr>
        <w:pStyle w:val="Level3"/>
        <w:rPr>
          <w:rFonts w:cs="Arial"/>
          <w:sz w:val="22"/>
          <w:szCs w:val="22"/>
        </w:rPr>
      </w:pPr>
      <w:r w:rsidRPr="00564DA8">
        <w:rPr>
          <w:rFonts w:cs="Arial"/>
          <w:b w:val="0"/>
          <w:sz w:val="22"/>
          <w:szCs w:val="22"/>
        </w:rPr>
        <w:t>Contractor shall provide the Consortium with the QA Deliverables and Services as described in the RFP, Contractor’s Proposal submitted in response to that RFP, and this Agreement, and in accordance with the QA Service Plan and Specifications.  Contractor shall utilize the RFP, its Proposal, the QA Service Plan and OWDs, the QA Deliverables and Services for which the Consortium previously granted Acceptance, Change Orders agreed to by the Consortium and the Contractor, as well as Contractor’s expert knowledge as the basis for delivering subsequent QA Deliverables and Services.  Contractor will ensure that the QA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QA Deliverables until termination of this Agreement and shall provide the Consortium on its request with a copy thereof until that time</w:t>
      </w:r>
      <w:r w:rsidR="004F3E75" w:rsidRPr="00564DA8">
        <w:rPr>
          <w:rFonts w:cs="Arial"/>
          <w:b w:val="0"/>
          <w:bCs/>
          <w:sz w:val="22"/>
          <w:szCs w:val="22"/>
        </w:rPr>
        <w:t>.</w:t>
      </w:r>
      <w:ins w:id="214" w:author="Tyra, David W." w:date="2025-05-28T10:16:00Z" w16du:dateUtc="2025-05-28T17:16:00Z">
        <w:r w:rsidR="008B589F">
          <w:rPr>
            <w:rFonts w:cs="Arial"/>
            <w:b w:val="0"/>
            <w:bCs/>
            <w:sz w:val="22"/>
            <w:szCs w:val="22"/>
          </w:rPr>
          <w:t xml:space="preserve"> As part of the Tranisition-Out process, </w:t>
        </w:r>
      </w:ins>
      <w:ins w:id="215" w:author="Tyra, David W." w:date="2025-05-28T10:17:00Z" w16du:dateUtc="2025-05-28T17:17:00Z">
        <w:r w:rsidR="008B589F">
          <w:rPr>
            <w:rFonts w:cs="Arial"/>
            <w:b w:val="0"/>
            <w:bCs/>
            <w:sz w:val="22"/>
            <w:szCs w:val="22"/>
          </w:rPr>
          <w:t>Contractor will provide to the Consortium all Deliverables in electronic media.</w:t>
        </w:r>
      </w:ins>
    </w:p>
    <w:p w14:paraId="3D3E9778" w14:textId="793340C1" w:rsidR="00EB2EB1" w:rsidRPr="00564DA8" w:rsidRDefault="00EB2EB1" w:rsidP="00EB2EB1">
      <w:pPr>
        <w:pStyle w:val="Level3"/>
        <w:rPr>
          <w:rFonts w:cs="Arial"/>
          <w:sz w:val="22"/>
          <w:szCs w:val="22"/>
        </w:rPr>
      </w:pPr>
      <w:r w:rsidRPr="00564DA8">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QA Services.</w:t>
      </w:r>
    </w:p>
    <w:p w14:paraId="535FF5D5" w14:textId="19B621A5" w:rsidR="00857CB2" w:rsidRPr="00564DA8" w:rsidRDefault="00C454B2" w:rsidP="00F776D3">
      <w:pPr>
        <w:pStyle w:val="Level2"/>
        <w:rPr>
          <w:sz w:val="22"/>
          <w:szCs w:val="22"/>
        </w:rPr>
      </w:pPr>
      <w:bookmarkStart w:id="216" w:name="_Toc196732791"/>
      <w:r w:rsidRPr="00564DA8">
        <w:rPr>
          <w:sz w:val="22"/>
          <w:szCs w:val="22"/>
        </w:rPr>
        <w:t>QA Requirements – Contractor Responsibilities</w:t>
      </w:r>
      <w:r w:rsidR="00F776D3" w:rsidRPr="00564DA8">
        <w:rPr>
          <w:sz w:val="22"/>
          <w:szCs w:val="22"/>
        </w:rPr>
        <w:t>.</w:t>
      </w:r>
      <w:bookmarkEnd w:id="216"/>
    </w:p>
    <w:p w14:paraId="2366D521" w14:textId="6F92ABA3" w:rsidR="00F776D3" w:rsidRPr="00564DA8" w:rsidRDefault="00C454B2" w:rsidP="00F776D3">
      <w:pPr>
        <w:pStyle w:val="10sp0"/>
        <w:ind w:left="720" w:firstLine="720"/>
        <w:rPr>
          <w:rFonts w:cs="Arial"/>
          <w:sz w:val="22"/>
          <w:szCs w:val="22"/>
        </w:rPr>
      </w:pPr>
      <w:r w:rsidRPr="00564DA8">
        <w:rPr>
          <w:rFonts w:cs="Arial"/>
          <w:sz w:val="22"/>
          <w:szCs w:val="22"/>
        </w:rPr>
        <w:t>The Contractor will perform the Services specified in the Statement of Work and Requirements Matrix, Attachments 1 and 2 to the RFP, which are incorporated into this Agreement by reference.  Without in any way intending to limit the applicability of the Statement of Work or Requirements Matrix, the Tasks Contractor must meet under this Agreement are described as follows:</w:t>
      </w:r>
    </w:p>
    <w:p w14:paraId="4E2EC234" w14:textId="2AAD0E44" w:rsidR="00A561A0" w:rsidRPr="00564DA8" w:rsidRDefault="00A561A0" w:rsidP="00F776D3">
      <w:pPr>
        <w:pStyle w:val="Level3"/>
        <w:rPr>
          <w:rFonts w:cs="Arial"/>
          <w:b w:val="0"/>
          <w:sz w:val="22"/>
          <w:szCs w:val="22"/>
        </w:rPr>
      </w:pPr>
      <w:r w:rsidRPr="00564DA8">
        <w:rPr>
          <w:rFonts w:cs="Arial"/>
          <w:b w:val="0"/>
          <w:sz w:val="22"/>
          <w:szCs w:val="22"/>
        </w:rPr>
        <w:t>Task1:</w:t>
      </w:r>
      <w:r w:rsidRPr="00564DA8">
        <w:rPr>
          <w:rFonts w:cs="Arial"/>
          <w:b w:val="0"/>
          <w:sz w:val="22"/>
          <w:szCs w:val="22"/>
        </w:rPr>
        <w:tab/>
        <w:t>Transition-In Requirements.</w:t>
      </w:r>
    </w:p>
    <w:p w14:paraId="6285330B" w14:textId="63299B11" w:rsidR="00F776D3" w:rsidRPr="00564DA8" w:rsidRDefault="00C454B2" w:rsidP="00A561A0">
      <w:pPr>
        <w:pStyle w:val="Level3"/>
        <w:numPr>
          <w:ilvl w:val="0"/>
          <w:numId w:val="0"/>
        </w:numPr>
        <w:ind w:left="1440"/>
        <w:rPr>
          <w:rFonts w:cs="Arial"/>
          <w:b w:val="0"/>
          <w:sz w:val="22"/>
          <w:szCs w:val="22"/>
        </w:rPr>
      </w:pPr>
      <w:r w:rsidRPr="00564DA8">
        <w:rPr>
          <w:rFonts w:cs="Arial"/>
          <w:b w:val="0"/>
          <w:sz w:val="22"/>
          <w:szCs w:val="22"/>
        </w:rPr>
        <w:t>Contractor has the overall responsibility for providing an orderly transition from the current QA contract. During the Transition-In period, the incumbent contractor and the successor Contractor will work in parallel. The successor Contractor will complete transition and assume responsibility for all CalSAWS Quality Assurance (QA) Services and functions included in this Agreement within two (2) months of the Agreement Effective Date. Contractor’s Transition-In Tasks include:</w:t>
      </w:r>
    </w:p>
    <w:p w14:paraId="51B45983" w14:textId="7E8789BF" w:rsidR="00C454B2" w:rsidRPr="00564DA8" w:rsidRDefault="00C454B2" w:rsidP="00C454B2">
      <w:pPr>
        <w:pStyle w:val="Level4"/>
        <w:ind w:left="2160" w:firstLine="0"/>
        <w:rPr>
          <w:rFonts w:cs="Arial"/>
          <w:sz w:val="22"/>
          <w:szCs w:val="22"/>
        </w:rPr>
      </w:pPr>
      <w:r w:rsidRPr="00564DA8">
        <w:rPr>
          <w:rFonts w:cs="Arial"/>
          <w:sz w:val="22"/>
          <w:szCs w:val="22"/>
        </w:rPr>
        <w:tab/>
        <w:t>Maintaining and updating QA Transition-In activities within the QA Work Schedule, in accordance with the QA Services Plan.</w:t>
      </w:r>
    </w:p>
    <w:p w14:paraId="45C22E28" w14:textId="039B90E7" w:rsidR="00A561A0" w:rsidRPr="00564DA8" w:rsidRDefault="00A561A0" w:rsidP="00A561A0">
      <w:pPr>
        <w:pStyle w:val="Level4"/>
        <w:ind w:left="2160" w:firstLine="0"/>
        <w:rPr>
          <w:rFonts w:cs="Arial"/>
          <w:sz w:val="22"/>
          <w:szCs w:val="22"/>
        </w:rPr>
      </w:pPr>
      <w:r w:rsidRPr="00564DA8">
        <w:rPr>
          <w:rFonts w:cs="Arial"/>
          <w:sz w:val="22"/>
          <w:szCs w:val="22"/>
        </w:rPr>
        <w:tab/>
        <w:t xml:space="preserve">Advising the Consortium when the Transition-In activities have been successfully completed and confirm Consortium staff are familiar with the Contractor’s QA Services and any new processes used by the Contractor upon transition from the incumbent </w:t>
      </w:r>
      <w:del w:id="217" w:author="Tyra, David W." w:date="2025-05-28T10:18:00Z" w16du:dateUtc="2025-05-28T17:18:00Z">
        <w:r w:rsidRPr="00564DA8" w:rsidDel="008B589F">
          <w:rPr>
            <w:rFonts w:cs="Arial"/>
            <w:sz w:val="22"/>
            <w:szCs w:val="22"/>
          </w:rPr>
          <w:delText>C</w:delText>
        </w:r>
      </w:del>
      <w:ins w:id="218" w:author="Tyra, David W." w:date="2025-05-28T10:18:00Z" w16du:dateUtc="2025-05-28T17:18:00Z">
        <w:r w:rsidR="008B589F">
          <w:rPr>
            <w:rFonts w:cs="Arial"/>
            <w:sz w:val="22"/>
            <w:szCs w:val="22"/>
          </w:rPr>
          <w:t>c</w:t>
        </w:r>
      </w:ins>
      <w:r w:rsidRPr="00564DA8">
        <w:rPr>
          <w:rFonts w:cs="Arial"/>
          <w:sz w:val="22"/>
          <w:szCs w:val="22"/>
        </w:rPr>
        <w:t>ontractor.</w:t>
      </w:r>
    </w:p>
    <w:p w14:paraId="2B0414D9" w14:textId="204631E5" w:rsidR="00F776D3" w:rsidRPr="00564DA8" w:rsidRDefault="00A561A0" w:rsidP="00F776D3">
      <w:pPr>
        <w:pStyle w:val="Level3"/>
        <w:rPr>
          <w:rFonts w:cs="Arial"/>
          <w:b w:val="0"/>
          <w:sz w:val="22"/>
          <w:szCs w:val="22"/>
        </w:rPr>
      </w:pPr>
      <w:r w:rsidRPr="00564DA8">
        <w:rPr>
          <w:rFonts w:cs="Arial"/>
          <w:b w:val="0"/>
          <w:sz w:val="22"/>
          <w:szCs w:val="22"/>
        </w:rPr>
        <w:t>Task 2: Management Responsibilities</w:t>
      </w:r>
      <w:r w:rsidR="00F776D3" w:rsidRPr="00564DA8">
        <w:rPr>
          <w:rFonts w:cs="Arial"/>
          <w:b w:val="0"/>
          <w:sz w:val="22"/>
          <w:szCs w:val="22"/>
        </w:rPr>
        <w:t>.</w:t>
      </w:r>
    </w:p>
    <w:p w14:paraId="32694D43" w14:textId="6A5A0444" w:rsidR="00A561A0" w:rsidRPr="00564DA8" w:rsidRDefault="00A561A0" w:rsidP="00A561A0">
      <w:pPr>
        <w:pStyle w:val="10sp0"/>
        <w:ind w:left="1440"/>
        <w:rPr>
          <w:rFonts w:cs="Arial"/>
          <w:sz w:val="22"/>
          <w:szCs w:val="22"/>
        </w:rPr>
      </w:pPr>
      <w:r w:rsidRPr="00564DA8">
        <w:rPr>
          <w:rFonts w:cs="Arial"/>
          <w:sz w:val="22"/>
          <w:szCs w:val="22"/>
        </w:rPr>
        <w:t>Contractor has the responsibility for providing effective management of the QA team.  Contractor will perform a range of management requirements activities in cooperation and coordination with the Consortium and other CalSAWS contractors, as follows:</w:t>
      </w:r>
    </w:p>
    <w:p w14:paraId="42F48E28" w14:textId="747E19D5" w:rsidR="00A561A0" w:rsidRPr="00564DA8" w:rsidRDefault="00A873F5" w:rsidP="00A561A0">
      <w:pPr>
        <w:pStyle w:val="Level4"/>
        <w:rPr>
          <w:rFonts w:cs="Arial"/>
          <w:sz w:val="22"/>
          <w:szCs w:val="22"/>
        </w:rPr>
      </w:pPr>
      <w:r w:rsidRPr="00564DA8">
        <w:rPr>
          <w:rFonts w:cs="Arial"/>
          <w:sz w:val="22"/>
          <w:szCs w:val="22"/>
        </w:rPr>
        <w:tab/>
      </w:r>
      <w:r w:rsidR="00A561A0" w:rsidRPr="00564DA8">
        <w:rPr>
          <w:rFonts w:cs="Arial"/>
          <w:sz w:val="22"/>
          <w:szCs w:val="22"/>
        </w:rPr>
        <w:t>Subtask: 2.1</w:t>
      </w:r>
      <w:r w:rsidRPr="00564DA8">
        <w:rPr>
          <w:rFonts w:cs="Arial"/>
          <w:sz w:val="22"/>
          <w:szCs w:val="22"/>
        </w:rPr>
        <w:t>:</w:t>
      </w:r>
      <w:r w:rsidR="00A561A0" w:rsidRPr="00564DA8">
        <w:rPr>
          <w:rFonts w:cs="Arial"/>
          <w:sz w:val="22"/>
          <w:szCs w:val="22"/>
        </w:rPr>
        <w:t xml:space="preserve"> Quality Assurance Management</w:t>
      </w:r>
      <w:r w:rsidRPr="00564DA8">
        <w:rPr>
          <w:rFonts w:cs="Arial"/>
          <w:sz w:val="22"/>
          <w:szCs w:val="22"/>
        </w:rPr>
        <w:t>.</w:t>
      </w:r>
      <w:r w:rsidR="00A561A0" w:rsidRPr="00564DA8">
        <w:rPr>
          <w:rFonts w:cs="Arial"/>
          <w:sz w:val="22"/>
          <w:szCs w:val="22"/>
        </w:rPr>
        <w:t xml:space="preserve"> </w:t>
      </w:r>
    </w:p>
    <w:p w14:paraId="3AFE7D6E" w14:textId="7F118F34" w:rsidR="00A561A0" w:rsidRPr="00564DA8" w:rsidRDefault="00A561A0" w:rsidP="00A873F5">
      <w:pPr>
        <w:pStyle w:val="10sp0"/>
        <w:ind w:left="2160"/>
        <w:rPr>
          <w:rFonts w:cs="Arial"/>
          <w:sz w:val="22"/>
          <w:szCs w:val="22"/>
        </w:rPr>
      </w:pPr>
      <w:r w:rsidRPr="00564DA8">
        <w:rPr>
          <w:rFonts w:cs="Arial"/>
          <w:sz w:val="22"/>
          <w:szCs w:val="22"/>
        </w:rPr>
        <w:t>Contractor will perform a range of QA management activities in cooperation and coordination with the Consortium and other CalSAWS Contractors to include:</w:t>
      </w:r>
    </w:p>
    <w:p w14:paraId="501ECA30" w14:textId="5FAFC1EA"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manage the Work performed under this Agreement, including Project management, Work Schedule management, strategic planning, application and technical management, contract management, budget management, Deliverable management, and staff management. </w:t>
      </w:r>
    </w:p>
    <w:p w14:paraId="483F7C7D" w14:textId="74AF09F1" w:rsidR="00A561A0" w:rsidRPr="00564DA8" w:rsidRDefault="00A561A0" w:rsidP="00A873F5">
      <w:pPr>
        <w:pStyle w:val="Level5"/>
        <w:ind w:left="2880" w:firstLine="0"/>
        <w:rPr>
          <w:rFonts w:cs="Arial"/>
          <w:sz w:val="22"/>
          <w:szCs w:val="22"/>
        </w:rPr>
      </w:pPr>
      <w:r w:rsidRPr="00564DA8">
        <w:rPr>
          <w:rFonts w:cs="Arial"/>
          <w:sz w:val="22"/>
          <w:szCs w:val="22"/>
        </w:rPr>
        <w:t>Contractor will comply with the CalSAWS Enterprise PCD processes and procedures and will adhere to the Consortium’s operating policies and procedures.</w:t>
      </w:r>
    </w:p>
    <w:p w14:paraId="46979436" w14:textId="7A1D5DE1" w:rsidR="00A561A0" w:rsidRPr="00564DA8" w:rsidRDefault="00A561A0" w:rsidP="00A873F5">
      <w:pPr>
        <w:pStyle w:val="Level5"/>
        <w:ind w:left="2880" w:firstLine="0"/>
        <w:rPr>
          <w:rFonts w:cs="Arial"/>
          <w:sz w:val="22"/>
          <w:szCs w:val="22"/>
        </w:rPr>
      </w:pPr>
      <w:r w:rsidRPr="00564DA8">
        <w:rPr>
          <w:rFonts w:cs="Arial"/>
          <w:sz w:val="22"/>
          <w:szCs w:val="22"/>
        </w:rPr>
        <w:t>Contractor will execute QA Services in accordance with the approved Quality Assurance Services Plan and the associated Operational Working Documents (OWDs) that provide the detailed procedures for the activities and processes contained in the Quality Assurance Services Plan.</w:t>
      </w:r>
    </w:p>
    <w:p w14:paraId="401DBC6D" w14:textId="53A78057" w:rsidR="00A561A0" w:rsidRPr="00564DA8" w:rsidRDefault="00A561A0" w:rsidP="00A873F5">
      <w:pPr>
        <w:pStyle w:val="Level5"/>
        <w:ind w:left="2880" w:firstLine="0"/>
        <w:rPr>
          <w:rFonts w:cs="Arial"/>
          <w:sz w:val="22"/>
          <w:szCs w:val="22"/>
        </w:rPr>
      </w:pPr>
      <w:r w:rsidRPr="00564DA8">
        <w:rPr>
          <w:rFonts w:cs="Arial"/>
          <w:sz w:val="22"/>
          <w:szCs w:val="22"/>
        </w:rPr>
        <w:t>Contractor will execute a QA strategy to enhance overall Project efficiency, quality and delivery.</w:t>
      </w:r>
    </w:p>
    <w:p w14:paraId="4FD26F26" w14:textId="5BF37055" w:rsidR="00A561A0" w:rsidRPr="00564DA8" w:rsidRDefault="00A561A0" w:rsidP="00A561A0">
      <w:pPr>
        <w:pStyle w:val="Level4"/>
        <w:rPr>
          <w:rFonts w:cs="Arial"/>
          <w:sz w:val="22"/>
          <w:szCs w:val="22"/>
        </w:rPr>
      </w:pPr>
      <w:r w:rsidRPr="00564DA8">
        <w:rPr>
          <w:rFonts w:cs="Arial"/>
          <w:sz w:val="22"/>
          <w:szCs w:val="22"/>
        </w:rPr>
        <w:t>Subtask: 2.2 Project Management Support</w:t>
      </w:r>
      <w:r w:rsidR="00A873F5" w:rsidRPr="00564DA8">
        <w:rPr>
          <w:rFonts w:cs="Arial"/>
          <w:sz w:val="22"/>
          <w:szCs w:val="22"/>
        </w:rPr>
        <w:t>.</w:t>
      </w:r>
      <w:r w:rsidRPr="00564DA8">
        <w:rPr>
          <w:rFonts w:cs="Arial"/>
          <w:sz w:val="22"/>
          <w:szCs w:val="22"/>
        </w:rPr>
        <w:t xml:space="preserve"> </w:t>
      </w:r>
    </w:p>
    <w:p w14:paraId="56FEDE91" w14:textId="77777777" w:rsidR="00A561A0" w:rsidRPr="00564DA8" w:rsidRDefault="00A561A0" w:rsidP="00A873F5">
      <w:pPr>
        <w:pStyle w:val="10sp0"/>
        <w:ind w:left="2160"/>
        <w:rPr>
          <w:rFonts w:cs="Arial"/>
          <w:sz w:val="22"/>
          <w:szCs w:val="22"/>
        </w:rPr>
      </w:pPr>
      <w:r w:rsidRPr="00564DA8">
        <w:rPr>
          <w:rFonts w:cs="Arial"/>
          <w:sz w:val="22"/>
          <w:szCs w:val="22"/>
        </w:rPr>
        <w:t xml:space="preserve">The Contractor will perform a range of CalSAWS project management support activities in cooperation and coordination with the Consortium and other CalSAWS Contractors to include: </w:t>
      </w:r>
    </w:p>
    <w:p w14:paraId="0AAD51BF" w14:textId="17A1E840"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provide Project Management support activities, including general assistance to the Consortium </w:t>
      </w:r>
      <w:ins w:id="219" w:author="Tyra, David W." w:date="2025-05-28T10:19:00Z" w16du:dateUtc="2025-05-28T17:19:00Z">
        <w:r w:rsidR="008B589F">
          <w:rPr>
            <w:rFonts w:cs="Arial"/>
            <w:sz w:val="22"/>
            <w:szCs w:val="22"/>
          </w:rPr>
          <w:t>Project Management Office (</w:t>
        </w:r>
      </w:ins>
      <w:r w:rsidRPr="00564DA8">
        <w:rPr>
          <w:rFonts w:cs="Arial"/>
          <w:sz w:val="22"/>
          <w:szCs w:val="22"/>
        </w:rPr>
        <w:t>PMO</w:t>
      </w:r>
      <w:ins w:id="220" w:author="Tyra, David W." w:date="2025-05-28T10:19:00Z" w16du:dateUtc="2025-05-28T17:19:00Z">
        <w:r w:rsidR="008B589F">
          <w:rPr>
            <w:rFonts w:cs="Arial"/>
            <w:sz w:val="22"/>
            <w:szCs w:val="22"/>
          </w:rPr>
          <w:t>)</w:t>
        </w:r>
      </w:ins>
      <w:r w:rsidR="00A873F5" w:rsidRPr="00564DA8">
        <w:rPr>
          <w:rFonts w:cs="Arial"/>
          <w:sz w:val="22"/>
          <w:szCs w:val="22"/>
        </w:rPr>
        <w:t xml:space="preserve"> Director</w:t>
      </w:r>
      <w:r w:rsidRPr="00564DA8">
        <w:rPr>
          <w:rFonts w:cs="Arial"/>
          <w:sz w:val="22"/>
          <w:szCs w:val="22"/>
        </w:rPr>
        <w:t xml:space="preserve">. </w:t>
      </w:r>
    </w:p>
    <w:p w14:paraId="3625C389" w14:textId="6E260DA3"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support the Consortium’s contract management activities, fiscal planning and execution activities, and </w:t>
      </w:r>
      <w:r w:rsidR="00A873F5" w:rsidRPr="00564DA8">
        <w:rPr>
          <w:rFonts w:cs="Arial"/>
          <w:sz w:val="22"/>
          <w:szCs w:val="22"/>
        </w:rPr>
        <w:t>f</w:t>
      </w:r>
      <w:r w:rsidRPr="00564DA8">
        <w:rPr>
          <w:rFonts w:cs="Arial"/>
          <w:sz w:val="22"/>
          <w:szCs w:val="22"/>
        </w:rPr>
        <w:t xml:space="preserve">ederal and </w:t>
      </w:r>
      <w:r w:rsidR="00A873F5" w:rsidRPr="00564DA8">
        <w:rPr>
          <w:rFonts w:cs="Arial"/>
          <w:sz w:val="22"/>
          <w:szCs w:val="22"/>
        </w:rPr>
        <w:t>s</w:t>
      </w:r>
      <w:r w:rsidRPr="00564DA8">
        <w:rPr>
          <w:rFonts w:cs="Arial"/>
          <w:sz w:val="22"/>
          <w:szCs w:val="22"/>
        </w:rPr>
        <w:t>tate audit activities.</w:t>
      </w:r>
    </w:p>
    <w:p w14:paraId="61CB2C9E" w14:textId="3A201833" w:rsidR="00A561A0" w:rsidRPr="00564DA8" w:rsidRDefault="00A561A0" w:rsidP="00A873F5">
      <w:pPr>
        <w:pStyle w:val="Level5"/>
        <w:ind w:left="2880" w:firstLine="0"/>
        <w:rPr>
          <w:rFonts w:cs="Arial"/>
          <w:sz w:val="22"/>
          <w:szCs w:val="22"/>
        </w:rPr>
      </w:pPr>
      <w:r w:rsidRPr="00564DA8">
        <w:rPr>
          <w:rFonts w:cs="Arial"/>
          <w:sz w:val="22"/>
          <w:szCs w:val="22"/>
        </w:rPr>
        <w:t xml:space="preserve">Contractor will provide QA </w:t>
      </w:r>
      <w:r w:rsidR="00A873F5" w:rsidRPr="00564DA8">
        <w:rPr>
          <w:rFonts w:cs="Arial"/>
          <w:sz w:val="22"/>
          <w:szCs w:val="22"/>
        </w:rPr>
        <w:t>Services for p</w:t>
      </w:r>
      <w:r w:rsidRPr="00564DA8">
        <w:rPr>
          <w:rFonts w:cs="Arial"/>
          <w:sz w:val="22"/>
          <w:szCs w:val="22"/>
        </w:rPr>
        <w:t xml:space="preserve">roject </w:t>
      </w:r>
      <w:r w:rsidR="00A873F5" w:rsidRPr="00564DA8">
        <w:rPr>
          <w:rFonts w:cs="Arial"/>
          <w:sz w:val="22"/>
          <w:szCs w:val="22"/>
        </w:rPr>
        <w:t>m</w:t>
      </w:r>
      <w:r w:rsidRPr="00564DA8">
        <w:rPr>
          <w:rFonts w:cs="Arial"/>
          <w:sz w:val="22"/>
          <w:szCs w:val="22"/>
        </w:rPr>
        <w:t>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5229EECF" w14:textId="555DF7C3" w:rsidR="00A561A0" w:rsidRPr="00564DA8" w:rsidRDefault="00E63FE7" w:rsidP="00A561A0">
      <w:pPr>
        <w:pStyle w:val="Level4"/>
        <w:rPr>
          <w:rFonts w:cs="Arial"/>
          <w:sz w:val="22"/>
          <w:szCs w:val="22"/>
        </w:rPr>
      </w:pPr>
      <w:r w:rsidRPr="00564DA8">
        <w:rPr>
          <w:rFonts w:cs="Arial"/>
          <w:sz w:val="22"/>
          <w:szCs w:val="22"/>
        </w:rPr>
        <w:tab/>
        <w:t>Subtask: 2.2 Project Management Support.</w:t>
      </w:r>
    </w:p>
    <w:p w14:paraId="2716AA81" w14:textId="77777777" w:rsidR="00E63FE7" w:rsidRPr="00564DA8" w:rsidRDefault="00E63FE7" w:rsidP="00E63FE7">
      <w:pPr>
        <w:pStyle w:val="10sp0"/>
        <w:ind w:left="2160"/>
        <w:rPr>
          <w:rFonts w:cs="Arial"/>
          <w:sz w:val="22"/>
          <w:szCs w:val="22"/>
        </w:rPr>
      </w:pPr>
      <w:r w:rsidRPr="00564DA8">
        <w:rPr>
          <w:rFonts w:cs="Arial"/>
          <w:sz w:val="22"/>
          <w:szCs w:val="22"/>
        </w:rPr>
        <w:t xml:space="preserve">The Contractor will perform a range of CalSAWS project management support activities in cooperation and coordination with the Consortium and other CalSAWS Contractors to include: </w:t>
      </w:r>
    </w:p>
    <w:p w14:paraId="2B97EB29" w14:textId="77777777" w:rsidR="00E63FE7" w:rsidRPr="00564DA8" w:rsidRDefault="00E63FE7" w:rsidP="00E63FE7">
      <w:pPr>
        <w:pStyle w:val="Level5"/>
        <w:ind w:left="2880" w:firstLine="0"/>
        <w:rPr>
          <w:rFonts w:cs="Arial"/>
          <w:sz w:val="22"/>
          <w:szCs w:val="22"/>
        </w:rPr>
      </w:pPr>
      <w:r w:rsidRPr="00564DA8">
        <w:rPr>
          <w:rFonts w:cs="Arial"/>
          <w:sz w:val="22"/>
          <w:szCs w:val="22"/>
        </w:rPr>
        <w:t xml:space="preserve">The Contractor will provide Project Management support activities, including general assistance to the Consortium PMO. </w:t>
      </w:r>
    </w:p>
    <w:p w14:paraId="7E2544A1" w14:textId="59D75C77" w:rsidR="00E63FE7" w:rsidRPr="00564DA8" w:rsidRDefault="00E63FE7" w:rsidP="00E63FE7">
      <w:pPr>
        <w:pStyle w:val="Level5"/>
        <w:ind w:left="2880" w:firstLine="0"/>
        <w:rPr>
          <w:rFonts w:cs="Arial"/>
          <w:sz w:val="22"/>
          <w:szCs w:val="22"/>
        </w:rPr>
      </w:pPr>
      <w:r w:rsidRPr="00564DA8">
        <w:rPr>
          <w:rFonts w:cs="Arial"/>
          <w:sz w:val="22"/>
          <w:szCs w:val="22"/>
        </w:rPr>
        <w:t xml:space="preserve">The Contractor will support the Consortium’s contract management activities, fiscal planning and execution activities, and </w:t>
      </w:r>
      <w:del w:id="221" w:author="Tyra, David W." w:date="2025-05-28T10:24:00Z" w16du:dateUtc="2025-05-28T17:24:00Z">
        <w:r w:rsidRPr="00564DA8" w:rsidDel="008B589F">
          <w:rPr>
            <w:rFonts w:cs="Arial"/>
            <w:sz w:val="22"/>
            <w:szCs w:val="22"/>
          </w:rPr>
          <w:delText>F</w:delText>
        </w:r>
      </w:del>
      <w:ins w:id="222" w:author="Tyra, David W." w:date="2025-05-28T10:24:00Z" w16du:dateUtc="2025-05-28T17:24:00Z">
        <w:r w:rsidR="008B589F">
          <w:rPr>
            <w:rFonts w:cs="Arial"/>
            <w:sz w:val="22"/>
            <w:szCs w:val="22"/>
          </w:rPr>
          <w:t>f</w:t>
        </w:r>
      </w:ins>
      <w:r w:rsidRPr="00564DA8">
        <w:rPr>
          <w:rFonts w:cs="Arial"/>
          <w:sz w:val="22"/>
          <w:szCs w:val="22"/>
        </w:rPr>
        <w:t>ederal and State audit activities.</w:t>
      </w:r>
    </w:p>
    <w:p w14:paraId="76C6D24A" w14:textId="77777777" w:rsidR="00E63FE7" w:rsidRPr="00564DA8" w:rsidRDefault="00E63FE7" w:rsidP="00E63FE7">
      <w:pPr>
        <w:pStyle w:val="Level5"/>
        <w:ind w:left="2880" w:firstLine="0"/>
        <w:rPr>
          <w:rFonts w:cs="Arial"/>
          <w:sz w:val="22"/>
          <w:szCs w:val="22"/>
        </w:rPr>
      </w:pPr>
      <w:r w:rsidRPr="00564DA8">
        <w:rPr>
          <w:rFonts w:cs="Arial"/>
          <w:sz w:val="22"/>
          <w:szCs w:val="22"/>
        </w:rPr>
        <w:t>The Contractor will provide QA of Project Management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447E6030" w14:textId="7757CEBD" w:rsidR="00E63FE7" w:rsidRPr="00564DA8" w:rsidRDefault="00E63FE7" w:rsidP="00E63FE7">
      <w:pPr>
        <w:pStyle w:val="Level3"/>
        <w:rPr>
          <w:rFonts w:cs="Arial"/>
          <w:b w:val="0"/>
          <w:bCs/>
          <w:sz w:val="22"/>
          <w:szCs w:val="22"/>
        </w:rPr>
      </w:pPr>
      <w:r w:rsidRPr="00564DA8">
        <w:rPr>
          <w:rFonts w:cs="Arial"/>
          <w:sz w:val="22"/>
          <w:szCs w:val="22"/>
        </w:rPr>
        <w:tab/>
      </w:r>
      <w:r w:rsidRPr="00564DA8">
        <w:rPr>
          <w:rFonts w:cs="Arial"/>
          <w:b w:val="0"/>
          <w:bCs/>
          <w:sz w:val="22"/>
          <w:szCs w:val="22"/>
        </w:rPr>
        <w:t>Task 3 - Quality Assurance Requirements.</w:t>
      </w:r>
    </w:p>
    <w:p w14:paraId="3F3CDC4B" w14:textId="77777777" w:rsidR="00E63FE7" w:rsidRPr="00564DA8" w:rsidRDefault="00E63FE7" w:rsidP="00E63FE7">
      <w:pPr>
        <w:pStyle w:val="10sp0"/>
        <w:ind w:left="1440"/>
        <w:rPr>
          <w:rFonts w:cs="Arial"/>
          <w:sz w:val="22"/>
          <w:szCs w:val="22"/>
        </w:rPr>
      </w:pPr>
      <w:r w:rsidRPr="00564DA8">
        <w:rPr>
          <w:rFonts w:cs="Arial"/>
          <w:sz w:val="22"/>
          <w:szCs w:val="22"/>
        </w:rPr>
        <w:t xml:space="preserve">The Contractor has the overall responsibility for providing QA of all activities defined within the other CalSAWS Contractor agreements to include: </w:t>
      </w:r>
    </w:p>
    <w:p w14:paraId="1CDBEE55" w14:textId="3F808518" w:rsidR="00E63FE7" w:rsidRPr="00564DA8" w:rsidRDefault="00E63FE7" w:rsidP="00E63FE7">
      <w:pPr>
        <w:pStyle w:val="Level4"/>
        <w:ind w:left="2160" w:firstLine="0"/>
        <w:rPr>
          <w:rFonts w:cs="Arial"/>
          <w:sz w:val="22"/>
          <w:szCs w:val="22"/>
        </w:rPr>
      </w:pPr>
      <w:r w:rsidRPr="00564DA8">
        <w:rPr>
          <w:rFonts w:cs="Arial"/>
          <w:sz w:val="22"/>
          <w:szCs w:val="22"/>
        </w:rPr>
        <w:tab/>
        <w:t>Reviewing and recommending improvements to other CalSAWS Contractor processes, activities and OWDs.</w:t>
      </w:r>
    </w:p>
    <w:p w14:paraId="3C52F87D" w14:textId="11DC35FC" w:rsidR="00E63FE7" w:rsidRPr="00564DA8" w:rsidRDefault="00E63FE7" w:rsidP="00E63FE7">
      <w:pPr>
        <w:pStyle w:val="Level4"/>
        <w:ind w:left="2160" w:firstLine="0"/>
        <w:rPr>
          <w:rFonts w:cs="Arial"/>
          <w:sz w:val="22"/>
          <w:szCs w:val="22"/>
        </w:rPr>
      </w:pPr>
      <w:r w:rsidRPr="00564DA8">
        <w:rPr>
          <w:rFonts w:cs="Arial"/>
          <w:sz w:val="22"/>
          <w:szCs w:val="22"/>
        </w:rPr>
        <w:tab/>
        <w:t xml:space="preserve">Reviewing and documenting findings associated with other Contractor Project Deliverables and work products, including project management, SCR and SCR-related, marketing and public communications, enhancement and innovation, operations and security. </w:t>
      </w:r>
    </w:p>
    <w:p w14:paraId="5613A36F" w14:textId="77777777" w:rsidR="00E63FE7" w:rsidRDefault="00E63FE7" w:rsidP="00E63FE7">
      <w:pPr>
        <w:pStyle w:val="Level4"/>
        <w:rPr>
          <w:rFonts w:cs="Arial"/>
          <w:sz w:val="22"/>
          <w:szCs w:val="22"/>
        </w:rPr>
      </w:pPr>
      <w:r w:rsidRPr="00564DA8">
        <w:rPr>
          <w:rFonts w:cs="Arial"/>
          <w:sz w:val="22"/>
          <w:szCs w:val="22"/>
        </w:rPr>
        <w:t xml:space="preserve">Subtask: 3.1 Project Management </w:t>
      </w:r>
    </w:p>
    <w:p w14:paraId="7E89B706" w14:textId="49E02CC6" w:rsidR="00C454DE" w:rsidRPr="00564DA8" w:rsidRDefault="00C454DE" w:rsidP="00C454DE">
      <w:pPr>
        <w:pStyle w:val="10sp0"/>
        <w:ind w:left="2160"/>
        <w:pPrChange w:id="223" w:author="Tyra, David W." w:date="2025-05-28T09:30:00Z" w16du:dateUtc="2025-05-28T16:30:00Z">
          <w:pPr>
            <w:pStyle w:val="10sp0"/>
            <w:ind w:left="1440"/>
          </w:pPr>
        </w:pPrChange>
      </w:pPr>
      <w:ins w:id="224" w:author="Tyra, David W." w:date="2025-05-28T09:30:00Z" w16du:dateUtc="2025-05-28T16:30:00Z">
        <w:r>
          <w:t>The Contractor will perform a range of QA project management activities in cooperations with the Consortium and other CalSAWS Contractors to include:</w:t>
        </w:r>
      </w:ins>
    </w:p>
    <w:p w14:paraId="4A71B2DD" w14:textId="57A06D45" w:rsidR="00E63FE7" w:rsidRPr="00564DA8" w:rsidDel="00C454DE" w:rsidRDefault="00E63FE7" w:rsidP="00A077D9">
      <w:pPr>
        <w:pStyle w:val="Level5"/>
        <w:ind w:left="2880" w:firstLine="0"/>
        <w:rPr>
          <w:del w:id="225" w:author="Tyra, David W." w:date="2025-05-28T09:28:00Z" w16du:dateUtc="2025-05-28T16:28:00Z"/>
          <w:rFonts w:cs="Arial"/>
          <w:sz w:val="22"/>
          <w:szCs w:val="22"/>
        </w:rPr>
      </w:pPr>
      <w:del w:id="226" w:author="Tyra, David W." w:date="2025-05-28T09:28:00Z" w16du:dateUtc="2025-05-28T16:28:00Z">
        <w:r w:rsidRPr="00564DA8" w:rsidDel="00C454DE">
          <w:rPr>
            <w:rFonts w:cs="Arial"/>
            <w:sz w:val="22"/>
            <w:szCs w:val="22"/>
          </w:rPr>
          <w:delText>The Contractor will perform a range of QA project management activities in cooperation and coordination with the Consortium and other CalSAWS Contractors to include:</w:delText>
        </w:r>
      </w:del>
    </w:p>
    <w:p w14:paraId="06E7A473" w14:textId="77777777" w:rsidR="00E63FE7" w:rsidRPr="00564DA8" w:rsidRDefault="00E63FE7" w:rsidP="00A077D9">
      <w:pPr>
        <w:pStyle w:val="Level5"/>
        <w:ind w:left="2880" w:firstLine="0"/>
        <w:rPr>
          <w:rFonts w:cs="Arial"/>
          <w:sz w:val="22"/>
          <w:szCs w:val="22"/>
        </w:rPr>
      </w:pPr>
      <w:r w:rsidRPr="00564DA8">
        <w:rPr>
          <w:rFonts w:cs="Arial"/>
          <w:sz w:val="22"/>
          <w:szCs w:val="22"/>
        </w:rPr>
        <w:t>Providing QA of other CalSAWS Contractors Project Management activities, consistent with the Quality Assurance Services Plan and the associated OWDs.</w:t>
      </w:r>
    </w:p>
    <w:p w14:paraId="7F9C9349" w14:textId="77777777" w:rsidR="00E63FE7" w:rsidRPr="00564DA8" w:rsidRDefault="00E63FE7" w:rsidP="00A077D9">
      <w:pPr>
        <w:pStyle w:val="Level5"/>
        <w:ind w:left="2880" w:firstLine="0"/>
        <w:rPr>
          <w:rFonts w:cs="Arial"/>
          <w:sz w:val="22"/>
          <w:szCs w:val="22"/>
        </w:rPr>
      </w:pPr>
      <w:r w:rsidRPr="00564DA8">
        <w:rPr>
          <w:rFonts w:cs="Arial"/>
          <w:sz w:val="22"/>
          <w:szCs w:val="22"/>
        </w:rPr>
        <w:t>Ongoing evaluations of statutory and/or regulatory changes impacting program eligibility and related benefits, including business implications, schedules, and costs.</w:t>
      </w:r>
    </w:p>
    <w:p w14:paraId="34CB4A9C" w14:textId="77777777" w:rsidR="00E63FE7" w:rsidRPr="00564DA8" w:rsidRDefault="00E63FE7" w:rsidP="00A077D9">
      <w:pPr>
        <w:pStyle w:val="Level5"/>
        <w:ind w:left="2880" w:firstLine="0"/>
        <w:rPr>
          <w:rFonts w:cs="Arial"/>
          <w:sz w:val="22"/>
          <w:szCs w:val="22"/>
        </w:rPr>
      </w:pPr>
      <w:r w:rsidRPr="00564DA8">
        <w:rPr>
          <w:rFonts w:cs="Arial"/>
          <w:sz w:val="22"/>
          <w:szCs w:val="22"/>
        </w:rPr>
        <w:t>Performing as needed special assessments, as requested by the Consortium, including examining Project practices, technologies and processes for performance and potential improvements, and validating other CalSAWS Contractors’ performance outcomes.</w:t>
      </w:r>
    </w:p>
    <w:p w14:paraId="75FA1C82"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development and execution of supportive activities including assessments of proposed new tools and conducting manual code reviews.</w:t>
      </w:r>
    </w:p>
    <w:p w14:paraId="17249F44"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CalSAWS Infrastructure Contractor and other CalSAWS Contractors as necessary with the technology recovery in the event the primary production environment becomes unavailable.</w:t>
      </w:r>
    </w:p>
    <w:p w14:paraId="72FEA6E0" w14:textId="77261C5D"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Subtasks: 3.2 - 3.8 SCR Process</w:t>
      </w:r>
      <w:r w:rsidRPr="00564DA8">
        <w:rPr>
          <w:rFonts w:cs="Arial"/>
          <w:sz w:val="22"/>
          <w:szCs w:val="22"/>
        </w:rPr>
        <w:t>.</w:t>
      </w:r>
      <w:r w:rsidR="00E63FE7" w:rsidRPr="00564DA8">
        <w:rPr>
          <w:rFonts w:cs="Arial"/>
          <w:sz w:val="22"/>
          <w:szCs w:val="22"/>
        </w:rPr>
        <w:t xml:space="preserve"> </w:t>
      </w:r>
    </w:p>
    <w:p w14:paraId="2E54E1E7" w14:textId="46C6821A" w:rsidR="00E63FE7" w:rsidRPr="00564DA8" w:rsidRDefault="00E63FE7" w:rsidP="002C5B12">
      <w:pPr>
        <w:pStyle w:val="10sp0"/>
        <w:ind w:left="2160"/>
        <w:rPr>
          <w:rFonts w:cs="Arial"/>
          <w:sz w:val="22"/>
          <w:szCs w:val="22"/>
        </w:rPr>
      </w:pPr>
      <w:r w:rsidRPr="00564DA8">
        <w:rPr>
          <w:rFonts w:cs="Arial"/>
          <w:sz w:val="22"/>
          <w:szCs w:val="22"/>
        </w:rPr>
        <w:t xml:space="preserve">Contractor will perform a range of QA SCR process activities in cooperation and coordination with the Consortium and other CalSAWS Contractors to include: </w:t>
      </w:r>
    </w:p>
    <w:p w14:paraId="096B1E95" w14:textId="77777777" w:rsidR="00E63FE7" w:rsidRPr="00564DA8" w:rsidRDefault="00E63FE7" w:rsidP="00A077D9">
      <w:pPr>
        <w:pStyle w:val="Level5"/>
        <w:ind w:left="2880" w:firstLine="0"/>
        <w:rPr>
          <w:rFonts w:cs="Arial"/>
          <w:sz w:val="22"/>
          <w:szCs w:val="22"/>
        </w:rPr>
      </w:pPr>
      <w:r w:rsidRPr="00564DA8">
        <w:rPr>
          <w:rFonts w:cs="Arial"/>
          <w:sz w:val="22"/>
          <w:szCs w:val="22"/>
        </w:rPr>
        <w:t>Providing QA of other CalSAWS Contractor SCRs and related activities, consistent with the Quality Assurance Services Plan and the associated OWDs.</w:t>
      </w:r>
    </w:p>
    <w:p w14:paraId="6D80EE6D" w14:textId="77777777" w:rsidR="00E63FE7" w:rsidRPr="00564DA8" w:rsidRDefault="00E63FE7" w:rsidP="00A077D9">
      <w:pPr>
        <w:pStyle w:val="Level5"/>
        <w:ind w:left="2880" w:firstLine="0"/>
        <w:rPr>
          <w:rFonts w:cs="Arial"/>
          <w:sz w:val="22"/>
          <w:szCs w:val="22"/>
        </w:rPr>
      </w:pPr>
      <w:r w:rsidRPr="00564DA8">
        <w:rPr>
          <w:rFonts w:cs="Arial"/>
          <w:sz w:val="22"/>
          <w:szCs w:val="22"/>
        </w:rPr>
        <w:t>Participating in User Centered Design activities and Collaboration Model meetings and providing the Consortium with recommendations for improvements.</w:t>
      </w:r>
    </w:p>
    <w:p w14:paraId="0647C390"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and/or efficiencies associated with the Consortium’s annual Production release schedule and bi-monthly releases.</w:t>
      </w:r>
    </w:p>
    <w:p w14:paraId="0A261773"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Confirming System modifications adhere to the Consortium’s DevSecOps practice, and to the American with Disabilities Act (ADA) Standards for Accessible Design, Section 508 of the Rehabilitation Act. </w:t>
      </w:r>
    </w:p>
    <w:p w14:paraId="725E49B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providing recommendations for improvements and innovation to System requirements and design activities.</w:t>
      </w:r>
    </w:p>
    <w:p w14:paraId="263F5231"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providing recommendations for improvements and innovation to other CalSAWS Contractor testing methodologies and processes. </w:t>
      </w:r>
    </w:p>
    <w:p w14:paraId="6640F1BF" w14:textId="77777777" w:rsidR="00E63FE7" w:rsidRPr="00564DA8" w:rsidRDefault="00E63FE7" w:rsidP="00A077D9">
      <w:pPr>
        <w:pStyle w:val="Level5"/>
        <w:ind w:left="2880" w:firstLine="0"/>
        <w:rPr>
          <w:rFonts w:cs="Arial"/>
          <w:sz w:val="22"/>
          <w:szCs w:val="22"/>
        </w:rPr>
      </w:pPr>
      <w:r w:rsidRPr="00564DA8">
        <w:rPr>
          <w:rFonts w:cs="Arial"/>
          <w:sz w:val="22"/>
          <w:szCs w:val="22"/>
        </w:rPr>
        <w:t>Supporting the Consortium’s Test Team and the Consortium’s County Validation Test efforts at the request of the Consortium.</w:t>
      </w:r>
    </w:p>
    <w:p w14:paraId="64872552"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Providing incident analysis and evaluating other CalSAWS Contractor test results trends to detect patterns and to provide the Consortium with recommendations for test process improvements.  </w:t>
      </w:r>
    </w:p>
    <w:p w14:paraId="2FAF9B13"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providing recommendations for improvements and innovation to Change Management and Training activities, production readiness, green light/go, no-go, and deployment and post-deployment activities. </w:t>
      </w:r>
    </w:p>
    <w:p w14:paraId="7EDCEB09" w14:textId="7AF558DD" w:rsidR="00E63FE7" w:rsidRPr="00564DA8" w:rsidRDefault="002C5B12" w:rsidP="002C5B12">
      <w:pPr>
        <w:pStyle w:val="Level4"/>
        <w:ind w:left="2160" w:firstLine="0"/>
        <w:rPr>
          <w:rFonts w:cs="Arial"/>
          <w:sz w:val="22"/>
          <w:szCs w:val="22"/>
        </w:rPr>
      </w:pPr>
      <w:r w:rsidRPr="00564DA8">
        <w:rPr>
          <w:rFonts w:cs="Arial"/>
          <w:sz w:val="22"/>
          <w:szCs w:val="22"/>
        </w:rPr>
        <w:tab/>
      </w:r>
      <w:r w:rsidR="00E63FE7" w:rsidRPr="00564DA8">
        <w:rPr>
          <w:rFonts w:cs="Arial"/>
          <w:sz w:val="22"/>
          <w:szCs w:val="22"/>
        </w:rPr>
        <w:t>Subtask: 3.9 Marketing and Public Communications Support</w:t>
      </w:r>
      <w:r w:rsidRPr="00564DA8">
        <w:rPr>
          <w:rFonts w:cs="Arial"/>
          <w:sz w:val="22"/>
          <w:szCs w:val="22"/>
        </w:rPr>
        <w:t>.</w:t>
      </w:r>
    </w:p>
    <w:p w14:paraId="7C31AEE1" w14:textId="37FE765E" w:rsidR="00E63FE7" w:rsidRPr="00564DA8" w:rsidRDefault="00E63FE7" w:rsidP="00A077D9">
      <w:pPr>
        <w:pStyle w:val="10sp0"/>
        <w:ind w:left="2160"/>
        <w:rPr>
          <w:rFonts w:cs="Arial"/>
          <w:sz w:val="22"/>
          <w:szCs w:val="22"/>
        </w:rPr>
      </w:pPr>
      <w:r w:rsidRPr="00564DA8">
        <w:rPr>
          <w:rFonts w:cs="Arial"/>
          <w:sz w:val="22"/>
          <w:szCs w:val="22"/>
        </w:rPr>
        <w:t xml:space="preserve">Contractor will perform a range of QA marketing and public communication activities in cooperation and coordination with the Consortium and other CalSAWS Contractors to include: </w:t>
      </w:r>
    </w:p>
    <w:p w14:paraId="190EDC43" w14:textId="77777777" w:rsidR="00E63FE7" w:rsidRPr="00564DA8" w:rsidRDefault="00E63FE7" w:rsidP="00A077D9">
      <w:pPr>
        <w:pStyle w:val="Level5"/>
        <w:ind w:left="2880" w:firstLine="0"/>
        <w:rPr>
          <w:rFonts w:cs="Arial"/>
          <w:sz w:val="22"/>
          <w:szCs w:val="22"/>
        </w:rPr>
      </w:pPr>
      <w:r w:rsidRPr="00564DA8">
        <w:rPr>
          <w:rFonts w:cs="Arial"/>
          <w:sz w:val="22"/>
          <w:szCs w:val="22"/>
        </w:rPr>
        <w:t>Confirming the other CalSAWS Contractors’ maintenance of standards and quality control of CalSAWS internal and external communications is in accordance with the CalSAWS Enterprise PCD.</w:t>
      </w:r>
    </w:p>
    <w:p w14:paraId="6A24A6D1" w14:textId="77777777" w:rsidR="00E63FE7" w:rsidRPr="00564DA8" w:rsidRDefault="00E63FE7" w:rsidP="00A077D9">
      <w:pPr>
        <w:pStyle w:val="Level5"/>
        <w:ind w:left="2880" w:firstLine="0"/>
        <w:rPr>
          <w:rFonts w:cs="Arial"/>
          <w:sz w:val="22"/>
          <w:szCs w:val="22"/>
        </w:rPr>
      </w:pPr>
      <w:r w:rsidRPr="00564DA8">
        <w:rPr>
          <w:rFonts w:cs="Arial"/>
          <w:sz w:val="22"/>
          <w:szCs w:val="22"/>
        </w:rPr>
        <w:t>Supporting marketing and public communications activities including making process improvement recommendations for the enhancement of public communications and marketing materials.</w:t>
      </w:r>
    </w:p>
    <w:p w14:paraId="1B208DC6"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providing improvement recommendations for the use of electronic and web-based communication, graphic arts initiatives and informational and promotional materials for public consumption.</w:t>
      </w:r>
    </w:p>
    <w:p w14:paraId="4AEBA358" w14:textId="503901C6"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3.10 Enhancement and Innovation</w:t>
      </w:r>
      <w:r w:rsidRPr="00564DA8">
        <w:rPr>
          <w:rFonts w:cs="Arial"/>
          <w:sz w:val="22"/>
          <w:szCs w:val="22"/>
        </w:rPr>
        <w:t>.</w:t>
      </w:r>
      <w:r w:rsidR="00E63FE7" w:rsidRPr="00564DA8">
        <w:rPr>
          <w:rFonts w:cs="Arial"/>
          <w:sz w:val="22"/>
          <w:szCs w:val="22"/>
        </w:rPr>
        <w:t xml:space="preserve"> </w:t>
      </w:r>
    </w:p>
    <w:p w14:paraId="4CE64C92" w14:textId="77777777" w:rsidR="00E63FE7" w:rsidRPr="00564DA8" w:rsidRDefault="00E63FE7" w:rsidP="00A077D9">
      <w:pPr>
        <w:pStyle w:val="10sp0"/>
        <w:ind w:left="2160"/>
        <w:rPr>
          <w:rFonts w:cs="Arial"/>
          <w:sz w:val="22"/>
          <w:szCs w:val="22"/>
        </w:rPr>
      </w:pPr>
      <w:r w:rsidRPr="00564DA8">
        <w:rPr>
          <w:rFonts w:cs="Arial"/>
          <w:sz w:val="22"/>
          <w:szCs w:val="22"/>
        </w:rPr>
        <w:t>The Contractor will perform a range of QA enhancement and innovation activities in cooperation and coordination with the Consortium and other CalSAWS Contractors to include:</w:t>
      </w:r>
    </w:p>
    <w:p w14:paraId="3A146291"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and recommending improvements to the Consortium’s approach to using, enhancing, maintaining, and deploying automation, Artificial Intelligence and Machine Learning. </w:t>
      </w:r>
    </w:p>
    <w:p w14:paraId="3B16333C"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Assessing proposed CalSAWS innovation initiatives for business impact, schedule and cost.  </w:t>
      </w:r>
    </w:p>
    <w:p w14:paraId="5DB8677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to the other CalSAWS Contractor key performance and operational metrics, dashboard and reporting activities and work products.</w:t>
      </w:r>
    </w:p>
    <w:p w14:paraId="066695A1" w14:textId="1A88F4DD"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3.11 Operations</w:t>
      </w:r>
      <w:r w:rsidRPr="00564DA8">
        <w:rPr>
          <w:rFonts w:cs="Arial"/>
          <w:sz w:val="22"/>
          <w:szCs w:val="22"/>
        </w:rPr>
        <w:t>.</w:t>
      </w:r>
      <w:r w:rsidR="00E63FE7" w:rsidRPr="00564DA8">
        <w:rPr>
          <w:rFonts w:cs="Arial"/>
          <w:sz w:val="22"/>
          <w:szCs w:val="22"/>
        </w:rPr>
        <w:t xml:space="preserve"> </w:t>
      </w:r>
    </w:p>
    <w:p w14:paraId="288700F4" w14:textId="6F0E4000" w:rsidR="00E63FE7" w:rsidRPr="00564DA8" w:rsidRDefault="00E63FE7" w:rsidP="00A077D9">
      <w:pPr>
        <w:pStyle w:val="10sp0"/>
        <w:ind w:left="2160"/>
        <w:rPr>
          <w:rFonts w:cs="Arial"/>
          <w:sz w:val="22"/>
          <w:szCs w:val="22"/>
        </w:rPr>
      </w:pPr>
      <w:r w:rsidRPr="00564DA8">
        <w:rPr>
          <w:rFonts w:cs="Arial"/>
          <w:sz w:val="22"/>
          <w:szCs w:val="22"/>
        </w:rPr>
        <w:t>Contractor will perform a range of QA operations activities in cooperation and coordination with the Consortium and other CalSAWS Contractors to include:</w:t>
      </w:r>
    </w:p>
    <w:p w14:paraId="5E3C64B5" w14:textId="77777777" w:rsidR="00E63FE7" w:rsidRPr="00564DA8" w:rsidRDefault="00E63FE7" w:rsidP="00A077D9">
      <w:pPr>
        <w:pStyle w:val="Level5"/>
        <w:ind w:left="2880" w:firstLine="0"/>
        <w:rPr>
          <w:rFonts w:cs="Arial"/>
          <w:sz w:val="22"/>
          <w:szCs w:val="22"/>
        </w:rPr>
      </w:pPr>
      <w:r w:rsidRPr="00564DA8">
        <w:rPr>
          <w:rFonts w:cs="Arial"/>
          <w:sz w:val="22"/>
          <w:szCs w:val="22"/>
        </w:rPr>
        <w:t>Supporting operational activities, including performing assessments of the CalSAWS Tier 1, Tier 2 and Tier 3 Service Desks and the BenefitsCal Technical Help Desk processes for improvements and providing recommendations.</w:t>
      </w:r>
    </w:p>
    <w:p w14:paraId="4DF06C50" w14:textId="77777777" w:rsidR="00E63FE7" w:rsidRPr="00564DA8" w:rsidRDefault="00E63FE7" w:rsidP="00A077D9">
      <w:pPr>
        <w:pStyle w:val="Level5"/>
        <w:ind w:left="2880" w:firstLine="0"/>
        <w:rPr>
          <w:rFonts w:cs="Arial"/>
          <w:sz w:val="22"/>
          <w:szCs w:val="22"/>
        </w:rPr>
      </w:pPr>
      <w:r w:rsidRPr="00564DA8">
        <w:rPr>
          <w:rFonts w:cs="Arial"/>
          <w:sz w:val="22"/>
          <w:szCs w:val="22"/>
        </w:rPr>
        <w:t>Reviewing performance results submitted to the Consortium, identifying emerging trends and providing associated recommendations.</w:t>
      </w:r>
    </w:p>
    <w:p w14:paraId="1B781CDF"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Reviewing AWS infrastructure designs and changes, identifying potential vulnerabilities and recommending mitigation strategies to the Consortium.  </w:t>
      </w:r>
    </w:p>
    <w:p w14:paraId="69F84863" w14:textId="77777777" w:rsidR="00E63FE7" w:rsidRPr="00564DA8" w:rsidRDefault="00E63FE7" w:rsidP="00A077D9">
      <w:pPr>
        <w:pStyle w:val="Level5"/>
        <w:ind w:left="2880" w:firstLine="0"/>
        <w:rPr>
          <w:rFonts w:cs="Arial"/>
          <w:sz w:val="22"/>
          <w:szCs w:val="22"/>
        </w:rPr>
      </w:pPr>
      <w:r w:rsidRPr="00564DA8">
        <w:rPr>
          <w:rFonts w:cs="Arial"/>
          <w:sz w:val="22"/>
          <w:szCs w:val="22"/>
        </w:rPr>
        <w:t>Identifying risks associated with CalSAWS security and compliance controls, including compliance with the FedRAMP and NIST standards and recommending mitigation and remediation strategies.</w:t>
      </w:r>
    </w:p>
    <w:p w14:paraId="74FDF2B3" w14:textId="6AAAD01C" w:rsidR="00E63FE7" w:rsidRPr="00564DA8" w:rsidRDefault="00E63FE7" w:rsidP="00A077D9">
      <w:pPr>
        <w:pStyle w:val="Level5"/>
        <w:ind w:left="2880" w:firstLine="0"/>
        <w:rPr>
          <w:rFonts w:cs="Arial"/>
          <w:sz w:val="22"/>
          <w:szCs w:val="22"/>
        </w:rPr>
      </w:pPr>
      <w:r w:rsidRPr="00564DA8">
        <w:rPr>
          <w:rFonts w:cs="Arial"/>
          <w:sz w:val="22"/>
          <w:szCs w:val="22"/>
        </w:rPr>
        <w:t>Conducting and reporting outcomes of Operations related S</w:t>
      </w:r>
      <w:ins w:id="227" w:author="Tyra, David W." w:date="2025-05-28T09:34:00Z" w16du:dateUtc="2025-05-28T16:34:00Z">
        <w:r w:rsidR="005A7B38">
          <w:rPr>
            <w:rFonts w:cs="Arial"/>
            <w:sz w:val="22"/>
            <w:szCs w:val="22"/>
          </w:rPr>
          <w:t>ervice Level Agreements (S</w:t>
        </w:r>
      </w:ins>
      <w:r w:rsidRPr="00564DA8">
        <w:rPr>
          <w:rFonts w:cs="Arial"/>
          <w:sz w:val="22"/>
          <w:szCs w:val="22"/>
        </w:rPr>
        <w:t>LA</w:t>
      </w:r>
      <w:ins w:id="228" w:author="Tyra, David W." w:date="2025-05-28T09:34:00Z" w16du:dateUtc="2025-05-28T16:34:00Z">
        <w:r w:rsidR="005A7B38">
          <w:rPr>
            <w:rFonts w:cs="Arial"/>
            <w:sz w:val="22"/>
            <w:szCs w:val="22"/>
          </w:rPr>
          <w:t>)</w:t>
        </w:r>
      </w:ins>
      <w:r w:rsidRPr="00564DA8">
        <w:rPr>
          <w:rFonts w:cs="Arial"/>
          <w:sz w:val="22"/>
          <w:szCs w:val="22"/>
        </w:rPr>
        <w:t xml:space="preserve"> assessments.</w:t>
      </w:r>
    </w:p>
    <w:p w14:paraId="4D54BD14" w14:textId="532FA8CB" w:rsidR="00E63FE7" w:rsidRPr="00564DA8" w:rsidRDefault="002C5B12" w:rsidP="00E63FE7">
      <w:pPr>
        <w:pStyle w:val="Level4"/>
        <w:rPr>
          <w:rFonts w:cs="Arial"/>
          <w:sz w:val="22"/>
          <w:szCs w:val="22"/>
        </w:rPr>
      </w:pPr>
      <w:r w:rsidRPr="00564DA8">
        <w:rPr>
          <w:rFonts w:cs="Arial"/>
          <w:sz w:val="22"/>
          <w:szCs w:val="22"/>
        </w:rPr>
        <w:tab/>
      </w:r>
      <w:r w:rsidR="00E63FE7" w:rsidRPr="00564DA8">
        <w:rPr>
          <w:rFonts w:cs="Arial"/>
          <w:sz w:val="22"/>
          <w:szCs w:val="22"/>
        </w:rPr>
        <w:t>Subtask 3.12 – Security</w:t>
      </w:r>
      <w:r w:rsidRPr="00564DA8">
        <w:rPr>
          <w:rFonts w:cs="Arial"/>
          <w:sz w:val="22"/>
          <w:szCs w:val="22"/>
        </w:rPr>
        <w:t>.</w:t>
      </w:r>
      <w:r w:rsidR="00E63FE7" w:rsidRPr="00564DA8">
        <w:rPr>
          <w:rFonts w:cs="Arial"/>
          <w:sz w:val="22"/>
          <w:szCs w:val="22"/>
        </w:rPr>
        <w:t xml:space="preserve"> </w:t>
      </w:r>
    </w:p>
    <w:p w14:paraId="46E69270" w14:textId="77777777" w:rsidR="00E63FE7" w:rsidRPr="00564DA8" w:rsidRDefault="00E63FE7" w:rsidP="00A077D9">
      <w:pPr>
        <w:pStyle w:val="10sp0"/>
        <w:ind w:left="2160"/>
        <w:rPr>
          <w:rFonts w:cs="Arial"/>
          <w:sz w:val="22"/>
          <w:szCs w:val="22"/>
        </w:rPr>
      </w:pPr>
      <w:r w:rsidRPr="00564DA8">
        <w:rPr>
          <w:rFonts w:cs="Arial"/>
          <w:sz w:val="22"/>
          <w:szCs w:val="22"/>
        </w:rPr>
        <w:t>The Contractor will perform a range of QA security activities in cooperation and coordination with the Consortium and other CalSAWS Contractors to include:</w:t>
      </w:r>
    </w:p>
    <w:p w14:paraId="168CBB4A" w14:textId="77777777" w:rsidR="00E63FE7" w:rsidRPr="00564DA8" w:rsidRDefault="00E63FE7" w:rsidP="00A077D9">
      <w:pPr>
        <w:pStyle w:val="Level5"/>
        <w:ind w:left="2880" w:firstLine="0"/>
        <w:rPr>
          <w:rFonts w:cs="Arial"/>
          <w:sz w:val="22"/>
          <w:szCs w:val="22"/>
        </w:rPr>
      </w:pPr>
      <w:r w:rsidRPr="00564DA8">
        <w:rPr>
          <w:rFonts w:cs="Arial"/>
          <w:sz w:val="22"/>
          <w:szCs w:val="22"/>
        </w:rPr>
        <w:t>Reviewing and recommending improvements to the CalSAWS Contractor approach to security requirements.</w:t>
      </w:r>
    </w:p>
    <w:p w14:paraId="2FF9CF3D" w14:textId="77777777" w:rsidR="00E63FE7" w:rsidRPr="00564DA8" w:rsidRDefault="00E63FE7" w:rsidP="00A077D9">
      <w:pPr>
        <w:pStyle w:val="Level5"/>
        <w:ind w:left="2880" w:firstLine="0"/>
        <w:rPr>
          <w:rFonts w:cs="Arial"/>
          <w:sz w:val="22"/>
          <w:szCs w:val="22"/>
        </w:rPr>
      </w:pPr>
      <w:r w:rsidRPr="00564DA8">
        <w:rPr>
          <w:rFonts w:cs="Arial"/>
          <w:sz w:val="22"/>
          <w:szCs w:val="22"/>
        </w:rPr>
        <w:t>Conducting and reporting outcomes of Security related assessments.</w:t>
      </w:r>
    </w:p>
    <w:p w14:paraId="1D902A55" w14:textId="77777777" w:rsidR="00E63FE7" w:rsidRPr="00564DA8" w:rsidRDefault="00E63FE7" w:rsidP="00A077D9">
      <w:pPr>
        <w:pStyle w:val="Level5"/>
        <w:ind w:left="2880" w:firstLine="0"/>
        <w:rPr>
          <w:rFonts w:cs="Arial"/>
          <w:sz w:val="22"/>
          <w:szCs w:val="22"/>
        </w:rPr>
      </w:pPr>
      <w:r w:rsidRPr="00564DA8">
        <w:rPr>
          <w:rFonts w:cs="Arial"/>
          <w:sz w:val="22"/>
          <w:szCs w:val="22"/>
        </w:rPr>
        <w:t xml:space="preserve">Supporting security activities at the request of the Consortium Information Security Office. </w:t>
      </w:r>
    </w:p>
    <w:p w14:paraId="3EB4CA2F" w14:textId="666B57D9" w:rsidR="00E63FE7" w:rsidRPr="00564DA8" w:rsidRDefault="00E63FE7" w:rsidP="00A077D9">
      <w:pPr>
        <w:pStyle w:val="Level3"/>
        <w:rPr>
          <w:rFonts w:cs="Arial"/>
          <w:b w:val="0"/>
          <w:bCs/>
          <w:sz w:val="22"/>
          <w:szCs w:val="22"/>
        </w:rPr>
      </w:pPr>
      <w:r w:rsidRPr="00564DA8">
        <w:rPr>
          <w:rFonts w:cs="Arial"/>
          <w:b w:val="0"/>
          <w:bCs/>
          <w:sz w:val="22"/>
          <w:szCs w:val="22"/>
        </w:rPr>
        <w:t>Task 4 - Independent Test Planning, Executing and Reporting</w:t>
      </w:r>
      <w:r w:rsidR="002C5B12" w:rsidRPr="00564DA8">
        <w:rPr>
          <w:rFonts w:cs="Arial"/>
          <w:b w:val="0"/>
          <w:bCs/>
          <w:sz w:val="22"/>
          <w:szCs w:val="22"/>
        </w:rPr>
        <w:t>.</w:t>
      </w:r>
    </w:p>
    <w:p w14:paraId="38BD359B" w14:textId="1060510F" w:rsidR="00E63FE7" w:rsidRPr="00564DA8" w:rsidRDefault="00E63FE7" w:rsidP="00A077D9">
      <w:pPr>
        <w:pStyle w:val="10sp0"/>
        <w:ind w:left="1440"/>
        <w:rPr>
          <w:rFonts w:cs="Arial"/>
          <w:sz w:val="22"/>
          <w:szCs w:val="22"/>
        </w:rPr>
      </w:pPr>
      <w:r w:rsidRPr="00564DA8">
        <w:rPr>
          <w:rFonts w:cs="Arial"/>
          <w:sz w:val="22"/>
          <w:szCs w:val="22"/>
        </w:rPr>
        <w:t xml:space="preserve">Contractor will perform a range of QA independent test activities in cooperation and coordination with the Consortium and other CalSAWS </w:t>
      </w:r>
      <w:r w:rsidR="002C5B12" w:rsidRPr="00564DA8">
        <w:rPr>
          <w:rFonts w:cs="Arial"/>
          <w:sz w:val="22"/>
          <w:szCs w:val="22"/>
        </w:rPr>
        <w:t>c</w:t>
      </w:r>
      <w:r w:rsidRPr="00564DA8">
        <w:rPr>
          <w:rFonts w:cs="Arial"/>
          <w:sz w:val="22"/>
          <w:szCs w:val="22"/>
        </w:rPr>
        <w:t>ontractors as applicable, consistent with the Quality Assurance Services Plan and the associated OWDs to include:</w:t>
      </w:r>
    </w:p>
    <w:p w14:paraId="4DBE4E8E" w14:textId="5A125F2D"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Performing functional and non-functional integration, system, batch, sanity, interface and API, ADA, and automated and manual regression testing of releases prior to production deployment.</w:t>
      </w:r>
    </w:p>
    <w:p w14:paraId="18D86FDC" w14:textId="0DDA1A11"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Maintaining test plans and scripts necessary to conduct comprehensive testing of system changes.</w:t>
      </w:r>
    </w:p>
    <w:p w14:paraId="42480F55" w14:textId="77C4907F"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Coordinating with other CalSAWS </w:t>
      </w:r>
      <w:r w:rsidRPr="00564DA8">
        <w:rPr>
          <w:rFonts w:cs="Arial"/>
          <w:sz w:val="22"/>
          <w:szCs w:val="22"/>
        </w:rPr>
        <w:t>c</w:t>
      </w:r>
      <w:r w:rsidR="00E63FE7" w:rsidRPr="00564DA8">
        <w:rPr>
          <w:rFonts w:cs="Arial"/>
          <w:sz w:val="22"/>
          <w:szCs w:val="22"/>
        </w:rPr>
        <w:t>ontractors to align test activities, environments and schedules, as necessary.</w:t>
      </w:r>
    </w:p>
    <w:p w14:paraId="6181037F" w14:textId="77937D20"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Providing progress reporting to the Consortium and other CalSAWS </w:t>
      </w:r>
      <w:r w:rsidRPr="00564DA8">
        <w:rPr>
          <w:rFonts w:cs="Arial"/>
          <w:sz w:val="22"/>
          <w:szCs w:val="22"/>
        </w:rPr>
        <w:t>c</w:t>
      </w:r>
      <w:r w:rsidR="00E63FE7" w:rsidRPr="00564DA8">
        <w:rPr>
          <w:rFonts w:cs="Arial"/>
          <w:sz w:val="22"/>
          <w:szCs w:val="22"/>
        </w:rPr>
        <w:t xml:space="preserve">ontractors. </w:t>
      </w:r>
    </w:p>
    <w:p w14:paraId="2D701440" w14:textId="703433A0"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Trending test results and recommending test process improvements and providing recommendations to the Consortium. </w:t>
      </w:r>
    </w:p>
    <w:p w14:paraId="3FC5B16B" w14:textId="1DAD7CD6" w:rsidR="00E63FE7" w:rsidRPr="00564DA8" w:rsidRDefault="00E63FE7" w:rsidP="00A077D9">
      <w:pPr>
        <w:pStyle w:val="Level3"/>
        <w:rPr>
          <w:rFonts w:cs="Arial"/>
          <w:b w:val="0"/>
          <w:bCs/>
          <w:sz w:val="22"/>
          <w:szCs w:val="22"/>
        </w:rPr>
      </w:pPr>
      <w:r w:rsidRPr="00564DA8">
        <w:rPr>
          <w:rFonts w:cs="Arial"/>
          <w:b w:val="0"/>
          <w:bCs/>
          <w:sz w:val="22"/>
          <w:szCs w:val="22"/>
        </w:rPr>
        <w:t>Task 5 - Transition-Out Requirements</w:t>
      </w:r>
      <w:r w:rsidR="002C5B12" w:rsidRPr="00564DA8">
        <w:rPr>
          <w:rFonts w:cs="Arial"/>
          <w:b w:val="0"/>
          <w:bCs/>
          <w:sz w:val="22"/>
          <w:szCs w:val="22"/>
        </w:rPr>
        <w:t>.</w:t>
      </w:r>
    </w:p>
    <w:p w14:paraId="1E342B5E" w14:textId="77777777" w:rsidR="00E63FE7" w:rsidRPr="00564DA8" w:rsidRDefault="00E63FE7" w:rsidP="00A077D9">
      <w:pPr>
        <w:pStyle w:val="10sp0"/>
        <w:ind w:left="1440"/>
        <w:rPr>
          <w:rFonts w:cs="Arial"/>
          <w:sz w:val="22"/>
          <w:szCs w:val="22"/>
        </w:rPr>
      </w:pPr>
      <w:r w:rsidRPr="00564DA8">
        <w:rPr>
          <w:rFonts w:cs="Arial"/>
          <w:sz w:val="22"/>
          <w:szCs w:val="22"/>
        </w:rPr>
        <w:t xml:space="preserve">Transition-Out involves identifying and implementing the activities required to roll off the Project by transitioning out and turning over control and responsibility for QA Services support and Consortium owned resources, Documentation, and knowledge to a successor Contractor or the Consortium to include: </w:t>
      </w:r>
    </w:p>
    <w:p w14:paraId="5270724A" w14:textId="239ACD06"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 xml:space="preserve">Maintaining and updating QA Transition-Out activities within the Quality Assurance Work Schedule.  </w:t>
      </w:r>
    </w:p>
    <w:p w14:paraId="3EDD631D" w14:textId="04B82A43" w:rsidR="00E63FE7" w:rsidRPr="00564DA8" w:rsidRDefault="002C5B12" w:rsidP="00A077D9">
      <w:pPr>
        <w:pStyle w:val="Level4"/>
        <w:ind w:left="2160" w:firstLine="0"/>
        <w:rPr>
          <w:rFonts w:cs="Arial"/>
          <w:sz w:val="22"/>
          <w:szCs w:val="22"/>
        </w:rPr>
      </w:pPr>
      <w:r w:rsidRPr="00564DA8">
        <w:rPr>
          <w:rFonts w:cs="Arial"/>
          <w:sz w:val="22"/>
          <w:szCs w:val="22"/>
        </w:rPr>
        <w:tab/>
      </w:r>
      <w:r w:rsidR="00E63FE7" w:rsidRPr="00564DA8">
        <w:rPr>
          <w:rFonts w:cs="Arial"/>
          <w:sz w:val="22"/>
          <w:szCs w:val="22"/>
        </w:rPr>
        <w:t>Advising the Consortium when the Transition-Out activities have been successfully completed and confirm concurrence with both the successor Contractor and the Consortium.</w:t>
      </w:r>
    </w:p>
    <w:p w14:paraId="56A0993B" w14:textId="2839FFF8" w:rsidR="00F776D3" w:rsidRPr="00564DA8" w:rsidRDefault="002C5B12" w:rsidP="00F5016A">
      <w:pPr>
        <w:pStyle w:val="Level4"/>
        <w:ind w:left="2160" w:firstLine="0"/>
        <w:rPr>
          <w:rFonts w:cs="Arial"/>
          <w:sz w:val="22"/>
          <w:szCs w:val="22"/>
        </w:rPr>
      </w:pPr>
      <w:r w:rsidRPr="00564DA8">
        <w:rPr>
          <w:rFonts w:cs="Arial"/>
          <w:sz w:val="22"/>
          <w:szCs w:val="22"/>
        </w:rPr>
        <w:tab/>
      </w:r>
      <w:r w:rsidR="00E63FE7" w:rsidRPr="00564DA8">
        <w:rPr>
          <w:rFonts w:cs="Arial"/>
          <w:sz w:val="22"/>
          <w:szCs w:val="22"/>
        </w:rPr>
        <w:t>Developing the QA Final Project Closeout Report to provide evidence that all Agreement terms and conditions have been fulfilled.</w:t>
      </w:r>
      <w:r w:rsidR="00F776D3" w:rsidRPr="00564DA8">
        <w:rPr>
          <w:rFonts w:cs="Arial"/>
          <w:sz w:val="22"/>
          <w:szCs w:val="22"/>
        </w:rPr>
        <w:t xml:space="preserve"> </w:t>
      </w:r>
    </w:p>
    <w:p w14:paraId="24D41796" w14:textId="5E4E64CA" w:rsidR="00D91421" w:rsidRPr="00564DA8" w:rsidRDefault="002C5B12" w:rsidP="00E64ADA">
      <w:pPr>
        <w:pStyle w:val="Level2"/>
        <w:rPr>
          <w:sz w:val="22"/>
          <w:szCs w:val="22"/>
        </w:rPr>
      </w:pPr>
      <w:bookmarkStart w:id="229" w:name="_Toc196732792"/>
      <w:r w:rsidRPr="00564DA8">
        <w:rPr>
          <w:sz w:val="22"/>
          <w:szCs w:val="22"/>
        </w:rPr>
        <w:t>QA Requirements – Consortium Responsibilities.</w:t>
      </w:r>
      <w:bookmarkEnd w:id="229"/>
    </w:p>
    <w:p w14:paraId="77999434" w14:textId="3286F210" w:rsidR="00E64ADA" w:rsidRPr="00564DA8" w:rsidRDefault="002C5B12" w:rsidP="002C5B12">
      <w:pPr>
        <w:pStyle w:val="10sp0"/>
        <w:ind w:left="720"/>
        <w:rPr>
          <w:rFonts w:cs="Arial"/>
          <w:sz w:val="22"/>
          <w:szCs w:val="22"/>
        </w:rPr>
      </w:pPr>
      <w:r w:rsidRPr="00564DA8">
        <w:rPr>
          <w:rFonts w:cs="Arial"/>
          <w:sz w:val="22"/>
          <w:szCs w:val="22"/>
        </w:rPr>
        <w:t>The Consortium will provide Contract management and oversight for this Agreement. It will perform the following responsibilities.</w:t>
      </w:r>
    </w:p>
    <w:p w14:paraId="59D7905E" w14:textId="3A71F9C9" w:rsidR="00E64ADA" w:rsidRPr="00564DA8" w:rsidRDefault="002C5B12" w:rsidP="006941C1">
      <w:pPr>
        <w:pStyle w:val="Level3"/>
        <w:rPr>
          <w:rFonts w:cs="Arial"/>
          <w:sz w:val="22"/>
          <w:szCs w:val="22"/>
        </w:rPr>
      </w:pPr>
      <w:r w:rsidRPr="00564DA8">
        <w:rPr>
          <w:rFonts w:cs="Arial"/>
          <w:b w:val="0"/>
          <w:sz w:val="22"/>
          <w:szCs w:val="22"/>
        </w:rPr>
        <w:t>Transition-In</w:t>
      </w:r>
      <w:r w:rsidR="006941C1" w:rsidRPr="00564DA8">
        <w:rPr>
          <w:rFonts w:cs="Arial"/>
          <w:b w:val="0"/>
          <w:sz w:val="22"/>
          <w:szCs w:val="22"/>
        </w:rPr>
        <w:t>.</w:t>
      </w:r>
    </w:p>
    <w:p w14:paraId="4D34ECE9" w14:textId="5E2AACF4" w:rsidR="002C5B12" w:rsidRPr="00564DA8" w:rsidRDefault="002C5B12" w:rsidP="002C5B12">
      <w:pPr>
        <w:pStyle w:val="Level4"/>
        <w:rPr>
          <w:rFonts w:cs="Arial"/>
          <w:sz w:val="22"/>
          <w:szCs w:val="22"/>
        </w:rPr>
      </w:pPr>
      <w:r w:rsidRPr="00564DA8">
        <w:rPr>
          <w:rFonts w:cs="Arial"/>
          <w:sz w:val="22"/>
          <w:szCs w:val="22"/>
        </w:rPr>
        <w:tab/>
        <w:t>Participate in and support Transition-In meetings.</w:t>
      </w:r>
    </w:p>
    <w:p w14:paraId="2892721D" w14:textId="460D68A9" w:rsidR="002C5B12" w:rsidRPr="00564DA8" w:rsidRDefault="002C5B12" w:rsidP="002C5B12">
      <w:pPr>
        <w:pStyle w:val="Level4"/>
        <w:ind w:left="2160" w:firstLine="0"/>
        <w:rPr>
          <w:rFonts w:cs="Arial"/>
          <w:sz w:val="22"/>
          <w:szCs w:val="22"/>
        </w:rPr>
      </w:pPr>
      <w:r w:rsidRPr="00564DA8">
        <w:rPr>
          <w:rFonts w:cs="Arial"/>
          <w:sz w:val="22"/>
          <w:szCs w:val="22"/>
        </w:rPr>
        <w:tab/>
        <w:t>Confirm Consortium staff are familiar with QA services and new or revised processes.</w:t>
      </w:r>
    </w:p>
    <w:p w14:paraId="1E952BA1" w14:textId="230AE497" w:rsidR="002C5B12" w:rsidRPr="00564DA8" w:rsidRDefault="00F97619" w:rsidP="002C5B12">
      <w:pPr>
        <w:pStyle w:val="Level3"/>
        <w:rPr>
          <w:rFonts w:cs="Arial"/>
          <w:sz w:val="22"/>
          <w:szCs w:val="22"/>
        </w:rPr>
      </w:pPr>
      <w:r w:rsidRPr="00564DA8">
        <w:rPr>
          <w:rFonts w:cs="Arial"/>
          <w:b w:val="0"/>
          <w:bCs/>
          <w:sz w:val="22"/>
          <w:szCs w:val="22"/>
        </w:rPr>
        <w:t>Project Management.</w:t>
      </w:r>
    </w:p>
    <w:p w14:paraId="6DA47A6D" w14:textId="554E80DE" w:rsidR="00F97619" w:rsidRPr="00564DA8" w:rsidRDefault="00F97619" w:rsidP="00F97619">
      <w:pPr>
        <w:pStyle w:val="Level4"/>
        <w:rPr>
          <w:rFonts w:cs="Arial"/>
          <w:sz w:val="22"/>
          <w:szCs w:val="22"/>
        </w:rPr>
      </w:pPr>
      <w:r w:rsidRPr="00564DA8">
        <w:rPr>
          <w:rFonts w:cs="Arial"/>
          <w:sz w:val="22"/>
          <w:szCs w:val="22"/>
        </w:rPr>
        <w:tab/>
        <w:t xml:space="preserve">Maintain Project standards, policies and procedures. </w:t>
      </w:r>
    </w:p>
    <w:p w14:paraId="59F9A387" w14:textId="451A74B1" w:rsidR="00F97619" w:rsidRPr="00564DA8" w:rsidRDefault="00F97619" w:rsidP="00F97619">
      <w:pPr>
        <w:pStyle w:val="Level4"/>
        <w:rPr>
          <w:rFonts w:cs="Arial"/>
          <w:sz w:val="22"/>
          <w:szCs w:val="22"/>
        </w:rPr>
      </w:pPr>
      <w:r w:rsidRPr="00564DA8">
        <w:rPr>
          <w:rFonts w:cs="Arial"/>
          <w:sz w:val="22"/>
          <w:szCs w:val="22"/>
        </w:rPr>
        <w:tab/>
        <w:t>Maintain the Enterprise PCD.</w:t>
      </w:r>
    </w:p>
    <w:p w14:paraId="59035CAA" w14:textId="4E6CBA84" w:rsidR="00F97619" w:rsidRPr="00564DA8" w:rsidRDefault="00F97619" w:rsidP="00F97619">
      <w:pPr>
        <w:pStyle w:val="Level4"/>
        <w:ind w:left="2160" w:firstLine="0"/>
        <w:rPr>
          <w:rFonts w:cs="Arial"/>
          <w:sz w:val="22"/>
          <w:szCs w:val="22"/>
        </w:rPr>
      </w:pPr>
      <w:r w:rsidRPr="00564DA8">
        <w:rPr>
          <w:rFonts w:cs="Arial"/>
          <w:sz w:val="22"/>
          <w:szCs w:val="22"/>
        </w:rPr>
        <w:tab/>
        <w:t>Develop and maintain the CalSAWS Master Work Schedule.</w:t>
      </w:r>
    </w:p>
    <w:p w14:paraId="7106D1CD" w14:textId="1225D6B9" w:rsidR="00F97619" w:rsidRPr="00564DA8" w:rsidRDefault="00F97619" w:rsidP="00F97619">
      <w:pPr>
        <w:pStyle w:val="Level4"/>
        <w:ind w:left="2160" w:firstLine="0"/>
        <w:rPr>
          <w:rFonts w:cs="Arial"/>
          <w:sz w:val="22"/>
          <w:szCs w:val="22"/>
        </w:rPr>
      </w:pPr>
      <w:r w:rsidRPr="00564DA8">
        <w:rPr>
          <w:rFonts w:cs="Arial"/>
          <w:sz w:val="22"/>
          <w:szCs w:val="22"/>
        </w:rPr>
        <w:tab/>
        <w:t>Oversee contractor agreements and performance requirement commitments.</w:t>
      </w:r>
    </w:p>
    <w:p w14:paraId="2DABA2D4" w14:textId="59BFA9FD" w:rsidR="00F97619" w:rsidRPr="00564DA8" w:rsidRDefault="00F97619" w:rsidP="00F97619">
      <w:pPr>
        <w:pStyle w:val="Level4"/>
        <w:rPr>
          <w:rFonts w:cs="Arial"/>
          <w:sz w:val="22"/>
          <w:szCs w:val="22"/>
        </w:rPr>
      </w:pPr>
      <w:r w:rsidRPr="00564DA8">
        <w:rPr>
          <w:rFonts w:cs="Arial"/>
          <w:sz w:val="22"/>
          <w:szCs w:val="22"/>
        </w:rPr>
        <w:tab/>
        <w:t>Provide facilities for Contractor personnel.</w:t>
      </w:r>
    </w:p>
    <w:p w14:paraId="2C927483" w14:textId="414AF47C" w:rsidR="00F97619" w:rsidRPr="00564DA8" w:rsidRDefault="00F97619" w:rsidP="00F97619">
      <w:pPr>
        <w:pStyle w:val="Level4"/>
        <w:ind w:left="2160" w:firstLine="0"/>
        <w:rPr>
          <w:rFonts w:cs="Arial"/>
          <w:sz w:val="22"/>
          <w:szCs w:val="22"/>
        </w:rPr>
      </w:pPr>
      <w:r w:rsidRPr="00564DA8">
        <w:rPr>
          <w:rFonts w:cs="Arial"/>
          <w:sz w:val="22"/>
          <w:szCs w:val="22"/>
        </w:rPr>
        <w:tab/>
        <w:t>Provide timely review and approval of Contractor Work products and Deliverables.</w:t>
      </w:r>
    </w:p>
    <w:p w14:paraId="098C82BC" w14:textId="3DBEDA26" w:rsidR="00F97619" w:rsidRPr="00564DA8" w:rsidRDefault="00F97619" w:rsidP="00F97619">
      <w:pPr>
        <w:pStyle w:val="Level4"/>
        <w:rPr>
          <w:rFonts w:cs="Arial"/>
          <w:sz w:val="22"/>
          <w:szCs w:val="22"/>
        </w:rPr>
      </w:pPr>
      <w:r w:rsidRPr="00564DA8">
        <w:rPr>
          <w:rFonts w:cs="Arial"/>
          <w:sz w:val="22"/>
          <w:szCs w:val="22"/>
        </w:rPr>
        <w:tab/>
        <w:t xml:space="preserve">Maintain and evolve the </w:t>
      </w:r>
      <w:del w:id="230" w:author="Tyra, David W." w:date="2025-05-28T10:26:00Z" w16du:dateUtc="2025-05-28T17:26:00Z">
        <w:r w:rsidRPr="00564DA8" w:rsidDel="008B589F">
          <w:rPr>
            <w:rFonts w:cs="Arial"/>
            <w:sz w:val="22"/>
            <w:szCs w:val="22"/>
          </w:rPr>
          <w:delText>c</w:delText>
        </w:r>
      </w:del>
      <w:ins w:id="231" w:author="Tyra, David W." w:date="2025-05-28T10:26:00Z" w16du:dateUtc="2025-05-28T17:26:00Z">
        <w:r w:rsidR="008B589F">
          <w:rPr>
            <w:rFonts w:cs="Arial"/>
            <w:sz w:val="22"/>
            <w:szCs w:val="22"/>
          </w:rPr>
          <w:t>C</w:t>
        </w:r>
      </w:ins>
      <w:r w:rsidRPr="00564DA8">
        <w:rPr>
          <w:rFonts w:cs="Arial"/>
          <w:sz w:val="22"/>
          <w:szCs w:val="22"/>
        </w:rPr>
        <w:t xml:space="preserve">ollaboration </w:t>
      </w:r>
      <w:del w:id="232" w:author="Tyra, David W." w:date="2025-05-28T10:26:00Z" w16du:dateUtc="2025-05-28T17:26:00Z">
        <w:r w:rsidRPr="00564DA8" w:rsidDel="008B589F">
          <w:rPr>
            <w:rFonts w:cs="Arial"/>
            <w:sz w:val="22"/>
            <w:szCs w:val="22"/>
          </w:rPr>
          <w:delText>m</w:delText>
        </w:r>
      </w:del>
      <w:ins w:id="233" w:author="Tyra, David W." w:date="2025-05-28T10:26:00Z" w16du:dateUtc="2025-05-28T17:26:00Z">
        <w:r w:rsidR="008B589F">
          <w:rPr>
            <w:rFonts w:cs="Arial"/>
            <w:sz w:val="22"/>
            <w:szCs w:val="22"/>
          </w:rPr>
          <w:t>M</w:t>
        </w:r>
      </w:ins>
      <w:r w:rsidRPr="00564DA8">
        <w:rPr>
          <w:rFonts w:cs="Arial"/>
          <w:sz w:val="22"/>
          <w:szCs w:val="22"/>
        </w:rPr>
        <w:t xml:space="preserve">odel and charter.   </w:t>
      </w:r>
    </w:p>
    <w:p w14:paraId="6E802229" w14:textId="483BFED8" w:rsidR="00F97619" w:rsidRPr="00564DA8" w:rsidRDefault="00F97619" w:rsidP="00F97619">
      <w:pPr>
        <w:pStyle w:val="Level4"/>
        <w:rPr>
          <w:rFonts w:cs="Arial"/>
          <w:sz w:val="22"/>
          <w:szCs w:val="22"/>
        </w:rPr>
      </w:pPr>
      <w:r w:rsidRPr="00564DA8">
        <w:rPr>
          <w:rFonts w:cs="Arial"/>
          <w:sz w:val="22"/>
          <w:szCs w:val="22"/>
        </w:rPr>
        <w:tab/>
        <w:t>Provide Consortium staff to work with the Contractor.</w:t>
      </w:r>
    </w:p>
    <w:p w14:paraId="44AB841E" w14:textId="68AA4516" w:rsidR="00F97619" w:rsidRPr="00564DA8" w:rsidRDefault="00F97619" w:rsidP="00F97619">
      <w:pPr>
        <w:pStyle w:val="Level4"/>
        <w:ind w:left="2160" w:firstLine="0"/>
        <w:rPr>
          <w:rFonts w:cs="Arial"/>
          <w:sz w:val="22"/>
          <w:szCs w:val="22"/>
        </w:rPr>
      </w:pPr>
      <w:r w:rsidRPr="00564DA8">
        <w:rPr>
          <w:rFonts w:cs="Arial"/>
          <w:sz w:val="22"/>
          <w:szCs w:val="22"/>
        </w:rPr>
        <w:tab/>
        <w:t>Provide access to Project information including technical, program and policy documentation.</w:t>
      </w:r>
    </w:p>
    <w:p w14:paraId="02F84B3E" w14:textId="672942F8" w:rsidR="00F97619" w:rsidRPr="00564DA8" w:rsidRDefault="00F97619" w:rsidP="00F97619">
      <w:pPr>
        <w:pStyle w:val="Level4"/>
        <w:ind w:left="2160" w:firstLine="0"/>
        <w:rPr>
          <w:rFonts w:cs="Arial"/>
          <w:sz w:val="22"/>
          <w:szCs w:val="22"/>
        </w:rPr>
      </w:pPr>
      <w:r w:rsidRPr="00564DA8">
        <w:rPr>
          <w:rFonts w:cs="Arial"/>
          <w:sz w:val="22"/>
          <w:szCs w:val="22"/>
        </w:rPr>
        <w:t>Work with contractors to perform issue escalation and resolution, and ongoing risk management.</w:t>
      </w:r>
    </w:p>
    <w:p w14:paraId="0A6B42EC" w14:textId="1E10877B" w:rsidR="00F97619" w:rsidRPr="00564DA8" w:rsidRDefault="00F97619" w:rsidP="00F97619">
      <w:pPr>
        <w:pStyle w:val="Level4"/>
        <w:ind w:left="2160" w:firstLine="0"/>
        <w:rPr>
          <w:rFonts w:cs="Arial"/>
          <w:sz w:val="22"/>
          <w:szCs w:val="22"/>
        </w:rPr>
      </w:pPr>
      <w:r w:rsidRPr="00564DA8">
        <w:rPr>
          <w:rFonts w:cs="Arial"/>
          <w:sz w:val="22"/>
          <w:szCs w:val="22"/>
        </w:rPr>
        <w:t>Participate and support corrective action planning and execution activities.</w:t>
      </w:r>
    </w:p>
    <w:p w14:paraId="4FF31075" w14:textId="0BF794A3" w:rsidR="00F97619" w:rsidRPr="00564DA8" w:rsidRDefault="00F97619" w:rsidP="00F97619">
      <w:pPr>
        <w:pStyle w:val="Level4"/>
        <w:ind w:left="2160" w:firstLine="0"/>
        <w:rPr>
          <w:rFonts w:cs="Arial"/>
          <w:sz w:val="22"/>
          <w:szCs w:val="22"/>
        </w:rPr>
      </w:pPr>
      <w:r w:rsidRPr="00564DA8">
        <w:rPr>
          <w:rFonts w:cs="Arial"/>
          <w:sz w:val="22"/>
          <w:szCs w:val="22"/>
        </w:rPr>
        <w:t xml:space="preserve">Manage expectations and communications for the JPA Board of Directors, Project Steering Committee, and other stakeholders. </w:t>
      </w:r>
    </w:p>
    <w:p w14:paraId="623654CC" w14:textId="340DF3C1" w:rsidR="00F97619" w:rsidRPr="00564DA8" w:rsidRDefault="00F97619" w:rsidP="00F97619">
      <w:pPr>
        <w:pStyle w:val="Level4"/>
        <w:rPr>
          <w:rFonts w:cs="Arial"/>
          <w:sz w:val="22"/>
          <w:szCs w:val="22"/>
        </w:rPr>
      </w:pPr>
      <w:r w:rsidRPr="00564DA8">
        <w:rPr>
          <w:rFonts w:cs="Arial"/>
          <w:sz w:val="22"/>
          <w:szCs w:val="22"/>
        </w:rPr>
        <w:t>Manage planning and administration of Project funding.</w:t>
      </w:r>
    </w:p>
    <w:p w14:paraId="3DCA3B31" w14:textId="20D6D227" w:rsidR="006941C1" w:rsidRPr="00564DA8" w:rsidRDefault="00F97619" w:rsidP="006941C1">
      <w:pPr>
        <w:pStyle w:val="Level3"/>
        <w:rPr>
          <w:rFonts w:cs="Arial"/>
          <w:sz w:val="22"/>
          <w:szCs w:val="22"/>
        </w:rPr>
      </w:pPr>
      <w:r w:rsidRPr="00564DA8">
        <w:rPr>
          <w:rFonts w:cs="Arial"/>
          <w:b w:val="0"/>
          <w:sz w:val="22"/>
          <w:szCs w:val="22"/>
        </w:rPr>
        <w:t>System Change Request</w:t>
      </w:r>
      <w:r w:rsidR="006941C1" w:rsidRPr="00564DA8">
        <w:rPr>
          <w:rFonts w:cs="Arial"/>
          <w:b w:val="0"/>
          <w:sz w:val="22"/>
          <w:szCs w:val="22"/>
        </w:rPr>
        <w:t>.</w:t>
      </w:r>
    </w:p>
    <w:p w14:paraId="65BA8BA4" w14:textId="151E786B"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Participate in and support System Change Request (SCR) and enhancement meetings.</w:t>
      </w:r>
    </w:p>
    <w:p w14:paraId="408BFE1A" w14:textId="4CFE5EC3"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Provide approval for SCR and enhancement application changes.</w:t>
      </w:r>
    </w:p>
    <w:p w14:paraId="463DD2CE" w14:textId="55863A07"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Support the User Centered Design, customer experience and public marketing and outreach processes and activities.</w:t>
      </w:r>
    </w:p>
    <w:p w14:paraId="4D763A02" w14:textId="04D4F587" w:rsidR="00F97619" w:rsidRPr="00564DA8" w:rsidRDefault="00CC6FF2" w:rsidP="00F97619">
      <w:pPr>
        <w:pStyle w:val="Level4"/>
        <w:ind w:left="2160" w:firstLine="0"/>
        <w:rPr>
          <w:rFonts w:cs="Arial"/>
          <w:sz w:val="22"/>
          <w:szCs w:val="22"/>
        </w:rPr>
      </w:pPr>
      <w:r w:rsidRPr="00564DA8">
        <w:rPr>
          <w:rFonts w:cs="Arial"/>
          <w:sz w:val="22"/>
          <w:szCs w:val="22"/>
        </w:rPr>
        <w:tab/>
      </w:r>
      <w:r w:rsidR="00F97619" w:rsidRPr="00564DA8">
        <w:rPr>
          <w:rFonts w:cs="Arial"/>
          <w:sz w:val="22"/>
          <w:szCs w:val="22"/>
        </w:rPr>
        <w:t>Participate in the Change Control Board (CCB) and System Change Request Board (SCRB) process</w:t>
      </w:r>
      <w:r w:rsidRPr="00564DA8">
        <w:rPr>
          <w:rFonts w:cs="Arial"/>
          <w:sz w:val="22"/>
          <w:szCs w:val="22"/>
        </w:rPr>
        <w:t>.</w:t>
      </w:r>
    </w:p>
    <w:p w14:paraId="46E09AC1" w14:textId="3A2AE499" w:rsidR="00F97619" w:rsidRPr="00564DA8" w:rsidRDefault="00F97619" w:rsidP="00F97619">
      <w:pPr>
        <w:pStyle w:val="Level3"/>
        <w:rPr>
          <w:rFonts w:cs="Arial"/>
          <w:sz w:val="22"/>
          <w:szCs w:val="22"/>
        </w:rPr>
      </w:pPr>
      <w:r w:rsidRPr="00564DA8">
        <w:rPr>
          <w:rFonts w:cs="Arial"/>
          <w:b w:val="0"/>
          <w:bCs/>
          <w:sz w:val="22"/>
          <w:szCs w:val="22"/>
        </w:rPr>
        <w:t>Marketing and Public Communications.</w:t>
      </w:r>
    </w:p>
    <w:p w14:paraId="6A5654F9" w14:textId="424872C7" w:rsidR="00CC6FF2" w:rsidRPr="00564DA8" w:rsidRDefault="00CC6FF2" w:rsidP="00CC6FF2">
      <w:pPr>
        <w:pStyle w:val="Level4"/>
        <w:ind w:left="2160" w:firstLine="0"/>
        <w:rPr>
          <w:rFonts w:cs="Arial"/>
          <w:sz w:val="22"/>
          <w:szCs w:val="22"/>
        </w:rPr>
      </w:pPr>
      <w:r w:rsidRPr="00564DA8">
        <w:rPr>
          <w:rFonts w:cs="Arial"/>
          <w:sz w:val="22"/>
          <w:szCs w:val="22"/>
        </w:rPr>
        <w:tab/>
        <w:t>Provide oversight of the approach to public outreach and marketing.</w:t>
      </w:r>
    </w:p>
    <w:p w14:paraId="39327C27" w14:textId="2F67DAB8" w:rsidR="00CC6FF2" w:rsidRPr="00564DA8" w:rsidRDefault="00CC6FF2" w:rsidP="00CC6FF2">
      <w:pPr>
        <w:pStyle w:val="Level4"/>
        <w:ind w:left="2160" w:firstLine="0"/>
        <w:rPr>
          <w:rFonts w:cs="Arial"/>
          <w:sz w:val="22"/>
          <w:szCs w:val="22"/>
        </w:rPr>
      </w:pPr>
      <w:r w:rsidRPr="00564DA8">
        <w:rPr>
          <w:rFonts w:cs="Arial"/>
          <w:sz w:val="22"/>
          <w:szCs w:val="22"/>
        </w:rPr>
        <w:tab/>
        <w:t>Participate and support Marketing and Public Communications planning and implementation of outreach activities.</w:t>
      </w:r>
    </w:p>
    <w:p w14:paraId="39AA0445" w14:textId="57D60DE1" w:rsidR="00F97619" w:rsidRPr="00564DA8" w:rsidRDefault="00F97619" w:rsidP="00F97619">
      <w:pPr>
        <w:pStyle w:val="Level3"/>
        <w:rPr>
          <w:rFonts w:cs="Arial"/>
          <w:sz w:val="22"/>
          <w:szCs w:val="22"/>
        </w:rPr>
      </w:pPr>
      <w:r w:rsidRPr="00564DA8">
        <w:rPr>
          <w:rFonts w:cs="Arial"/>
          <w:b w:val="0"/>
          <w:bCs/>
          <w:sz w:val="22"/>
          <w:szCs w:val="22"/>
        </w:rPr>
        <w:t>Support Services.</w:t>
      </w:r>
    </w:p>
    <w:p w14:paraId="3568E812" w14:textId="5F456BC9" w:rsidR="00CC6FF2" w:rsidRPr="00564DA8" w:rsidRDefault="00CC6FF2" w:rsidP="00CC6FF2">
      <w:pPr>
        <w:pStyle w:val="Level4"/>
        <w:rPr>
          <w:rFonts w:cs="Arial"/>
          <w:sz w:val="22"/>
          <w:szCs w:val="22"/>
        </w:rPr>
      </w:pPr>
      <w:r w:rsidRPr="00564DA8">
        <w:rPr>
          <w:rFonts w:cs="Arial"/>
          <w:sz w:val="22"/>
          <w:szCs w:val="22"/>
        </w:rPr>
        <w:tab/>
        <w:t>Participate in and support technical meetings.</w:t>
      </w:r>
    </w:p>
    <w:p w14:paraId="74DF6BD2" w14:textId="3D4DA244" w:rsidR="00CC6FF2" w:rsidRPr="00564DA8" w:rsidRDefault="00CC6FF2" w:rsidP="00CC6FF2">
      <w:pPr>
        <w:pStyle w:val="Level4"/>
        <w:rPr>
          <w:rFonts w:cs="Arial"/>
          <w:sz w:val="22"/>
          <w:szCs w:val="22"/>
        </w:rPr>
      </w:pPr>
      <w:r w:rsidRPr="00564DA8">
        <w:rPr>
          <w:rFonts w:cs="Arial"/>
          <w:sz w:val="22"/>
          <w:szCs w:val="22"/>
        </w:rPr>
        <w:tab/>
        <w:t>Participate in the Change Advisory Board (CAB) process.</w:t>
      </w:r>
    </w:p>
    <w:p w14:paraId="165F5FE3" w14:textId="7475E17A" w:rsidR="00F97619" w:rsidRPr="00564DA8" w:rsidRDefault="00F97619" w:rsidP="00F97619">
      <w:pPr>
        <w:pStyle w:val="Level3"/>
        <w:rPr>
          <w:rFonts w:cs="Arial"/>
          <w:sz w:val="22"/>
          <w:szCs w:val="22"/>
        </w:rPr>
      </w:pPr>
      <w:r w:rsidRPr="00564DA8">
        <w:rPr>
          <w:rFonts w:cs="Arial"/>
          <w:b w:val="0"/>
          <w:bCs/>
          <w:sz w:val="22"/>
          <w:szCs w:val="22"/>
        </w:rPr>
        <w:t>Enhancement and Innovation.</w:t>
      </w:r>
    </w:p>
    <w:p w14:paraId="4CAF4491" w14:textId="04F81AB7" w:rsidR="00CC6FF2" w:rsidRPr="00564DA8" w:rsidRDefault="00CC6FF2" w:rsidP="00CC6FF2">
      <w:pPr>
        <w:pStyle w:val="Level4"/>
        <w:ind w:left="2160" w:firstLine="0"/>
        <w:rPr>
          <w:rFonts w:cs="Arial"/>
          <w:sz w:val="22"/>
          <w:szCs w:val="22"/>
        </w:rPr>
      </w:pPr>
      <w:r w:rsidRPr="00564DA8">
        <w:rPr>
          <w:rFonts w:cs="Arial"/>
          <w:sz w:val="22"/>
          <w:szCs w:val="22"/>
        </w:rPr>
        <w:tab/>
        <w:t>Participate in and support Innovation-related planning and implementation meetings.</w:t>
      </w:r>
    </w:p>
    <w:p w14:paraId="7AE646CA" w14:textId="66F5634F" w:rsidR="00CC6FF2" w:rsidRPr="00564DA8" w:rsidRDefault="00CC6FF2" w:rsidP="00CC6FF2">
      <w:pPr>
        <w:pStyle w:val="Level4"/>
        <w:ind w:left="2160" w:firstLine="0"/>
        <w:rPr>
          <w:rFonts w:cs="Arial"/>
          <w:sz w:val="22"/>
          <w:szCs w:val="22"/>
        </w:rPr>
      </w:pPr>
      <w:r w:rsidRPr="00564DA8">
        <w:rPr>
          <w:rFonts w:cs="Arial"/>
          <w:sz w:val="22"/>
          <w:szCs w:val="22"/>
        </w:rPr>
        <w:tab/>
        <w:t xml:space="preserve">Provide Consortium staff to participate in Proofs of Concepts. </w:t>
      </w:r>
    </w:p>
    <w:p w14:paraId="661D059F" w14:textId="07088394" w:rsidR="00CC6FF2" w:rsidRPr="00564DA8" w:rsidRDefault="00CC6FF2" w:rsidP="00CC6FF2">
      <w:pPr>
        <w:pStyle w:val="Level4"/>
        <w:ind w:left="2160" w:firstLine="0"/>
        <w:rPr>
          <w:rFonts w:cs="Arial"/>
          <w:sz w:val="22"/>
          <w:szCs w:val="22"/>
        </w:rPr>
      </w:pPr>
      <w:r w:rsidRPr="00564DA8">
        <w:rPr>
          <w:rFonts w:cs="Arial"/>
          <w:sz w:val="22"/>
          <w:szCs w:val="22"/>
        </w:rPr>
        <w:tab/>
        <w:t xml:space="preserve">Drive Consortium and Contractor improvements to the </w:t>
      </w:r>
      <w:del w:id="234" w:author="Tyra, David W." w:date="2025-05-28T10:26:00Z" w16du:dateUtc="2025-05-28T17:26:00Z">
        <w:r w:rsidRPr="00564DA8" w:rsidDel="008B589F">
          <w:rPr>
            <w:rFonts w:cs="Arial"/>
            <w:sz w:val="22"/>
            <w:szCs w:val="22"/>
          </w:rPr>
          <w:delText>c</w:delText>
        </w:r>
      </w:del>
      <w:ins w:id="235" w:author="Tyra, David W." w:date="2025-05-28T10:26:00Z" w16du:dateUtc="2025-05-28T17:26:00Z">
        <w:r w:rsidR="008B589F">
          <w:rPr>
            <w:rFonts w:cs="Arial"/>
            <w:sz w:val="22"/>
            <w:szCs w:val="22"/>
          </w:rPr>
          <w:t>C</w:t>
        </w:r>
      </w:ins>
      <w:r w:rsidRPr="00564DA8">
        <w:rPr>
          <w:rFonts w:cs="Arial"/>
          <w:sz w:val="22"/>
          <w:szCs w:val="22"/>
        </w:rPr>
        <w:t xml:space="preserve">ollaboration </w:t>
      </w:r>
      <w:del w:id="236" w:author="Tyra, David W." w:date="2025-05-28T10:26:00Z" w16du:dateUtc="2025-05-28T17:26:00Z">
        <w:r w:rsidRPr="00564DA8" w:rsidDel="008B589F">
          <w:rPr>
            <w:rFonts w:cs="Arial"/>
            <w:sz w:val="22"/>
            <w:szCs w:val="22"/>
          </w:rPr>
          <w:delText>m</w:delText>
        </w:r>
      </w:del>
      <w:ins w:id="237" w:author="Tyra, David W." w:date="2025-05-28T10:26:00Z" w16du:dateUtc="2025-05-28T17:26:00Z">
        <w:r w:rsidR="008B589F">
          <w:rPr>
            <w:rFonts w:cs="Arial"/>
            <w:sz w:val="22"/>
            <w:szCs w:val="22"/>
          </w:rPr>
          <w:t>M</w:t>
        </w:r>
      </w:ins>
      <w:r w:rsidRPr="00564DA8">
        <w:rPr>
          <w:rFonts w:cs="Arial"/>
          <w:sz w:val="22"/>
          <w:szCs w:val="22"/>
        </w:rPr>
        <w:t xml:space="preserve">odel, User Centered Design, and public outreach. </w:t>
      </w:r>
    </w:p>
    <w:p w14:paraId="71F26AC0" w14:textId="65AA23E4" w:rsidR="00F97619" w:rsidRPr="00564DA8" w:rsidRDefault="00F97619" w:rsidP="00F97619">
      <w:pPr>
        <w:pStyle w:val="Level3"/>
        <w:rPr>
          <w:rFonts w:cs="Arial"/>
          <w:sz w:val="22"/>
          <w:szCs w:val="22"/>
        </w:rPr>
      </w:pPr>
      <w:r w:rsidRPr="00564DA8">
        <w:rPr>
          <w:rFonts w:cs="Arial"/>
          <w:b w:val="0"/>
          <w:bCs/>
          <w:sz w:val="22"/>
          <w:szCs w:val="22"/>
        </w:rPr>
        <w:t>Production Operations.</w:t>
      </w:r>
    </w:p>
    <w:p w14:paraId="47CC69B8" w14:textId="6D84F88F" w:rsidR="00CC6FF2" w:rsidRPr="00564DA8" w:rsidRDefault="00CC6FF2" w:rsidP="00CC6FF2">
      <w:pPr>
        <w:pStyle w:val="Level4"/>
        <w:ind w:left="2160" w:firstLine="0"/>
        <w:rPr>
          <w:rFonts w:cs="Arial"/>
          <w:sz w:val="22"/>
          <w:szCs w:val="22"/>
        </w:rPr>
      </w:pPr>
      <w:r w:rsidRPr="00564DA8">
        <w:rPr>
          <w:rFonts w:cs="Arial"/>
          <w:sz w:val="22"/>
          <w:szCs w:val="22"/>
        </w:rPr>
        <w:tab/>
        <w:t>Participate in and support Technical and Production Operations meetings.</w:t>
      </w:r>
    </w:p>
    <w:p w14:paraId="0800809A" w14:textId="1CC7B6E3" w:rsidR="00CC6FF2" w:rsidRPr="00564DA8" w:rsidRDefault="00CC6FF2" w:rsidP="00CC6FF2">
      <w:pPr>
        <w:pStyle w:val="Level4"/>
        <w:ind w:left="2160" w:firstLine="0"/>
        <w:rPr>
          <w:rFonts w:cs="Arial"/>
          <w:sz w:val="22"/>
          <w:szCs w:val="22"/>
        </w:rPr>
      </w:pPr>
      <w:r w:rsidRPr="00564DA8">
        <w:rPr>
          <w:rFonts w:cs="Arial"/>
          <w:sz w:val="22"/>
          <w:szCs w:val="22"/>
        </w:rPr>
        <w:tab/>
        <w:t>Provide approval for new/change/removal of software purchases.</w:t>
      </w:r>
    </w:p>
    <w:p w14:paraId="165255BC" w14:textId="277871F1" w:rsidR="00CC6FF2" w:rsidRPr="00564DA8" w:rsidRDefault="00CC6FF2" w:rsidP="00CC6FF2">
      <w:pPr>
        <w:pStyle w:val="Level4"/>
        <w:rPr>
          <w:rFonts w:cs="Arial"/>
          <w:sz w:val="22"/>
          <w:szCs w:val="22"/>
        </w:rPr>
      </w:pPr>
      <w:r w:rsidRPr="00564DA8">
        <w:rPr>
          <w:rFonts w:cs="Arial"/>
          <w:sz w:val="22"/>
          <w:szCs w:val="22"/>
        </w:rPr>
        <w:tab/>
        <w:t>Participate in the Change Advisory Board (CAB) process.</w:t>
      </w:r>
    </w:p>
    <w:p w14:paraId="6FAFD334" w14:textId="53D633D0" w:rsidR="00CC6FF2" w:rsidRPr="00564DA8" w:rsidRDefault="00CC6FF2" w:rsidP="00CC6FF2">
      <w:pPr>
        <w:pStyle w:val="Level4"/>
        <w:ind w:left="2160" w:firstLine="0"/>
        <w:rPr>
          <w:rFonts w:cs="Arial"/>
          <w:sz w:val="22"/>
          <w:szCs w:val="22"/>
        </w:rPr>
      </w:pPr>
      <w:r w:rsidRPr="00564DA8">
        <w:rPr>
          <w:rFonts w:cs="Arial"/>
          <w:sz w:val="22"/>
          <w:szCs w:val="22"/>
        </w:rPr>
        <w:tab/>
        <w:t>Assist in the management of escalated defects and the notification of the necessary parties.</w:t>
      </w:r>
    </w:p>
    <w:p w14:paraId="47465DCA" w14:textId="09DA987F" w:rsidR="00CC6FF2" w:rsidRPr="00564DA8" w:rsidRDefault="00CC6FF2" w:rsidP="00CC6FF2">
      <w:pPr>
        <w:pStyle w:val="Level4"/>
        <w:rPr>
          <w:rFonts w:cs="Arial"/>
          <w:sz w:val="22"/>
          <w:szCs w:val="22"/>
        </w:rPr>
      </w:pPr>
      <w:r w:rsidRPr="00564DA8">
        <w:rPr>
          <w:rFonts w:cs="Arial"/>
          <w:sz w:val="22"/>
          <w:szCs w:val="22"/>
        </w:rPr>
        <w:tab/>
        <w:t>Monitor escalated issues to confirm timely resolution.</w:t>
      </w:r>
    </w:p>
    <w:p w14:paraId="7188D76F" w14:textId="2050811F" w:rsidR="00CC6FF2" w:rsidRPr="00564DA8" w:rsidRDefault="00CC6FF2" w:rsidP="00CC6FF2">
      <w:pPr>
        <w:pStyle w:val="Level4"/>
        <w:ind w:left="2160" w:firstLine="0"/>
        <w:rPr>
          <w:rFonts w:cs="Arial"/>
          <w:sz w:val="22"/>
          <w:szCs w:val="22"/>
        </w:rPr>
      </w:pPr>
      <w:r w:rsidRPr="00564DA8">
        <w:rPr>
          <w:rFonts w:cs="Arial"/>
          <w:sz w:val="22"/>
          <w:szCs w:val="22"/>
        </w:rPr>
        <w:tab/>
        <w:t xml:space="preserve">Review </w:t>
      </w:r>
      <w:del w:id="238" w:author="Tyra, David W." w:date="2025-05-28T09:34:00Z" w16du:dateUtc="2025-05-28T16:34:00Z">
        <w:r w:rsidRPr="00564DA8" w:rsidDel="005A7B38">
          <w:rPr>
            <w:rFonts w:cs="Arial"/>
            <w:sz w:val="22"/>
            <w:szCs w:val="22"/>
          </w:rPr>
          <w:delText>Service Level Agreement (</w:delText>
        </w:r>
      </w:del>
      <w:r w:rsidRPr="00564DA8">
        <w:rPr>
          <w:rFonts w:cs="Arial"/>
          <w:sz w:val="22"/>
          <w:szCs w:val="22"/>
        </w:rPr>
        <w:t>SLA</w:t>
      </w:r>
      <w:del w:id="239" w:author="Tyra, David W." w:date="2025-05-28T09:34:00Z" w16du:dateUtc="2025-05-28T16:34:00Z">
        <w:r w:rsidRPr="00564DA8" w:rsidDel="005A7B38">
          <w:rPr>
            <w:rFonts w:cs="Arial"/>
            <w:sz w:val="22"/>
            <w:szCs w:val="22"/>
          </w:rPr>
          <w:delText>)</w:delText>
        </w:r>
      </w:del>
      <w:r w:rsidRPr="00564DA8">
        <w:rPr>
          <w:rFonts w:cs="Arial"/>
          <w:sz w:val="22"/>
          <w:szCs w:val="22"/>
        </w:rPr>
        <w:t xml:space="preserve"> and performance reports.</w:t>
      </w:r>
    </w:p>
    <w:p w14:paraId="2421A84D" w14:textId="48067763" w:rsidR="00CC6FF2" w:rsidRPr="00564DA8" w:rsidRDefault="00CC6FF2" w:rsidP="00CC6FF2">
      <w:pPr>
        <w:pStyle w:val="Level4"/>
        <w:ind w:left="2160" w:firstLine="0"/>
        <w:rPr>
          <w:rFonts w:cs="Arial"/>
          <w:sz w:val="22"/>
          <w:szCs w:val="22"/>
        </w:rPr>
      </w:pPr>
      <w:r w:rsidRPr="00564DA8">
        <w:rPr>
          <w:rFonts w:cs="Arial"/>
          <w:sz w:val="22"/>
          <w:szCs w:val="22"/>
        </w:rPr>
        <w:tab/>
        <w:t>Manage communication and coordination of any impacts on the Consortium and stakeholders.</w:t>
      </w:r>
    </w:p>
    <w:p w14:paraId="06CB60E9" w14:textId="44ECD423" w:rsidR="00F97619" w:rsidRPr="00564DA8" w:rsidRDefault="00F97619" w:rsidP="00F97619">
      <w:pPr>
        <w:pStyle w:val="Level3"/>
        <w:rPr>
          <w:rFonts w:cs="Arial"/>
          <w:sz w:val="22"/>
          <w:szCs w:val="22"/>
        </w:rPr>
      </w:pPr>
      <w:r w:rsidRPr="00564DA8">
        <w:rPr>
          <w:rFonts w:cs="Arial"/>
          <w:b w:val="0"/>
          <w:bCs/>
          <w:sz w:val="22"/>
          <w:szCs w:val="22"/>
        </w:rPr>
        <w:t>Technology Recovery.</w:t>
      </w:r>
    </w:p>
    <w:p w14:paraId="3E406A20" w14:textId="71587622" w:rsidR="00CC6FF2" w:rsidRPr="00564DA8" w:rsidRDefault="00CC6FF2" w:rsidP="00CC6FF2">
      <w:pPr>
        <w:pStyle w:val="Level4"/>
        <w:ind w:left="2160" w:firstLine="0"/>
        <w:rPr>
          <w:rFonts w:cs="Arial"/>
          <w:sz w:val="22"/>
          <w:szCs w:val="22"/>
        </w:rPr>
      </w:pPr>
      <w:r w:rsidRPr="00564DA8">
        <w:rPr>
          <w:rFonts w:cs="Arial"/>
          <w:sz w:val="22"/>
          <w:szCs w:val="22"/>
        </w:rPr>
        <w:tab/>
        <w:t xml:space="preserve">Participate in and support the Technical Change Management Process and Technical Recovery meetings. </w:t>
      </w:r>
    </w:p>
    <w:p w14:paraId="525D07C1" w14:textId="617FD3FA" w:rsidR="00CC6FF2" w:rsidRPr="00564DA8" w:rsidRDefault="00CC6FF2" w:rsidP="00CC6FF2">
      <w:pPr>
        <w:pStyle w:val="Level4"/>
        <w:ind w:left="2160" w:firstLine="0"/>
        <w:rPr>
          <w:rFonts w:cs="Arial"/>
          <w:sz w:val="22"/>
          <w:szCs w:val="22"/>
        </w:rPr>
      </w:pPr>
      <w:r w:rsidRPr="00564DA8">
        <w:rPr>
          <w:rFonts w:cs="Arial"/>
          <w:sz w:val="22"/>
          <w:szCs w:val="22"/>
        </w:rPr>
        <w:tab/>
        <w:t>Participate in Contractor’s retrospective of Technical Recovery execution and results.</w:t>
      </w:r>
    </w:p>
    <w:p w14:paraId="442E1493" w14:textId="2044A4E0" w:rsidR="00F97619" w:rsidRPr="00564DA8" w:rsidRDefault="00F97619" w:rsidP="0065422E">
      <w:pPr>
        <w:pStyle w:val="Level3"/>
        <w:keepNext/>
        <w:keepLines/>
        <w:rPr>
          <w:rFonts w:cs="Arial"/>
          <w:sz w:val="22"/>
          <w:szCs w:val="22"/>
        </w:rPr>
      </w:pPr>
      <w:r w:rsidRPr="00564DA8">
        <w:rPr>
          <w:rFonts w:cs="Arial"/>
          <w:b w:val="0"/>
          <w:bCs/>
          <w:sz w:val="22"/>
          <w:szCs w:val="22"/>
        </w:rPr>
        <w:t>Security.</w:t>
      </w:r>
    </w:p>
    <w:p w14:paraId="67CB5FAF" w14:textId="54D9E674" w:rsidR="00CC6FF2" w:rsidRPr="00564DA8" w:rsidRDefault="00CC6FF2" w:rsidP="00A24C3C">
      <w:pPr>
        <w:pStyle w:val="Level4"/>
        <w:ind w:left="2160" w:firstLine="0"/>
        <w:rPr>
          <w:rFonts w:cs="Arial"/>
          <w:sz w:val="22"/>
          <w:szCs w:val="22"/>
        </w:rPr>
      </w:pPr>
      <w:r w:rsidRPr="00564DA8">
        <w:rPr>
          <w:rFonts w:cs="Arial"/>
          <w:sz w:val="22"/>
          <w:szCs w:val="22"/>
        </w:rPr>
        <w:tab/>
        <w:t>Establish security policies and standards for the Contractor</w:t>
      </w:r>
      <w:r w:rsidR="00A24C3C" w:rsidRPr="00564DA8">
        <w:rPr>
          <w:rFonts w:cs="Arial"/>
          <w:sz w:val="22"/>
          <w:szCs w:val="22"/>
        </w:rPr>
        <w:t>.</w:t>
      </w:r>
    </w:p>
    <w:p w14:paraId="0022B2F7" w14:textId="27CED0ED" w:rsidR="00CC6FF2" w:rsidRPr="00564DA8" w:rsidRDefault="00A24C3C" w:rsidP="00A24C3C">
      <w:pPr>
        <w:pStyle w:val="Level4"/>
        <w:ind w:left="2160" w:firstLine="0"/>
        <w:rPr>
          <w:rFonts w:cs="Arial"/>
          <w:sz w:val="22"/>
          <w:szCs w:val="22"/>
        </w:rPr>
      </w:pPr>
      <w:r w:rsidRPr="00564DA8">
        <w:rPr>
          <w:rFonts w:cs="Arial"/>
          <w:sz w:val="22"/>
          <w:szCs w:val="22"/>
        </w:rPr>
        <w:tab/>
      </w:r>
      <w:r w:rsidR="00CC6FF2" w:rsidRPr="00564DA8">
        <w:rPr>
          <w:rFonts w:cs="Arial"/>
          <w:sz w:val="22"/>
          <w:szCs w:val="22"/>
        </w:rPr>
        <w:t>Assist with the research, resolution, and escalation of security breaches as necessary</w:t>
      </w:r>
      <w:r w:rsidRPr="00564DA8">
        <w:rPr>
          <w:rFonts w:cs="Arial"/>
          <w:sz w:val="22"/>
          <w:szCs w:val="22"/>
        </w:rPr>
        <w:t>.</w:t>
      </w:r>
    </w:p>
    <w:p w14:paraId="66881FB3" w14:textId="37FF3E90" w:rsidR="00CC6FF2" w:rsidRPr="00564DA8" w:rsidRDefault="00A24C3C" w:rsidP="00CC6FF2">
      <w:pPr>
        <w:pStyle w:val="Level4"/>
        <w:rPr>
          <w:rFonts w:cs="Arial"/>
          <w:sz w:val="22"/>
          <w:szCs w:val="22"/>
        </w:rPr>
      </w:pPr>
      <w:r w:rsidRPr="00564DA8">
        <w:rPr>
          <w:rFonts w:cs="Arial"/>
          <w:sz w:val="22"/>
          <w:szCs w:val="22"/>
        </w:rPr>
        <w:tab/>
      </w:r>
      <w:r w:rsidR="00CC6FF2" w:rsidRPr="00564DA8">
        <w:rPr>
          <w:rFonts w:cs="Arial"/>
          <w:sz w:val="22"/>
          <w:szCs w:val="22"/>
        </w:rPr>
        <w:t>Report security incidents to external entities as necessary</w:t>
      </w:r>
      <w:r w:rsidRPr="00564DA8">
        <w:rPr>
          <w:rFonts w:cs="Arial"/>
          <w:sz w:val="22"/>
          <w:szCs w:val="22"/>
        </w:rPr>
        <w:t>.</w:t>
      </w:r>
    </w:p>
    <w:p w14:paraId="37E4B6AE" w14:textId="5631FA0C" w:rsidR="00F97619" w:rsidRPr="00564DA8" w:rsidRDefault="00CC6FF2" w:rsidP="00F97619">
      <w:pPr>
        <w:pStyle w:val="Level3"/>
        <w:rPr>
          <w:rFonts w:cs="Arial"/>
          <w:sz w:val="22"/>
          <w:szCs w:val="22"/>
        </w:rPr>
      </w:pPr>
      <w:r w:rsidRPr="00564DA8">
        <w:rPr>
          <w:rFonts w:cs="Arial"/>
          <w:b w:val="0"/>
          <w:bCs/>
          <w:sz w:val="22"/>
          <w:szCs w:val="22"/>
        </w:rPr>
        <w:t>Transition-Out.</w:t>
      </w:r>
    </w:p>
    <w:p w14:paraId="607C9815" w14:textId="7ACA96A9" w:rsidR="00CC6FF2" w:rsidRPr="00564DA8" w:rsidRDefault="00CC6FF2" w:rsidP="00A24C3C">
      <w:pPr>
        <w:pStyle w:val="Level4"/>
        <w:ind w:left="2160" w:firstLine="0"/>
        <w:rPr>
          <w:rFonts w:cs="Arial"/>
          <w:sz w:val="22"/>
          <w:szCs w:val="22"/>
        </w:rPr>
      </w:pPr>
      <w:r w:rsidRPr="00564DA8">
        <w:rPr>
          <w:rFonts w:cs="Arial"/>
          <w:sz w:val="22"/>
          <w:szCs w:val="22"/>
        </w:rPr>
        <w:t>Participate in and support Transition-Out meetings and activities</w:t>
      </w:r>
      <w:r w:rsidR="00A24C3C" w:rsidRPr="00564DA8">
        <w:rPr>
          <w:rFonts w:cs="Arial"/>
          <w:sz w:val="22"/>
          <w:szCs w:val="22"/>
        </w:rPr>
        <w:t>.</w:t>
      </w:r>
    </w:p>
    <w:p w14:paraId="124DA6DD" w14:textId="48E4C0DD" w:rsidR="006941C1" w:rsidRPr="00564DA8" w:rsidRDefault="00152D16" w:rsidP="006941C1">
      <w:pPr>
        <w:pStyle w:val="Level2"/>
        <w:rPr>
          <w:sz w:val="22"/>
          <w:szCs w:val="22"/>
        </w:rPr>
      </w:pPr>
      <w:bookmarkStart w:id="240" w:name="_Toc196732793"/>
      <w:r w:rsidRPr="00564DA8">
        <w:rPr>
          <w:sz w:val="22"/>
          <w:szCs w:val="22"/>
        </w:rPr>
        <w:t>QA Deliverables</w:t>
      </w:r>
      <w:r w:rsidR="00B85C12" w:rsidRPr="00564DA8">
        <w:rPr>
          <w:sz w:val="22"/>
          <w:szCs w:val="22"/>
        </w:rPr>
        <w:t>.</w:t>
      </w:r>
      <w:bookmarkEnd w:id="240"/>
    </w:p>
    <w:p w14:paraId="48071A84" w14:textId="23BB3F25" w:rsidR="00B85C12" w:rsidRPr="00564DA8" w:rsidRDefault="00152D16" w:rsidP="00B85C12">
      <w:pPr>
        <w:pStyle w:val="10sp0"/>
        <w:ind w:left="720" w:firstLine="720"/>
        <w:rPr>
          <w:rFonts w:cs="Arial"/>
          <w:sz w:val="22"/>
          <w:szCs w:val="22"/>
        </w:rPr>
      </w:pPr>
      <w:r w:rsidRPr="00564DA8">
        <w:rPr>
          <w:rFonts w:cs="Arial"/>
          <w:sz w:val="22"/>
          <w:szCs w:val="22"/>
        </w:rPr>
        <w:t>Contractor will provide Deliverables in accordance with the Consortium’s Enterprise PCD. The process defines the use of a DED when creating new Deliverables and submission, review, and approval process for new or updates to existing Deliverables. The Consortium Enterprise PCD also defines the acceptance and rejection processes and the roles of the Consortium and Contractor.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r w:rsidR="0095213F" w:rsidRPr="00564DA8">
        <w:rPr>
          <w:rFonts w:cs="Arial"/>
          <w:sz w:val="22"/>
          <w:szCs w:val="22"/>
        </w:rPr>
        <w:t>:</w:t>
      </w:r>
    </w:p>
    <w:p w14:paraId="53911690" w14:textId="281080D4" w:rsidR="00D91421" w:rsidRPr="00564DA8" w:rsidRDefault="00152D16" w:rsidP="000C6161">
      <w:pPr>
        <w:pStyle w:val="Level3"/>
        <w:rPr>
          <w:rFonts w:cs="Arial"/>
          <w:b w:val="0"/>
          <w:sz w:val="22"/>
          <w:szCs w:val="22"/>
        </w:rPr>
      </w:pPr>
      <w:r w:rsidRPr="00564DA8">
        <w:rPr>
          <w:rFonts w:cs="Arial"/>
          <w:b w:val="0"/>
          <w:sz w:val="22"/>
          <w:szCs w:val="22"/>
        </w:rPr>
        <w:t>Quality Assurance Services Plan and Operational Working Documents</w:t>
      </w:r>
      <w:r w:rsidR="000C6161" w:rsidRPr="00564DA8">
        <w:rPr>
          <w:rFonts w:cs="Arial"/>
          <w:b w:val="0"/>
          <w:sz w:val="22"/>
          <w:szCs w:val="22"/>
        </w:rPr>
        <w:t>.</w:t>
      </w:r>
    </w:p>
    <w:p w14:paraId="3985B4AF" w14:textId="3F55BEEA" w:rsidR="00152D16" w:rsidRPr="00564DA8" w:rsidRDefault="00152D16" w:rsidP="00152D16">
      <w:pPr>
        <w:pStyle w:val="10sp0"/>
        <w:ind w:left="1440"/>
        <w:rPr>
          <w:rFonts w:cs="Arial"/>
          <w:sz w:val="22"/>
          <w:szCs w:val="22"/>
        </w:rPr>
      </w:pPr>
      <w:r w:rsidRPr="00564DA8">
        <w:rPr>
          <w:rFonts w:cs="Arial"/>
          <w:sz w:val="22"/>
          <w:szCs w:val="22"/>
        </w:rPr>
        <w:t>The Quality Assurance Services Plan will include the following:</w:t>
      </w:r>
    </w:p>
    <w:p w14:paraId="3D7E2F94" w14:textId="36533D35" w:rsidR="00C27223" w:rsidRPr="00564DA8" w:rsidRDefault="00C27223" w:rsidP="00C27223">
      <w:pPr>
        <w:pStyle w:val="Level4"/>
        <w:rPr>
          <w:rFonts w:cs="Arial"/>
          <w:sz w:val="22"/>
          <w:szCs w:val="22"/>
        </w:rPr>
      </w:pPr>
      <w:r w:rsidRPr="00564DA8">
        <w:rPr>
          <w:rFonts w:cs="Arial"/>
          <w:sz w:val="22"/>
          <w:szCs w:val="22"/>
        </w:rPr>
        <w:tab/>
        <w:t xml:space="preserve">Introduction. </w:t>
      </w:r>
    </w:p>
    <w:p w14:paraId="2CF4173C" w14:textId="2A867153" w:rsidR="00C27223" w:rsidRPr="00564DA8" w:rsidRDefault="00C27223" w:rsidP="00C27223">
      <w:pPr>
        <w:pStyle w:val="Level4"/>
        <w:rPr>
          <w:rFonts w:cs="Arial"/>
          <w:sz w:val="22"/>
          <w:szCs w:val="22"/>
        </w:rPr>
      </w:pPr>
      <w:r w:rsidRPr="00564DA8">
        <w:rPr>
          <w:rFonts w:cs="Arial"/>
          <w:sz w:val="22"/>
          <w:szCs w:val="22"/>
        </w:rPr>
        <w:tab/>
        <w:t xml:space="preserve">Document purpose.  </w:t>
      </w:r>
    </w:p>
    <w:p w14:paraId="2B2C23CD" w14:textId="28427F4D" w:rsidR="00C27223" w:rsidRPr="00564DA8" w:rsidRDefault="00C27223" w:rsidP="00C27223">
      <w:pPr>
        <w:pStyle w:val="Level4"/>
        <w:rPr>
          <w:rFonts w:cs="Arial"/>
          <w:sz w:val="22"/>
          <w:szCs w:val="22"/>
        </w:rPr>
      </w:pPr>
      <w:r w:rsidRPr="00564DA8">
        <w:rPr>
          <w:rFonts w:cs="Arial"/>
          <w:sz w:val="22"/>
          <w:szCs w:val="22"/>
        </w:rPr>
        <w:tab/>
        <w:t>Roles and responsibilities.</w:t>
      </w:r>
    </w:p>
    <w:p w14:paraId="5766427E" w14:textId="28B49BD2" w:rsidR="00C27223" w:rsidRPr="00564DA8" w:rsidRDefault="00C27223" w:rsidP="00C27223">
      <w:pPr>
        <w:pStyle w:val="Level4"/>
        <w:rPr>
          <w:rFonts w:cs="Arial"/>
          <w:sz w:val="22"/>
          <w:szCs w:val="22"/>
        </w:rPr>
      </w:pPr>
      <w:r w:rsidRPr="00564DA8">
        <w:rPr>
          <w:rFonts w:cs="Arial"/>
          <w:sz w:val="22"/>
          <w:szCs w:val="22"/>
        </w:rPr>
        <w:tab/>
        <w:t xml:space="preserve">Key Staff. </w:t>
      </w:r>
    </w:p>
    <w:p w14:paraId="0911BF82" w14:textId="481ED150" w:rsidR="00C27223" w:rsidRPr="00564DA8" w:rsidRDefault="00C27223" w:rsidP="00C27223">
      <w:pPr>
        <w:pStyle w:val="Level4"/>
        <w:rPr>
          <w:rFonts w:cs="Arial"/>
          <w:sz w:val="22"/>
          <w:szCs w:val="22"/>
        </w:rPr>
      </w:pPr>
      <w:r w:rsidRPr="00564DA8">
        <w:rPr>
          <w:rFonts w:cs="Arial"/>
          <w:sz w:val="22"/>
          <w:szCs w:val="22"/>
        </w:rPr>
        <w:tab/>
        <w:t>Project Work Schedule, which shall include</w:t>
      </w:r>
    </w:p>
    <w:p w14:paraId="08EC88A4" w14:textId="038B0695" w:rsidR="00C27223" w:rsidRPr="00564DA8" w:rsidRDefault="00C27223" w:rsidP="00C27223">
      <w:pPr>
        <w:pStyle w:val="Level5"/>
        <w:rPr>
          <w:rFonts w:cs="Arial"/>
          <w:sz w:val="22"/>
          <w:szCs w:val="22"/>
        </w:rPr>
      </w:pPr>
      <w:r w:rsidRPr="00564DA8">
        <w:rPr>
          <w:rFonts w:cs="Arial"/>
          <w:sz w:val="22"/>
          <w:szCs w:val="22"/>
        </w:rPr>
        <w:t xml:space="preserve">Roles and responsibilities. </w:t>
      </w:r>
    </w:p>
    <w:p w14:paraId="7542A7B5" w14:textId="6EEE5923" w:rsidR="00C27223" w:rsidRPr="00564DA8" w:rsidRDefault="00C27223" w:rsidP="00C27223">
      <w:pPr>
        <w:pStyle w:val="Level5"/>
        <w:rPr>
          <w:rFonts w:cs="Arial"/>
          <w:sz w:val="22"/>
          <w:szCs w:val="22"/>
        </w:rPr>
      </w:pPr>
      <w:r w:rsidRPr="00564DA8">
        <w:rPr>
          <w:rFonts w:cs="Arial"/>
          <w:sz w:val="22"/>
          <w:szCs w:val="22"/>
        </w:rPr>
        <w:t xml:space="preserve">Schedule management process. </w:t>
      </w:r>
    </w:p>
    <w:p w14:paraId="1928CA6F" w14:textId="2D783479" w:rsidR="00C27223" w:rsidRPr="00564DA8" w:rsidRDefault="00C27223" w:rsidP="00C27223">
      <w:pPr>
        <w:pStyle w:val="Level5"/>
        <w:rPr>
          <w:rFonts w:cs="Arial"/>
          <w:sz w:val="22"/>
          <w:szCs w:val="22"/>
        </w:rPr>
      </w:pPr>
      <w:r w:rsidRPr="00564DA8">
        <w:rPr>
          <w:rFonts w:cs="Arial"/>
          <w:sz w:val="22"/>
          <w:szCs w:val="22"/>
        </w:rPr>
        <w:t xml:space="preserve">Schedule analysis and reporting. </w:t>
      </w:r>
    </w:p>
    <w:p w14:paraId="4CEACB95" w14:textId="15F6D9A1" w:rsidR="00C27223" w:rsidRPr="00564DA8" w:rsidRDefault="00C27223" w:rsidP="00C27223">
      <w:pPr>
        <w:pStyle w:val="Level5"/>
        <w:rPr>
          <w:rFonts w:cs="Arial"/>
          <w:sz w:val="22"/>
          <w:szCs w:val="22"/>
        </w:rPr>
      </w:pPr>
      <w:r w:rsidRPr="00564DA8">
        <w:rPr>
          <w:rFonts w:cs="Arial"/>
          <w:sz w:val="22"/>
          <w:szCs w:val="22"/>
        </w:rPr>
        <w:t xml:space="preserve">Cost estimating methodology. </w:t>
      </w:r>
    </w:p>
    <w:p w14:paraId="6690E300" w14:textId="5C0EB5EB" w:rsidR="00C27223" w:rsidRPr="00564DA8" w:rsidRDefault="00C27223" w:rsidP="00C27223">
      <w:pPr>
        <w:pStyle w:val="Level4"/>
        <w:rPr>
          <w:rFonts w:cs="Arial"/>
          <w:sz w:val="22"/>
          <w:szCs w:val="22"/>
        </w:rPr>
      </w:pPr>
      <w:r w:rsidRPr="00564DA8">
        <w:rPr>
          <w:rFonts w:cs="Arial"/>
          <w:sz w:val="22"/>
          <w:szCs w:val="22"/>
        </w:rPr>
        <w:tab/>
        <w:t>Project Management, which will include:</w:t>
      </w:r>
    </w:p>
    <w:p w14:paraId="5F6168F7" w14:textId="3FF8AF6E" w:rsidR="00C27223" w:rsidRPr="00564DA8" w:rsidRDefault="00C27223" w:rsidP="00C27223">
      <w:pPr>
        <w:pStyle w:val="Level5"/>
        <w:rPr>
          <w:rFonts w:cs="Arial"/>
          <w:sz w:val="22"/>
          <w:szCs w:val="22"/>
        </w:rPr>
      </w:pPr>
      <w:r w:rsidRPr="00564DA8">
        <w:rPr>
          <w:rFonts w:cs="Arial"/>
          <w:sz w:val="22"/>
          <w:szCs w:val="22"/>
        </w:rPr>
        <w:t xml:space="preserve">QA invoice management. </w:t>
      </w:r>
    </w:p>
    <w:p w14:paraId="3704B023" w14:textId="5721DADC" w:rsidR="00C27223" w:rsidRPr="00564DA8" w:rsidRDefault="00C27223" w:rsidP="00C27223">
      <w:pPr>
        <w:pStyle w:val="Level5"/>
        <w:rPr>
          <w:rFonts w:cs="Arial"/>
          <w:sz w:val="22"/>
          <w:szCs w:val="22"/>
        </w:rPr>
      </w:pPr>
      <w:r w:rsidRPr="00564DA8">
        <w:rPr>
          <w:rFonts w:cs="Arial"/>
          <w:sz w:val="22"/>
          <w:szCs w:val="22"/>
        </w:rPr>
        <w:t xml:space="preserve">QA Agreement Change Management. </w:t>
      </w:r>
    </w:p>
    <w:p w14:paraId="49E5F17A" w14:textId="36BD3EFA" w:rsidR="00C27223" w:rsidRPr="00564DA8" w:rsidRDefault="00C27223" w:rsidP="00C27223">
      <w:pPr>
        <w:pStyle w:val="Level5"/>
        <w:rPr>
          <w:rFonts w:cs="Arial"/>
          <w:sz w:val="22"/>
          <w:szCs w:val="22"/>
        </w:rPr>
      </w:pPr>
      <w:r w:rsidRPr="00564DA8">
        <w:rPr>
          <w:rFonts w:cs="Arial"/>
          <w:sz w:val="22"/>
          <w:szCs w:val="22"/>
        </w:rPr>
        <w:t>QA Project status reporting.</w:t>
      </w:r>
    </w:p>
    <w:p w14:paraId="156DA918" w14:textId="3BA739CA" w:rsidR="00C27223" w:rsidRPr="00564DA8" w:rsidRDefault="00C27223" w:rsidP="00C27223">
      <w:pPr>
        <w:pStyle w:val="Level4"/>
        <w:ind w:left="2160" w:firstLine="0"/>
        <w:rPr>
          <w:rFonts w:cs="Arial"/>
          <w:sz w:val="22"/>
          <w:szCs w:val="22"/>
        </w:rPr>
      </w:pPr>
      <w:r w:rsidRPr="00564DA8">
        <w:rPr>
          <w:rFonts w:cs="Arial"/>
          <w:sz w:val="22"/>
          <w:szCs w:val="22"/>
        </w:rPr>
        <w:tab/>
        <w:t xml:space="preserve">Approach to other CalSAWS contractor deliverable and work products reviews. </w:t>
      </w:r>
    </w:p>
    <w:p w14:paraId="2AFCB40B" w14:textId="5560E141" w:rsidR="00C27223" w:rsidRPr="00564DA8" w:rsidRDefault="00C27223" w:rsidP="00C27223">
      <w:pPr>
        <w:pStyle w:val="Level4"/>
        <w:ind w:left="2160" w:firstLine="0"/>
        <w:rPr>
          <w:rFonts w:cs="Arial"/>
          <w:sz w:val="22"/>
          <w:szCs w:val="22"/>
        </w:rPr>
      </w:pPr>
      <w:r w:rsidRPr="00564DA8">
        <w:rPr>
          <w:rFonts w:cs="Arial"/>
          <w:sz w:val="22"/>
          <w:szCs w:val="22"/>
        </w:rPr>
        <w:tab/>
        <w:t xml:space="preserve">Approach to project metrics identification, tracking and reporting. </w:t>
      </w:r>
    </w:p>
    <w:p w14:paraId="3B93D7EC" w14:textId="00AE4BC4" w:rsidR="00C27223" w:rsidRPr="00564DA8" w:rsidRDefault="00C27223" w:rsidP="00525D9B">
      <w:pPr>
        <w:pStyle w:val="Level4"/>
        <w:ind w:left="2160" w:firstLine="0"/>
        <w:rPr>
          <w:rFonts w:cs="Arial"/>
          <w:sz w:val="22"/>
          <w:szCs w:val="22"/>
        </w:rPr>
      </w:pPr>
      <w:r w:rsidRPr="00564DA8">
        <w:rPr>
          <w:rFonts w:cs="Arial"/>
          <w:sz w:val="22"/>
          <w:szCs w:val="22"/>
        </w:rPr>
        <w:tab/>
        <w:t xml:space="preserve">Approach to conducting and reporting outcomes of recurring SLA assessments and operational process reviews </w:t>
      </w:r>
    </w:p>
    <w:p w14:paraId="31CF4EFA" w14:textId="77777777" w:rsidR="00C27223" w:rsidRPr="00564DA8" w:rsidRDefault="00C27223" w:rsidP="00C27223">
      <w:pPr>
        <w:pStyle w:val="Level4"/>
        <w:ind w:left="2160" w:firstLine="0"/>
        <w:rPr>
          <w:rFonts w:cs="Arial"/>
          <w:sz w:val="22"/>
          <w:szCs w:val="22"/>
        </w:rPr>
      </w:pPr>
      <w:r w:rsidRPr="00564DA8">
        <w:rPr>
          <w:rFonts w:cs="Arial"/>
          <w:sz w:val="22"/>
          <w:szCs w:val="22"/>
        </w:rPr>
        <w:t xml:space="preserve">Approach to conducting security reviews and supporting Consortium Information Security Office activities. </w:t>
      </w:r>
    </w:p>
    <w:p w14:paraId="7915A947" w14:textId="77777777" w:rsidR="00C27223" w:rsidRPr="00564DA8" w:rsidRDefault="00C27223" w:rsidP="00C27223">
      <w:pPr>
        <w:pStyle w:val="Level4"/>
        <w:ind w:left="2160" w:firstLine="0"/>
        <w:rPr>
          <w:rFonts w:cs="Arial"/>
          <w:sz w:val="22"/>
          <w:szCs w:val="22"/>
        </w:rPr>
      </w:pPr>
      <w:r w:rsidRPr="00564DA8">
        <w:rPr>
          <w:rFonts w:cs="Arial"/>
          <w:sz w:val="22"/>
          <w:szCs w:val="22"/>
        </w:rPr>
        <w:t xml:space="preserve">Approach to conducting and reporting outcomes of recurring technical process and operational process reviews, identification of process vulnerabilities, efficiencies and redundancies. </w:t>
      </w:r>
    </w:p>
    <w:p w14:paraId="609C1581" w14:textId="687A6859" w:rsidR="00152D16" w:rsidRPr="00564DA8" w:rsidRDefault="00C27223" w:rsidP="00C27223">
      <w:pPr>
        <w:pStyle w:val="Level4"/>
        <w:rPr>
          <w:rFonts w:cs="Arial"/>
          <w:sz w:val="22"/>
          <w:szCs w:val="22"/>
        </w:rPr>
      </w:pPr>
      <w:r w:rsidRPr="00564DA8">
        <w:rPr>
          <w:rFonts w:cs="Arial"/>
          <w:sz w:val="22"/>
          <w:szCs w:val="22"/>
        </w:rPr>
        <w:t xml:space="preserve">Approach to </w:t>
      </w:r>
      <w:r w:rsidR="00525D9B" w:rsidRPr="00564DA8">
        <w:rPr>
          <w:rFonts w:cs="Arial"/>
          <w:sz w:val="22"/>
          <w:szCs w:val="22"/>
        </w:rPr>
        <w:t>i</w:t>
      </w:r>
      <w:r w:rsidRPr="00564DA8">
        <w:rPr>
          <w:rFonts w:cs="Arial"/>
          <w:sz w:val="22"/>
          <w:szCs w:val="22"/>
        </w:rPr>
        <w:t xml:space="preserve">ndependent </w:t>
      </w:r>
      <w:r w:rsidR="00525D9B" w:rsidRPr="00564DA8">
        <w:rPr>
          <w:rFonts w:cs="Arial"/>
          <w:sz w:val="22"/>
          <w:szCs w:val="22"/>
        </w:rPr>
        <w:t>t</w:t>
      </w:r>
      <w:r w:rsidRPr="00564DA8">
        <w:rPr>
          <w:rFonts w:cs="Arial"/>
          <w:sz w:val="22"/>
          <w:szCs w:val="22"/>
        </w:rPr>
        <w:t xml:space="preserve">est activities. </w:t>
      </w:r>
    </w:p>
    <w:p w14:paraId="65D7CE3F" w14:textId="56133C39" w:rsidR="00C27223" w:rsidRPr="00564DA8" w:rsidRDefault="00C27223" w:rsidP="00C27223">
      <w:pPr>
        <w:pStyle w:val="Level4"/>
        <w:rPr>
          <w:rFonts w:cs="Arial"/>
          <w:sz w:val="22"/>
          <w:szCs w:val="22"/>
        </w:rPr>
      </w:pPr>
      <w:r w:rsidRPr="00564DA8">
        <w:rPr>
          <w:rFonts w:cs="Arial"/>
          <w:sz w:val="22"/>
          <w:szCs w:val="22"/>
        </w:rPr>
        <w:t xml:space="preserve">Approach to </w:t>
      </w:r>
      <w:r w:rsidR="00525D9B" w:rsidRPr="00564DA8">
        <w:rPr>
          <w:rFonts w:cs="Arial"/>
          <w:sz w:val="22"/>
          <w:szCs w:val="22"/>
        </w:rPr>
        <w:t>l</w:t>
      </w:r>
      <w:r w:rsidRPr="00564DA8">
        <w:rPr>
          <w:rFonts w:cs="Arial"/>
          <w:sz w:val="22"/>
          <w:szCs w:val="22"/>
        </w:rPr>
        <w:t xml:space="preserve">eading QA activities. </w:t>
      </w:r>
    </w:p>
    <w:p w14:paraId="231036E8" w14:textId="77777777" w:rsidR="00C27223" w:rsidRPr="00564DA8" w:rsidRDefault="00C27223" w:rsidP="00C27223">
      <w:pPr>
        <w:pStyle w:val="Level4"/>
        <w:rPr>
          <w:rFonts w:cs="Arial"/>
          <w:sz w:val="22"/>
          <w:szCs w:val="22"/>
        </w:rPr>
      </w:pPr>
      <w:r w:rsidRPr="00564DA8">
        <w:rPr>
          <w:rFonts w:cs="Arial"/>
          <w:sz w:val="22"/>
          <w:szCs w:val="22"/>
        </w:rPr>
        <w:t xml:space="preserve">Approach to Project Close-Out. </w:t>
      </w:r>
    </w:p>
    <w:p w14:paraId="4EBD725E" w14:textId="2B1DFFD0" w:rsidR="00C27223" w:rsidRPr="00564DA8" w:rsidRDefault="00C27223" w:rsidP="00C27223">
      <w:pPr>
        <w:pStyle w:val="Level4"/>
        <w:ind w:left="2160" w:firstLine="0"/>
        <w:rPr>
          <w:rFonts w:cs="Arial"/>
          <w:sz w:val="22"/>
          <w:szCs w:val="22"/>
        </w:rPr>
      </w:pPr>
      <w:r w:rsidRPr="00564DA8">
        <w:rPr>
          <w:rFonts w:cs="Arial"/>
          <w:sz w:val="22"/>
          <w:szCs w:val="22"/>
        </w:rPr>
        <w:t xml:space="preserve">Operational Working Documents and </w:t>
      </w:r>
      <w:r w:rsidR="00525D9B" w:rsidRPr="00564DA8">
        <w:rPr>
          <w:rFonts w:cs="Arial"/>
          <w:sz w:val="22"/>
          <w:szCs w:val="22"/>
        </w:rPr>
        <w:t>a</w:t>
      </w:r>
      <w:r w:rsidRPr="00564DA8">
        <w:rPr>
          <w:rFonts w:cs="Arial"/>
          <w:sz w:val="22"/>
          <w:szCs w:val="22"/>
        </w:rPr>
        <w:t xml:space="preserve">ssociated </w:t>
      </w:r>
      <w:r w:rsidR="00525D9B" w:rsidRPr="00564DA8">
        <w:rPr>
          <w:rFonts w:cs="Arial"/>
          <w:sz w:val="22"/>
          <w:szCs w:val="22"/>
        </w:rPr>
        <w:t>t</w:t>
      </w:r>
      <w:r w:rsidRPr="00564DA8">
        <w:rPr>
          <w:rFonts w:cs="Arial"/>
          <w:sz w:val="22"/>
          <w:szCs w:val="22"/>
        </w:rPr>
        <w:t xml:space="preserve">emplates. </w:t>
      </w:r>
    </w:p>
    <w:p w14:paraId="001B7FA3" w14:textId="4863EC3F" w:rsidR="000C6161" w:rsidRPr="00564DA8" w:rsidRDefault="00525D9B" w:rsidP="000C6161">
      <w:pPr>
        <w:pStyle w:val="Level3"/>
        <w:rPr>
          <w:rFonts w:cs="Arial"/>
          <w:b w:val="0"/>
          <w:sz w:val="22"/>
          <w:szCs w:val="22"/>
        </w:rPr>
      </w:pPr>
      <w:r w:rsidRPr="00564DA8">
        <w:rPr>
          <w:rFonts w:cs="Arial"/>
          <w:b w:val="0"/>
          <w:sz w:val="22"/>
          <w:szCs w:val="22"/>
        </w:rPr>
        <w:t>QA Work Schedule</w:t>
      </w:r>
      <w:r w:rsidR="000C6161" w:rsidRPr="00564DA8">
        <w:rPr>
          <w:rFonts w:cs="Arial"/>
          <w:b w:val="0"/>
          <w:sz w:val="22"/>
          <w:szCs w:val="22"/>
        </w:rPr>
        <w:t>.</w:t>
      </w:r>
    </w:p>
    <w:p w14:paraId="70DF4B56" w14:textId="6FFC6A1A" w:rsidR="00525D9B" w:rsidRPr="00564DA8" w:rsidRDefault="00525D9B" w:rsidP="00525D9B">
      <w:pPr>
        <w:pStyle w:val="10sp0"/>
        <w:ind w:left="1440"/>
        <w:rPr>
          <w:rFonts w:cs="Arial"/>
          <w:sz w:val="22"/>
          <w:szCs w:val="22"/>
        </w:rPr>
      </w:pPr>
      <w:r w:rsidRPr="00564DA8">
        <w:rPr>
          <w:rFonts w:cs="Arial"/>
          <w:sz w:val="22"/>
          <w:szCs w:val="22"/>
        </w:rPr>
        <w:t>The QA Work Schedule will be developed and updated in MS Project in accordance with the Quality Assurance PCD and the Quality Assurance Services Plan and will include:</w:t>
      </w:r>
    </w:p>
    <w:p w14:paraId="13139D16" w14:textId="56E3F475" w:rsidR="00525D9B" w:rsidRPr="00564DA8" w:rsidRDefault="00525D9B" w:rsidP="00525D9B">
      <w:pPr>
        <w:pStyle w:val="Level4"/>
        <w:ind w:left="2160" w:firstLine="0"/>
        <w:rPr>
          <w:rFonts w:cs="Arial"/>
          <w:sz w:val="22"/>
          <w:szCs w:val="22"/>
        </w:rPr>
      </w:pPr>
      <w:r w:rsidRPr="00564DA8">
        <w:rPr>
          <w:rFonts w:cs="Arial"/>
          <w:sz w:val="22"/>
          <w:szCs w:val="22"/>
        </w:rPr>
        <w:tab/>
        <w:t xml:space="preserve">All activities and tasks which are expected to be completed by Contractor. </w:t>
      </w:r>
    </w:p>
    <w:p w14:paraId="727E0791" w14:textId="02260140" w:rsidR="00525D9B" w:rsidRPr="00564DA8" w:rsidRDefault="00525D9B" w:rsidP="00525D9B">
      <w:pPr>
        <w:pStyle w:val="Level4"/>
        <w:ind w:left="2160" w:firstLine="0"/>
        <w:rPr>
          <w:rFonts w:cs="Arial"/>
          <w:sz w:val="22"/>
          <w:szCs w:val="22"/>
        </w:rPr>
      </w:pPr>
      <w:r w:rsidRPr="00564DA8">
        <w:rPr>
          <w:rFonts w:cs="Arial"/>
          <w:sz w:val="22"/>
          <w:szCs w:val="22"/>
        </w:rPr>
        <w:tab/>
        <w:t xml:space="preserve">Start and completion dates for all Tasks. </w:t>
      </w:r>
    </w:p>
    <w:p w14:paraId="67F536D1" w14:textId="07FCD673" w:rsidR="00525D9B" w:rsidRPr="00564DA8" w:rsidRDefault="00525D9B" w:rsidP="00525D9B">
      <w:pPr>
        <w:pStyle w:val="Level4"/>
        <w:ind w:left="2160" w:firstLine="0"/>
        <w:rPr>
          <w:rFonts w:cs="Arial"/>
          <w:sz w:val="22"/>
          <w:szCs w:val="22"/>
        </w:rPr>
      </w:pPr>
      <w:r w:rsidRPr="00564DA8">
        <w:rPr>
          <w:rFonts w:cs="Arial"/>
          <w:sz w:val="22"/>
          <w:szCs w:val="22"/>
        </w:rPr>
        <w:tab/>
        <w:t xml:space="preserve">Predecessor and successor dependencies for tasks without subtasks, and predecessor and successor dependencies for subtasks.  </w:t>
      </w:r>
    </w:p>
    <w:p w14:paraId="4544D48E" w14:textId="027EEAEF" w:rsidR="00525D9B" w:rsidRPr="00564DA8" w:rsidRDefault="00525D9B" w:rsidP="00525D9B">
      <w:pPr>
        <w:pStyle w:val="Level4"/>
        <w:ind w:left="2160" w:firstLine="0"/>
        <w:rPr>
          <w:rFonts w:cs="Arial"/>
          <w:sz w:val="22"/>
          <w:szCs w:val="22"/>
        </w:rPr>
      </w:pPr>
      <w:r w:rsidRPr="00564DA8">
        <w:rPr>
          <w:rFonts w:cs="Arial"/>
          <w:sz w:val="22"/>
          <w:szCs w:val="22"/>
        </w:rPr>
        <w:tab/>
        <w:t xml:space="preserve">Resource assignments for Tasks without subtasks, and resource assignments for subtasks.  </w:t>
      </w:r>
    </w:p>
    <w:p w14:paraId="7C9B2340" w14:textId="5A077717" w:rsidR="00525D9B" w:rsidRPr="00564DA8" w:rsidRDefault="00525D9B" w:rsidP="00525D9B">
      <w:pPr>
        <w:pStyle w:val="Level4"/>
        <w:ind w:left="2160" w:firstLine="0"/>
        <w:rPr>
          <w:rFonts w:cs="Arial"/>
          <w:sz w:val="22"/>
          <w:szCs w:val="22"/>
        </w:rPr>
      </w:pPr>
      <w:r w:rsidRPr="00564DA8">
        <w:rPr>
          <w:rFonts w:cs="Arial"/>
          <w:sz w:val="22"/>
          <w:szCs w:val="22"/>
        </w:rPr>
        <w:tab/>
        <w:t xml:space="preserve">Estimated hours and durations for tasks without subtasks and estimated hours and durations for subtasks.  </w:t>
      </w:r>
    </w:p>
    <w:p w14:paraId="39FC4437" w14:textId="5680F787" w:rsidR="000C6161" w:rsidRPr="00564DA8" w:rsidRDefault="00525D9B" w:rsidP="00525D9B">
      <w:pPr>
        <w:pStyle w:val="Level4"/>
        <w:ind w:left="2160" w:firstLine="0"/>
        <w:rPr>
          <w:rFonts w:cs="Arial"/>
          <w:b/>
          <w:sz w:val="22"/>
          <w:szCs w:val="22"/>
        </w:rPr>
      </w:pPr>
      <w:r w:rsidRPr="00564DA8">
        <w:rPr>
          <w:rFonts w:cs="Arial"/>
          <w:sz w:val="22"/>
          <w:szCs w:val="22"/>
        </w:rPr>
        <w:tab/>
        <w:t>Work Schedule updates will include posting actual hours worked by Contractor staff.</w:t>
      </w:r>
    </w:p>
    <w:p w14:paraId="1DD1CE12" w14:textId="6B64B878" w:rsidR="000C6161" w:rsidRPr="00564DA8" w:rsidRDefault="00525D9B" w:rsidP="000C6161">
      <w:pPr>
        <w:pStyle w:val="Level3"/>
        <w:rPr>
          <w:rFonts w:cs="Arial"/>
          <w:b w:val="0"/>
          <w:sz w:val="22"/>
          <w:szCs w:val="22"/>
        </w:rPr>
      </w:pPr>
      <w:r w:rsidRPr="00564DA8">
        <w:rPr>
          <w:rFonts w:cs="Arial"/>
          <w:b w:val="0"/>
          <w:sz w:val="22"/>
          <w:szCs w:val="22"/>
        </w:rPr>
        <w:t>QA Monthly Status Reports</w:t>
      </w:r>
      <w:r w:rsidR="000C6161" w:rsidRPr="00564DA8">
        <w:rPr>
          <w:rFonts w:cs="Arial"/>
          <w:b w:val="0"/>
          <w:sz w:val="22"/>
          <w:szCs w:val="22"/>
        </w:rPr>
        <w:t>.</w:t>
      </w:r>
    </w:p>
    <w:p w14:paraId="0222A750" w14:textId="008BB8F2" w:rsidR="00525D9B" w:rsidRPr="00564DA8" w:rsidRDefault="00525D9B" w:rsidP="00525D9B">
      <w:pPr>
        <w:pStyle w:val="10sp0"/>
        <w:ind w:left="1440"/>
        <w:rPr>
          <w:rFonts w:cs="Arial"/>
          <w:sz w:val="22"/>
          <w:szCs w:val="22"/>
        </w:rPr>
      </w:pPr>
      <w:r w:rsidRPr="00564DA8">
        <w:rPr>
          <w:rFonts w:cs="Arial"/>
          <w:sz w:val="22"/>
          <w:szCs w:val="22"/>
        </w:rPr>
        <w:t>The QA Monthly Status Report will provide updates to the Consortium of what has been accomplished since the prior status report, with task completion percentages and will include:</w:t>
      </w:r>
    </w:p>
    <w:p w14:paraId="4A312ABF" w14:textId="25D72C23" w:rsidR="00525D9B" w:rsidRPr="00564DA8" w:rsidRDefault="00525D9B" w:rsidP="00525D9B">
      <w:pPr>
        <w:pStyle w:val="Level4"/>
        <w:ind w:left="2160" w:firstLine="0"/>
        <w:rPr>
          <w:rFonts w:cs="Arial"/>
          <w:sz w:val="22"/>
          <w:szCs w:val="22"/>
        </w:rPr>
      </w:pPr>
      <w:r w:rsidRPr="00564DA8">
        <w:rPr>
          <w:rFonts w:cs="Arial"/>
          <w:sz w:val="22"/>
          <w:szCs w:val="22"/>
        </w:rPr>
        <w:tab/>
        <w:t xml:space="preserve">Project Overview with a summary of the CalSAWS </w:t>
      </w:r>
      <w:r w:rsidR="002B4E21" w:rsidRPr="00564DA8">
        <w:rPr>
          <w:rFonts w:cs="Arial"/>
          <w:sz w:val="22"/>
          <w:szCs w:val="22"/>
        </w:rPr>
        <w:t>P</w:t>
      </w:r>
      <w:r w:rsidRPr="00564DA8">
        <w:rPr>
          <w:rFonts w:cs="Arial"/>
          <w:sz w:val="22"/>
          <w:szCs w:val="22"/>
        </w:rPr>
        <w:t>roject’s goals, objectives, and scope with QA’s key roles and objectives.</w:t>
      </w:r>
    </w:p>
    <w:p w14:paraId="5B41BD06" w14:textId="0B8D55D1" w:rsidR="00525D9B" w:rsidRPr="00564DA8" w:rsidRDefault="00525D9B" w:rsidP="00525D9B">
      <w:pPr>
        <w:pStyle w:val="Level4"/>
        <w:ind w:left="2160" w:firstLine="0"/>
        <w:rPr>
          <w:rFonts w:cs="Arial"/>
          <w:sz w:val="22"/>
          <w:szCs w:val="22"/>
        </w:rPr>
      </w:pPr>
      <w:r w:rsidRPr="00564DA8">
        <w:rPr>
          <w:rFonts w:cs="Arial"/>
          <w:sz w:val="22"/>
          <w:szCs w:val="22"/>
        </w:rPr>
        <w:tab/>
        <w:t xml:space="preserve">Reporting period overview providing status QA key initiatives and/or assessments in progress or in the upcoming QA work queue.  </w:t>
      </w:r>
    </w:p>
    <w:p w14:paraId="03FD6EA4" w14:textId="4821E487" w:rsidR="00525D9B" w:rsidRPr="00564DA8" w:rsidRDefault="00525D9B" w:rsidP="00525D9B">
      <w:pPr>
        <w:pStyle w:val="Level4"/>
        <w:ind w:left="2160" w:firstLine="0"/>
        <w:rPr>
          <w:rFonts w:cs="Arial"/>
          <w:sz w:val="22"/>
          <w:szCs w:val="22"/>
        </w:rPr>
      </w:pPr>
      <w:r w:rsidRPr="00564DA8">
        <w:rPr>
          <w:rFonts w:cs="Arial"/>
          <w:sz w:val="22"/>
          <w:szCs w:val="22"/>
        </w:rPr>
        <w:tab/>
        <w:t>A detailed account of key achievements or milestones reached, critical path timelines identified, and a description of tasks completed or in progress.</w:t>
      </w:r>
    </w:p>
    <w:p w14:paraId="2C8A4CCA" w14:textId="5748F252" w:rsidR="00525D9B" w:rsidRPr="00564DA8" w:rsidRDefault="00525D9B" w:rsidP="00525D9B">
      <w:pPr>
        <w:pStyle w:val="Level4"/>
        <w:ind w:left="2160" w:firstLine="0"/>
        <w:rPr>
          <w:rFonts w:cs="Arial"/>
          <w:sz w:val="22"/>
          <w:szCs w:val="22"/>
        </w:rPr>
      </w:pPr>
      <w:r w:rsidRPr="00564DA8">
        <w:rPr>
          <w:rFonts w:cs="Arial"/>
          <w:sz w:val="22"/>
          <w:szCs w:val="22"/>
        </w:rPr>
        <w:tab/>
        <w:t>Detailed description of special initiatives or assessments completed or in progress with results and recommendations for remediation and future improvements.</w:t>
      </w:r>
    </w:p>
    <w:p w14:paraId="50B0B899" w14:textId="2485277B" w:rsidR="00525D9B" w:rsidRPr="00564DA8" w:rsidRDefault="00525D9B" w:rsidP="00525D9B">
      <w:pPr>
        <w:pStyle w:val="Level4"/>
        <w:ind w:left="2160" w:firstLine="0"/>
        <w:rPr>
          <w:rFonts w:cs="Arial"/>
          <w:sz w:val="22"/>
          <w:szCs w:val="22"/>
        </w:rPr>
      </w:pPr>
      <w:r w:rsidRPr="00564DA8">
        <w:rPr>
          <w:rFonts w:cs="Arial"/>
          <w:sz w:val="22"/>
          <w:szCs w:val="22"/>
        </w:rPr>
        <w:tab/>
        <w:t>Risks and issues identified by or assigned to the QA Contractor outlining any ongoing problems or challenges, potential risks which could occur in the future with recommended mitigation strategies.</w:t>
      </w:r>
    </w:p>
    <w:p w14:paraId="26A6AFE8" w14:textId="23485E8B" w:rsidR="00525D9B" w:rsidRPr="00564DA8" w:rsidRDefault="00525D9B" w:rsidP="00525D9B">
      <w:pPr>
        <w:pStyle w:val="Level4"/>
        <w:ind w:left="2160" w:firstLine="0"/>
        <w:rPr>
          <w:rFonts w:cs="Arial"/>
          <w:sz w:val="22"/>
          <w:szCs w:val="22"/>
        </w:rPr>
      </w:pPr>
      <w:r w:rsidRPr="00564DA8">
        <w:rPr>
          <w:rFonts w:cs="Arial"/>
          <w:sz w:val="22"/>
          <w:szCs w:val="22"/>
        </w:rPr>
        <w:tab/>
        <w:t>Budget and resource allocation including a financial update, outlining how QA is performing relative to its budget and addressing resource utilization and allocation.</w:t>
      </w:r>
    </w:p>
    <w:p w14:paraId="63B72774" w14:textId="2A5FD190" w:rsidR="00525D9B" w:rsidRPr="00564DA8" w:rsidRDefault="00525D9B" w:rsidP="00525D9B">
      <w:pPr>
        <w:pStyle w:val="Level4"/>
        <w:ind w:left="2160" w:firstLine="0"/>
        <w:rPr>
          <w:rFonts w:cs="Arial"/>
          <w:sz w:val="22"/>
          <w:szCs w:val="22"/>
        </w:rPr>
      </w:pPr>
      <w:r w:rsidRPr="00564DA8">
        <w:rPr>
          <w:rFonts w:cs="Arial"/>
          <w:sz w:val="22"/>
          <w:szCs w:val="22"/>
        </w:rPr>
        <w:tab/>
        <w:t xml:space="preserve">Description of planned work items, with associated timelines and milestones.  </w:t>
      </w:r>
    </w:p>
    <w:p w14:paraId="0471749F" w14:textId="0F6B9666" w:rsidR="00525D9B" w:rsidRPr="00564DA8" w:rsidRDefault="002B4E21" w:rsidP="00525D9B">
      <w:pPr>
        <w:pStyle w:val="Level4"/>
        <w:ind w:left="2160" w:firstLine="0"/>
        <w:rPr>
          <w:rFonts w:cs="Arial"/>
          <w:sz w:val="22"/>
          <w:szCs w:val="22"/>
        </w:rPr>
      </w:pPr>
      <w:r w:rsidRPr="00564DA8">
        <w:rPr>
          <w:rFonts w:cs="Arial"/>
          <w:sz w:val="22"/>
          <w:szCs w:val="22"/>
        </w:rPr>
        <w:tab/>
      </w:r>
      <w:r w:rsidR="00525D9B" w:rsidRPr="00564DA8">
        <w:rPr>
          <w:rFonts w:cs="Arial"/>
          <w:sz w:val="22"/>
          <w:szCs w:val="22"/>
        </w:rPr>
        <w:t xml:space="preserve">Inventory of other CalSAWS Deliverable reviews completed or in progress, providing insights into the quality of project deliverables and identifying areas that require improvement. </w:t>
      </w:r>
    </w:p>
    <w:p w14:paraId="14DB5378" w14:textId="2D7570F1" w:rsidR="000C6161" w:rsidRPr="00564DA8" w:rsidRDefault="002B4E21" w:rsidP="00525D9B">
      <w:pPr>
        <w:pStyle w:val="Level4"/>
        <w:ind w:left="2160" w:firstLine="0"/>
        <w:rPr>
          <w:rFonts w:cs="Arial"/>
          <w:b/>
          <w:sz w:val="22"/>
          <w:szCs w:val="22"/>
        </w:rPr>
      </w:pPr>
      <w:r w:rsidRPr="00564DA8">
        <w:rPr>
          <w:rFonts w:cs="Arial"/>
          <w:sz w:val="22"/>
          <w:szCs w:val="22"/>
        </w:rPr>
        <w:tab/>
      </w:r>
      <w:r w:rsidR="00525D9B" w:rsidRPr="00564DA8">
        <w:rPr>
          <w:rFonts w:cs="Arial"/>
          <w:sz w:val="22"/>
          <w:szCs w:val="22"/>
        </w:rPr>
        <w:t>An outline of QA action items assigned to QA team members and the expected deadlines for completing each task.</w:t>
      </w:r>
      <w:r w:rsidR="000C6161" w:rsidRPr="00564DA8">
        <w:rPr>
          <w:rFonts w:cs="Arial"/>
          <w:sz w:val="22"/>
          <w:szCs w:val="22"/>
        </w:rPr>
        <w:t xml:space="preserve">. </w:t>
      </w:r>
    </w:p>
    <w:p w14:paraId="3D1DEEA5" w14:textId="1673CA6E" w:rsidR="000C6161" w:rsidRPr="00564DA8" w:rsidRDefault="002B4E21" w:rsidP="000C6161">
      <w:pPr>
        <w:pStyle w:val="Level3"/>
        <w:rPr>
          <w:rFonts w:cs="Arial"/>
          <w:b w:val="0"/>
          <w:sz w:val="22"/>
          <w:szCs w:val="22"/>
        </w:rPr>
      </w:pPr>
      <w:r w:rsidRPr="00564DA8">
        <w:rPr>
          <w:rFonts w:cs="Arial"/>
          <w:b w:val="0"/>
          <w:sz w:val="22"/>
          <w:szCs w:val="22"/>
        </w:rPr>
        <w:t>Quality Assurance Independent Test Plan and Operational Working Documents</w:t>
      </w:r>
      <w:r w:rsidR="00971C10" w:rsidRPr="00564DA8">
        <w:rPr>
          <w:rFonts w:cs="Arial"/>
          <w:b w:val="0"/>
          <w:sz w:val="22"/>
          <w:szCs w:val="22"/>
        </w:rPr>
        <w:t>.</w:t>
      </w:r>
    </w:p>
    <w:p w14:paraId="405917CB" w14:textId="75F77771" w:rsidR="000C6161" w:rsidRPr="00564DA8" w:rsidRDefault="002B4E21" w:rsidP="002B4E21">
      <w:pPr>
        <w:pStyle w:val="10sp0"/>
        <w:ind w:left="1440"/>
        <w:rPr>
          <w:rFonts w:cs="Arial"/>
          <w:sz w:val="22"/>
          <w:szCs w:val="22"/>
        </w:rPr>
      </w:pPr>
      <w:r w:rsidRPr="00564DA8">
        <w:rPr>
          <w:rFonts w:cs="Arial"/>
          <w:sz w:val="22"/>
          <w:szCs w:val="22"/>
        </w:rPr>
        <w:t>The Quality Assurance Independent Test Plan will include:</w:t>
      </w:r>
    </w:p>
    <w:p w14:paraId="53C33731" w14:textId="69B2ABF6"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Independent Test Strategy and Management - The overall approach to testing, including types of testing to be performed. </w:t>
      </w:r>
    </w:p>
    <w:p w14:paraId="03293CE7" w14:textId="067BEF16"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Independent Test Objectives - Clear, measurable goals for the testing process. </w:t>
      </w:r>
    </w:p>
    <w:p w14:paraId="6012252F" w14:textId="5B8FD5FD"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Communication - Alignment with CalSAWS communication goals, processes and expectations.  </w:t>
      </w:r>
    </w:p>
    <w:p w14:paraId="33296FEB" w14:textId="38113130"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Scope, Priority Assessments and Obtaining Consortium Validation - What will and will not be tested, including how the scope of testing efforts will be determined, and Consortium approvals will be obtained.  </w:t>
      </w:r>
    </w:p>
    <w:p w14:paraId="57B74DCE" w14:textId="0698D5F5"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Scheduling in Cooperation with the other CalSAWS Contractors - How timelines for testing activities, including milestones. deadlines and testing efficiencies will be established. </w:t>
      </w:r>
    </w:p>
    <w:p w14:paraId="2E30C3F5" w14:textId="3054D17A"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Approach to Resource Allocation - How team members, tools and environments will be determined.  </w:t>
      </w:r>
    </w:p>
    <w:p w14:paraId="1FDA6BF7" w14:textId="40F4F502"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Definition of Entrance and Exit Criteria - What conditions must be met to begin testing and to consider testing complete.  </w:t>
      </w:r>
    </w:p>
    <w:p w14:paraId="196CB408" w14:textId="106836B4"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Inventory of Test Work Products with purpose, layout, content, reporting, maintenance - What will be produced during and after testing, for example test cases, results, defect reports, and traceability materials. </w:t>
      </w:r>
    </w:p>
    <w:p w14:paraId="7A434D73" w14:textId="09075D3A" w:rsidR="002B4E21" w:rsidRPr="00564DA8" w:rsidRDefault="004D793B" w:rsidP="004D793B">
      <w:pPr>
        <w:pStyle w:val="Level4"/>
        <w:ind w:left="2160" w:firstLine="0"/>
        <w:rPr>
          <w:rFonts w:cs="Arial"/>
          <w:sz w:val="22"/>
          <w:szCs w:val="22"/>
        </w:rPr>
      </w:pPr>
      <w:r w:rsidRPr="00564DA8">
        <w:rPr>
          <w:rFonts w:cs="Arial"/>
          <w:sz w:val="22"/>
          <w:szCs w:val="22"/>
        </w:rPr>
        <w:tab/>
      </w:r>
      <w:r w:rsidR="002B4E21" w:rsidRPr="00564DA8">
        <w:rPr>
          <w:rFonts w:cs="Arial"/>
          <w:sz w:val="22"/>
          <w:szCs w:val="22"/>
        </w:rPr>
        <w:t xml:space="preserve">Incident Management - How incidents will be tracked to a satisfactory disposition or escalated, when required.    </w:t>
      </w:r>
    </w:p>
    <w:p w14:paraId="02FF3DFA" w14:textId="77777777" w:rsidR="002B4E21" w:rsidRPr="00564DA8" w:rsidRDefault="002B4E21" w:rsidP="004D793B">
      <w:pPr>
        <w:pStyle w:val="Level4"/>
        <w:ind w:left="2160" w:firstLine="0"/>
        <w:rPr>
          <w:rFonts w:cs="Arial"/>
          <w:sz w:val="22"/>
          <w:szCs w:val="22"/>
        </w:rPr>
      </w:pPr>
      <w:r w:rsidRPr="00564DA8">
        <w:rPr>
          <w:rFonts w:cs="Arial"/>
          <w:sz w:val="22"/>
          <w:szCs w:val="22"/>
        </w:rPr>
        <w:t xml:space="preserve">Risk, Issue and Contingency Management - How potential challenges will be identified and addressed or mitigated. </w:t>
      </w:r>
    </w:p>
    <w:p w14:paraId="192DFDEB" w14:textId="77777777" w:rsidR="004D793B" w:rsidRPr="00564DA8" w:rsidRDefault="002B4E21" w:rsidP="004D793B">
      <w:pPr>
        <w:pStyle w:val="Level4"/>
        <w:ind w:left="2160" w:firstLine="0"/>
        <w:rPr>
          <w:rFonts w:cs="Arial"/>
          <w:b/>
          <w:sz w:val="22"/>
          <w:szCs w:val="22"/>
        </w:rPr>
      </w:pPr>
      <w:r w:rsidRPr="00564DA8">
        <w:rPr>
          <w:rFonts w:cs="Arial"/>
          <w:sz w:val="22"/>
          <w:szCs w:val="22"/>
        </w:rPr>
        <w:t xml:space="preserve">Operational Working Documents and </w:t>
      </w:r>
      <w:r w:rsidR="004D793B" w:rsidRPr="00564DA8">
        <w:rPr>
          <w:rFonts w:cs="Arial"/>
          <w:sz w:val="22"/>
          <w:szCs w:val="22"/>
        </w:rPr>
        <w:t>a</w:t>
      </w:r>
      <w:r w:rsidRPr="00564DA8">
        <w:rPr>
          <w:rFonts w:cs="Arial"/>
          <w:sz w:val="22"/>
          <w:szCs w:val="22"/>
        </w:rPr>
        <w:t xml:space="preserve">ssociated </w:t>
      </w:r>
      <w:r w:rsidR="004D793B" w:rsidRPr="00564DA8">
        <w:rPr>
          <w:rFonts w:cs="Arial"/>
          <w:sz w:val="22"/>
          <w:szCs w:val="22"/>
        </w:rPr>
        <w:t>t</w:t>
      </w:r>
      <w:r w:rsidRPr="00564DA8">
        <w:rPr>
          <w:rFonts w:cs="Arial"/>
          <w:sz w:val="22"/>
          <w:szCs w:val="22"/>
        </w:rPr>
        <w:t>emplates.</w:t>
      </w:r>
    </w:p>
    <w:p w14:paraId="58E8CCB8" w14:textId="775CC952" w:rsidR="004D793B" w:rsidRPr="00564DA8" w:rsidRDefault="004D793B" w:rsidP="004D793B">
      <w:pPr>
        <w:pStyle w:val="Level3"/>
        <w:rPr>
          <w:rFonts w:cs="Arial"/>
          <w:sz w:val="22"/>
          <w:szCs w:val="22"/>
        </w:rPr>
      </w:pPr>
      <w:r w:rsidRPr="00564DA8">
        <w:rPr>
          <w:rFonts w:cs="Arial"/>
          <w:b w:val="0"/>
          <w:bCs/>
          <w:sz w:val="22"/>
          <w:szCs w:val="22"/>
        </w:rPr>
        <w:t>QA Monthly Test Report.</w:t>
      </w:r>
    </w:p>
    <w:p w14:paraId="65DF56C1" w14:textId="77777777" w:rsidR="004D793B" w:rsidRPr="00564DA8" w:rsidRDefault="004D793B" w:rsidP="004D793B">
      <w:pPr>
        <w:pStyle w:val="10sp0"/>
        <w:ind w:left="1440"/>
        <w:rPr>
          <w:rFonts w:cs="Arial"/>
          <w:sz w:val="22"/>
          <w:szCs w:val="22"/>
        </w:rPr>
      </w:pPr>
      <w:r w:rsidRPr="00564DA8">
        <w:rPr>
          <w:rFonts w:cs="Arial"/>
          <w:sz w:val="22"/>
          <w:szCs w:val="22"/>
        </w:rPr>
        <w:t>The QA Monthly Test Report will include:</w:t>
      </w:r>
    </w:p>
    <w:p w14:paraId="74D1E29E" w14:textId="5F74CFB6" w:rsidR="004D793B" w:rsidRPr="00564DA8" w:rsidRDefault="004D793B" w:rsidP="004D793B">
      <w:pPr>
        <w:pStyle w:val="Level4"/>
        <w:ind w:left="2160" w:firstLine="0"/>
        <w:rPr>
          <w:rFonts w:cs="Arial"/>
          <w:sz w:val="22"/>
          <w:szCs w:val="22"/>
        </w:rPr>
      </w:pPr>
      <w:r w:rsidRPr="00564DA8">
        <w:rPr>
          <w:rFonts w:cs="Arial"/>
          <w:sz w:val="22"/>
          <w:szCs w:val="22"/>
        </w:rPr>
        <w:t>1.</w:t>
      </w:r>
      <w:r w:rsidRPr="00564DA8">
        <w:rPr>
          <w:rFonts w:cs="Arial"/>
          <w:sz w:val="22"/>
          <w:szCs w:val="22"/>
        </w:rPr>
        <w:tab/>
        <w:t>Summary of testing activities performed.</w:t>
      </w:r>
    </w:p>
    <w:p w14:paraId="32EFC761" w14:textId="77777777" w:rsidR="004D793B" w:rsidRPr="00564DA8" w:rsidRDefault="004D793B" w:rsidP="004D793B">
      <w:pPr>
        <w:pStyle w:val="Level4"/>
        <w:ind w:left="2160" w:firstLine="0"/>
        <w:rPr>
          <w:rFonts w:cs="Arial"/>
          <w:sz w:val="22"/>
          <w:szCs w:val="22"/>
        </w:rPr>
      </w:pPr>
      <w:r w:rsidRPr="00564DA8">
        <w:rPr>
          <w:rFonts w:cs="Arial"/>
          <w:sz w:val="22"/>
          <w:szCs w:val="22"/>
        </w:rPr>
        <w:t>2.</w:t>
      </w:r>
      <w:r w:rsidRPr="00564DA8">
        <w:rPr>
          <w:rFonts w:cs="Arial"/>
          <w:sz w:val="22"/>
          <w:szCs w:val="22"/>
        </w:rPr>
        <w:tab/>
        <w:t>Metrics on test case execution and defect rates.</w:t>
      </w:r>
    </w:p>
    <w:p w14:paraId="33C09102" w14:textId="77777777" w:rsidR="004D793B" w:rsidRPr="00564DA8" w:rsidRDefault="004D793B" w:rsidP="004D793B">
      <w:pPr>
        <w:pStyle w:val="Level4"/>
        <w:ind w:left="2160" w:firstLine="0"/>
        <w:rPr>
          <w:rFonts w:cs="Arial"/>
          <w:sz w:val="22"/>
          <w:szCs w:val="22"/>
        </w:rPr>
      </w:pPr>
      <w:r w:rsidRPr="00564DA8">
        <w:rPr>
          <w:rFonts w:cs="Arial"/>
          <w:sz w:val="22"/>
          <w:szCs w:val="22"/>
        </w:rPr>
        <w:t>3.</w:t>
      </w:r>
      <w:r w:rsidRPr="00564DA8">
        <w:rPr>
          <w:rFonts w:cs="Arial"/>
          <w:sz w:val="22"/>
          <w:szCs w:val="22"/>
        </w:rPr>
        <w:tab/>
        <w:t>Overview of open and resolved defects.</w:t>
      </w:r>
    </w:p>
    <w:p w14:paraId="7D87B91D" w14:textId="77777777" w:rsidR="004D793B" w:rsidRPr="00564DA8" w:rsidRDefault="004D793B" w:rsidP="004D793B">
      <w:pPr>
        <w:pStyle w:val="Level4"/>
        <w:ind w:left="2160" w:firstLine="0"/>
        <w:rPr>
          <w:rFonts w:cs="Arial"/>
          <w:sz w:val="22"/>
          <w:szCs w:val="22"/>
        </w:rPr>
      </w:pPr>
      <w:r w:rsidRPr="00564DA8">
        <w:rPr>
          <w:rFonts w:cs="Arial"/>
          <w:sz w:val="22"/>
          <w:szCs w:val="22"/>
        </w:rPr>
        <w:t>4.</w:t>
      </w:r>
      <w:r w:rsidRPr="00564DA8">
        <w:rPr>
          <w:rFonts w:cs="Arial"/>
          <w:sz w:val="22"/>
          <w:szCs w:val="22"/>
        </w:rPr>
        <w:tab/>
        <w:t>Overview of any unresolved defects at the time of production release and the agreed upon mitigation plan.</w:t>
      </w:r>
    </w:p>
    <w:p w14:paraId="5AD58100" w14:textId="77777777" w:rsidR="004D793B" w:rsidRPr="00564DA8" w:rsidRDefault="004D793B" w:rsidP="004D793B">
      <w:pPr>
        <w:pStyle w:val="Level4"/>
        <w:ind w:left="2160" w:firstLine="0"/>
        <w:rPr>
          <w:rFonts w:cs="Arial"/>
          <w:sz w:val="22"/>
          <w:szCs w:val="22"/>
        </w:rPr>
      </w:pPr>
      <w:r w:rsidRPr="00564DA8">
        <w:rPr>
          <w:rFonts w:cs="Arial"/>
          <w:sz w:val="22"/>
          <w:szCs w:val="22"/>
        </w:rPr>
        <w:t>5.</w:t>
      </w:r>
      <w:r w:rsidRPr="00564DA8">
        <w:rPr>
          <w:rFonts w:cs="Arial"/>
          <w:sz w:val="22"/>
          <w:szCs w:val="22"/>
        </w:rPr>
        <w:tab/>
        <w:t>Description of any testing challenges or issues encountered.</w:t>
      </w:r>
    </w:p>
    <w:p w14:paraId="4BC2B364" w14:textId="77777777" w:rsidR="004D793B" w:rsidRPr="00564DA8" w:rsidRDefault="004D793B" w:rsidP="004D793B">
      <w:pPr>
        <w:pStyle w:val="Level4"/>
        <w:ind w:left="2160" w:firstLine="0"/>
        <w:rPr>
          <w:rFonts w:cs="Arial"/>
          <w:sz w:val="22"/>
          <w:szCs w:val="22"/>
        </w:rPr>
      </w:pPr>
      <w:r w:rsidRPr="00564DA8">
        <w:rPr>
          <w:rFonts w:cs="Arial"/>
          <w:sz w:val="22"/>
          <w:szCs w:val="22"/>
        </w:rPr>
        <w:t>6.</w:t>
      </w:r>
      <w:r w:rsidRPr="00564DA8">
        <w:rPr>
          <w:rFonts w:cs="Arial"/>
          <w:sz w:val="22"/>
          <w:szCs w:val="22"/>
        </w:rPr>
        <w:tab/>
        <w:t>Assessment of testing progress against the testing schedule.</w:t>
      </w:r>
    </w:p>
    <w:p w14:paraId="625B29EC" w14:textId="77777777" w:rsidR="004D793B" w:rsidRPr="00564DA8" w:rsidRDefault="004D793B" w:rsidP="004D793B">
      <w:pPr>
        <w:pStyle w:val="Level4"/>
        <w:ind w:left="2160" w:firstLine="0"/>
        <w:rPr>
          <w:rFonts w:cs="Arial"/>
          <w:b/>
          <w:sz w:val="22"/>
          <w:szCs w:val="22"/>
        </w:rPr>
      </w:pPr>
      <w:r w:rsidRPr="00564DA8">
        <w:rPr>
          <w:rFonts w:cs="Arial"/>
          <w:sz w:val="22"/>
          <w:szCs w:val="22"/>
        </w:rPr>
        <w:t>7.</w:t>
      </w:r>
      <w:r w:rsidRPr="00564DA8">
        <w:rPr>
          <w:rFonts w:cs="Arial"/>
          <w:sz w:val="22"/>
          <w:szCs w:val="22"/>
        </w:rPr>
        <w:tab/>
        <w:t xml:space="preserve">Recommendations for further testing and quality improvements. </w:t>
      </w:r>
    </w:p>
    <w:p w14:paraId="25B8FE49" w14:textId="77777777" w:rsidR="004D793B" w:rsidRPr="00564DA8" w:rsidRDefault="004D793B" w:rsidP="004D793B">
      <w:pPr>
        <w:pStyle w:val="Level3"/>
        <w:rPr>
          <w:rFonts w:cs="Arial"/>
          <w:sz w:val="22"/>
          <w:szCs w:val="22"/>
        </w:rPr>
      </w:pPr>
      <w:r w:rsidRPr="00564DA8">
        <w:rPr>
          <w:rFonts w:cs="Arial"/>
          <w:b w:val="0"/>
          <w:bCs/>
          <w:sz w:val="22"/>
          <w:szCs w:val="22"/>
        </w:rPr>
        <w:t>QA Final Project Closeout Report.</w:t>
      </w:r>
    </w:p>
    <w:p w14:paraId="3AD7E642" w14:textId="64C2856C" w:rsidR="004D793B" w:rsidRPr="00564DA8" w:rsidRDefault="004D793B" w:rsidP="004D793B">
      <w:pPr>
        <w:pStyle w:val="10sp0"/>
        <w:ind w:left="1440"/>
        <w:rPr>
          <w:rFonts w:cs="Arial"/>
          <w:sz w:val="22"/>
          <w:szCs w:val="22"/>
        </w:rPr>
      </w:pPr>
      <w:r w:rsidRPr="00564DA8">
        <w:rPr>
          <w:rFonts w:cs="Arial"/>
          <w:sz w:val="22"/>
          <w:szCs w:val="22"/>
        </w:rPr>
        <w:t>The QA Final Project Closeout Report will include:</w:t>
      </w:r>
    </w:p>
    <w:p w14:paraId="211121CA" w14:textId="77777777" w:rsidR="004D793B" w:rsidRPr="00564DA8" w:rsidRDefault="000C6161" w:rsidP="004D793B">
      <w:pPr>
        <w:pStyle w:val="Level4"/>
        <w:rPr>
          <w:rFonts w:cs="Arial"/>
          <w:sz w:val="22"/>
          <w:szCs w:val="22"/>
        </w:rPr>
      </w:pPr>
      <w:r w:rsidRPr="00564DA8">
        <w:rPr>
          <w:rFonts w:cs="Arial"/>
          <w:sz w:val="22"/>
          <w:szCs w:val="22"/>
        </w:rPr>
        <w:t xml:space="preserve"> </w:t>
      </w:r>
      <w:r w:rsidR="004D793B" w:rsidRPr="00564DA8">
        <w:rPr>
          <w:rFonts w:cs="Arial"/>
          <w:sz w:val="22"/>
          <w:szCs w:val="22"/>
        </w:rPr>
        <w:tab/>
        <w:t xml:space="preserve">Executive Summary: Scope, Schedule, Budget. </w:t>
      </w:r>
    </w:p>
    <w:p w14:paraId="294A187A" w14:textId="0E79D122" w:rsidR="004D793B" w:rsidRPr="00564DA8" w:rsidRDefault="004D793B" w:rsidP="004D793B">
      <w:pPr>
        <w:pStyle w:val="Level4"/>
        <w:ind w:left="2160" w:firstLine="0"/>
        <w:rPr>
          <w:rFonts w:cs="Arial"/>
          <w:sz w:val="22"/>
          <w:szCs w:val="22"/>
        </w:rPr>
      </w:pPr>
      <w:r w:rsidRPr="00564DA8">
        <w:rPr>
          <w:rFonts w:cs="Arial"/>
          <w:sz w:val="22"/>
          <w:szCs w:val="22"/>
        </w:rPr>
        <w:tab/>
        <w:t xml:space="preserve">Summaries by SOW Task Area: Management, Quality Assurance, and Independent Test. </w:t>
      </w:r>
    </w:p>
    <w:p w14:paraId="1A99CED9" w14:textId="7258CE1B" w:rsidR="004D793B" w:rsidRPr="00564DA8" w:rsidRDefault="004D793B" w:rsidP="004D793B">
      <w:pPr>
        <w:pStyle w:val="Level4"/>
        <w:rPr>
          <w:rFonts w:cs="Arial"/>
          <w:sz w:val="22"/>
          <w:szCs w:val="22"/>
        </w:rPr>
      </w:pPr>
      <w:r w:rsidRPr="00564DA8">
        <w:rPr>
          <w:rFonts w:cs="Arial"/>
          <w:sz w:val="22"/>
          <w:szCs w:val="22"/>
        </w:rPr>
        <w:tab/>
        <w:t xml:space="preserve">Key Best Practices and Lessons Learned.  </w:t>
      </w:r>
    </w:p>
    <w:p w14:paraId="19A11C19" w14:textId="53E7C9F5" w:rsidR="004D793B" w:rsidRPr="00564DA8" w:rsidRDefault="004D793B" w:rsidP="004D793B">
      <w:pPr>
        <w:pStyle w:val="Level4"/>
        <w:rPr>
          <w:rFonts w:cs="Arial"/>
          <w:sz w:val="22"/>
          <w:szCs w:val="22"/>
        </w:rPr>
      </w:pPr>
      <w:r w:rsidRPr="00564DA8">
        <w:rPr>
          <w:rFonts w:cs="Arial"/>
          <w:sz w:val="22"/>
          <w:szCs w:val="22"/>
        </w:rPr>
        <w:tab/>
        <w:t xml:space="preserve">Administrative Closure. </w:t>
      </w:r>
    </w:p>
    <w:p w14:paraId="34F29725" w14:textId="7E3BA86C" w:rsidR="000C6161" w:rsidRPr="00564DA8" w:rsidRDefault="004D793B" w:rsidP="004D793B">
      <w:pPr>
        <w:pStyle w:val="Level4"/>
        <w:rPr>
          <w:rFonts w:cs="Arial"/>
          <w:sz w:val="22"/>
          <w:szCs w:val="22"/>
        </w:rPr>
      </w:pPr>
      <w:r w:rsidRPr="00564DA8">
        <w:rPr>
          <w:rFonts w:cs="Arial"/>
          <w:sz w:val="22"/>
          <w:szCs w:val="22"/>
        </w:rPr>
        <w:tab/>
        <w:t xml:space="preserve">Agreement Closure.  </w:t>
      </w:r>
    </w:p>
    <w:p w14:paraId="47CAEF3C" w14:textId="77777777" w:rsidR="008E2605" w:rsidRPr="00564DA8" w:rsidRDefault="008E2605" w:rsidP="008E2605">
      <w:pPr>
        <w:pStyle w:val="Level2"/>
        <w:rPr>
          <w:sz w:val="22"/>
          <w:szCs w:val="22"/>
        </w:rPr>
      </w:pPr>
      <w:bookmarkStart w:id="241" w:name="_Toc143592485"/>
      <w:bookmarkStart w:id="242" w:name="_Toc168826058"/>
      <w:bookmarkStart w:id="243" w:name="_Toc196732794"/>
      <w:r w:rsidRPr="00564DA8">
        <w:rPr>
          <w:sz w:val="22"/>
          <w:szCs w:val="22"/>
        </w:rPr>
        <w:t>Deliverable Acceptance</w:t>
      </w:r>
      <w:r w:rsidRPr="00564DA8">
        <w:rPr>
          <w:sz w:val="22"/>
          <w:szCs w:val="22"/>
          <w:u w:val="none"/>
        </w:rPr>
        <w:t>.</w:t>
      </w:r>
      <w:bookmarkEnd w:id="241"/>
      <w:bookmarkEnd w:id="242"/>
      <w:bookmarkEnd w:id="243"/>
    </w:p>
    <w:p w14:paraId="4F48AED5" w14:textId="2DC71B08" w:rsidR="008E2605" w:rsidRPr="00564DA8" w:rsidRDefault="008E2605" w:rsidP="008E2605">
      <w:pPr>
        <w:pStyle w:val="Level3"/>
        <w:rPr>
          <w:rFonts w:cs="Arial"/>
          <w:b w:val="0"/>
          <w:bCs/>
          <w:sz w:val="22"/>
          <w:szCs w:val="22"/>
        </w:rPr>
      </w:pPr>
      <w:r w:rsidRPr="00564DA8">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QA Service Plan.</w:t>
      </w:r>
    </w:p>
    <w:p w14:paraId="3267F9A5" w14:textId="232E679B" w:rsidR="008E2605" w:rsidRPr="00564DA8" w:rsidRDefault="008E2605" w:rsidP="008E2605">
      <w:pPr>
        <w:pStyle w:val="Level3"/>
        <w:rPr>
          <w:rFonts w:cs="Arial"/>
          <w:sz w:val="22"/>
          <w:szCs w:val="22"/>
        </w:rPr>
      </w:pPr>
      <w:r w:rsidRPr="00564DA8">
        <w:rPr>
          <w:rFonts w:cs="Arial"/>
          <w:b w:val="0"/>
          <w:bCs/>
          <w:sz w:val="22"/>
          <w:szCs w:val="22"/>
        </w:rPr>
        <w:t>In accordance with the review periods delineated in the QA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59E107BB" w14:textId="0273D158" w:rsidR="008E2605" w:rsidRPr="00564DA8" w:rsidRDefault="008E2605" w:rsidP="008E2605">
      <w:pPr>
        <w:pStyle w:val="Level3"/>
        <w:rPr>
          <w:rFonts w:cs="Arial"/>
          <w:b w:val="0"/>
          <w:bCs/>
          <w:sz w:val="22"/>
          <w:szCs w:val="22"/>
        </w:rPr>
      </w:pPr>
      <w:bookmarkStart w:id="244" w:name="_Toc529972149"/>
      <w:r w:rsidRPr="00564DA8">
        <w:rPr>
          <w:rFonts w:cs="Arial"/>
          <w:b w:val="0"/>
          <w:bCs/>
          <w:sz w:val="22"/>
          <w:szCs w:val="22"/>
        </w:rPr>
        <w:t xml:space="preserve">If a Deficiency (other than a Cosmetic Deficiency) is found in a Deliverable, Consortium shall promptly give Contractor Notice of its non-acceptance </w:t>
      </w:r>
      <w:bookmarkStart w:id="245" w:name="_Hlk150249721"/>
      <w:r w:rsidRPr="00564DA8">
        <w:rPr>
          <w:rFonts w:cs="Arial"/>
          <w:b w:val="0"/>
          <w:bCs/>
          <w:sz w:val="22"/>
          <w:szCs w:val="22"/>
        </w:rPr>
        <w:t>within ten (10) working days or such other period as the parties may agree in writing</w:t>
      </w:r>
      <w:bookmarkEnd w:id="245"/>
      <w:r w:rsidRPr="00564DA8">
        <w:rPr>
          <w:rFonts w:cs="Arial"/>
          <w:b w:val="0"/>
          <w:bCs/>
          <w:sz w:val="22"/>
          <w:szCs w:val="22"/>
        </w:rPr>
        <w:t xml:space="preserve">, with such Notice delineating Deficiencies used as the grounds for the Consortium’s decision.  Contractor shall promptly and in accordance with the QA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46" w:name="_Hlk150249740"/>
      <w:r w:rsidRPr="00564DA8">
        <w:rPr>
          <w:rFonts w:cs="Arial"/>
          <w:b w:val="0"/>
          <w:bCs/>
          <w:sz w:val="22"/>
          <w:szCs w:val="22"/>
        </w:rPr>
        <w:t>within ten (10) working days or such other period as the parties may agree in writing</w:t>
      </w:r>
      <w:bookmarkEnd w:id="246"/>
      <w:r w:rsidRPr="00564DA8">
        <w:rPr>
          <w:rFonts w:cs="Arial"/>
          <w:b w:val="0"/>
          <w:bCs/>
          <w:sz w:val="22"/>
          <w:szCs w:val="22"/>
        </w:rPr>
        <w:t>.</w:t>
      </w:r>
      <w:bookmarkEnd w:id="244"/>
      <w:r w:rsidRPr="00564DA8">
        <w:rPr>
          <w:rFonts w:cs="Arial"/>
          <w:b w:val="0"/>
          <w:bCs/>
          <w:sz w:val="22"/>
          <w:szCs w:val="22"/>
        </w:rPr>
        <w:t xml:space="preserve">  The correction of Deficiencies is governed by Section </w:t>
      </w:r>
      <w:r w:rsidR="004377F5" w:rsidRPr="00564DA8">
        <w:rPr>
          <w:rFonts w:cs="Arial"/>
          <w:b w:val="0"/>
          <w:bCs/>
          <w:sz w:val="22"/>
          <w:szCs w:val="22"/>
        </w:rPr>
        <w:t>11.3</w:t>
      </w:r>
      <w:r w:rsidRPr="00564DA8">
        <w:rPr>
          <w:rFonts w:cs="Arial"/>
          <w:b w:val="0"/>
          <w:bCs/>
          <w:sz w:val="22"/>
          <w:szCs w:val="22"/>
        </w:rPr>
        <w:t xml:space="preserve"> (Correction of Deficiencies).</w:t>
      </w:r>
    </w:p>
    <w:p w14:paraId="28F27424" w14:textId="3248821C" w:rsidR="008E2605" w:rsidRPr="00564DA8" w:rsidRDefault="008E2605" w:rsidP="008E2605">
      <w:pPr>
        <w:pStyle w:val="Level3"/>
        <w:rPr>
          <w:rFonts w:cs="Arial"/>
          <w:b w:val="0"/>
          <w:bCs/>
          <w:sz w:val="22"/>
          <w:szCs w:val="22"/>
        </w:rPr>
      </w:pPr>
      <w:r w:rsidRPr="00564DA8">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w:t>
      </w:r>
      <w:r w:rsidR="004377F5" w:rsidRPr="00564DA8">
        <w:rPr>
          <w:rFonts w:cs="Arial"/>
          <w:b w:val="0"/>
          <w:bCs/>
          <w:sz w:val="22"/>
          <w:szCs w:val="22"/>
        </w:rPr>
        <w:t>18.1 and 18.2</w:t>
      </w:r>
      <w:r w:rsidRPr="00564DA8">
        <w:rPr>
          <w:rFonts w:cs="Arial"/>
          <w:b w:val="0"/>
          <w:bCs/>
          <w:sz w:val="22"/>
          <w:szCs w:val="22"/>
        </w:rPr>
        <w:t xml:space="preserve">.  The Consortium’s options under this Section </w:t>
      </w:r>
      <w:r w:rsidR="004377F5" w:rsidRPr="00564DA8">
        <w:rPr>
          <w:rFonts w:cs="Arial"/>
          <w:b w:val="0"/>
          <w:bCs/>
          <w:sz w:val="22"/>
          <w:szCs w:val="22"/>
        </w:rPr>
        <w:t>5.5.4</w:t>
      </w:r>
      <w:r w:rsidRPr="00564DA8">
        <w:rPr>
          <w:rFonts w:cs="Arial"/>
          <w:b w:val="0"/>
          <w:bCs/>
          <w:sz w:val="22"/>
          <w:szCs w:val="22"/>
        </w:rPr>
        <w:t xml:space="preserve"> shall remain in effect until Acceptance of all of the Deliverables.</w:t>
      </w:r>
    </w:p>
    <w:p w14:paraId="785E4F6F" w14:textId="77777777" w:rsidR="008E2605" w:rsidRPr="00564DA8" w:rsidRDefault="008E2605" w:rsidP="008E2605">
      <w:pPr>
        <w:pStyle w:val="Level3"/>
        <w:rPr>
          <w:rFonts w:cs="Arial"/>
          <w:b w:val="0"/>
          <w:bCs/>
          <w:sz w:val="22"/>
          <w:szCs w:val="22"/>
        </w:rPr>
      </w:pPr>
      <w:r w:rsidRPr="00564DA8">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551A44AB" w14:textId="77777777" w:rsidR="008E2605" w:rsidRPr="00564DA8" w:rsidRDefault="008E2605" w:rsidP="008E2605">
      <w:pPr>
        <w:pStyle w:val="Level3"/>
        <w:rPr>
          <w:rFonts w:cs="Arial"/>
          <w:b w:val="0"/>
          <w:bCs/>
          <w:sz w:val="22"/>
          <w:szCs w:val="22"/>
        </w:rPr>
      </w:pPr>
      <w:r w:rsidRPr="00564DA8">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6BC92AF6" w14:textId="797DE26C" w:rsidR="008E2605" w:rsidRPr="00564DA8" w:rsidRDefault="008E2605" w:rsidP="008E2605">
      <w:pPr>
        <w:pStyle w:val="Level3"/>
        <w:rPr>
          <w:rFonts w:cs="Arial"/>
          <w:b w:val="0"/>
          <w:bCs/>
          <w:sz w:val="22"/>
          <w:szCs w:val="22"/>
        </w:rPr>
      </w:pPr>
      <w:r w:rsidRPr="00564DA8">
        <w:rPr>
          <w:rFonts w:cs="Arial"/>
          <w:b w:val="0"/>
          <w:bCs/>
          <w:sz w:val="22"/>
          <w:szCs w:val="22"/>
        </w:rPr>
        <w:t xml:space="preserve">Contractor shall continuously protect all Deliverables and backups </w:t>
      </w:r>
      <w:ins w:id="247" w:author="Tyra, David W." w:date="2025-05-28T09:36:00Z" w16du:dateUtc="2025-05-28T16:36:00Z">
        <w:r w:rsidR="005A7B38">
          <w:rPr>
            <w:rFonts w:cs="Arial"/>
            <w:b w:val="0"/>
            <w:bCs/>
            <w:sz w:val="22"/>
            <w:szCs w:val="22"/>
          </w:rPr>
          <w:t xml:space="preserve">derived therefrom </w:t>
        </w:r>
      </w:ins>
      <w:del w:id="248" w:author="Tyra, David W." w:date="2025-05-28T09:36:00Z" w16du:dateUtc="2025-05-28T16:36:00Z">
        <w:r w:rsidRPr="00564DA8" w:rsidDel="005A7B38">
          <w:rPr>
            <w:rFonts w:cs="Arial"/>
            <w:b w:val="0"/>
            <w:bCs/>
            <w:sz w:val="22"/>
            <w:szCs w:val="22"/>
          </w:rPr>
          <w:delText>therefor from</w:delText>
        </w:r>
      </w:del>
      <w:ins w:id="249" w:author="Tyra, David W." w:date="2025-05-28T09:36:00Z" w16du:dateUtc="2025-05-28T16:36:00Z">
        <w:r w:rsidR="005A7B38">
          <w:rPr>
            <w:rFonts w:cs="Arial"/>
            <w:b w:val="0"/>
            <w:bCs/>
            <w:sz w:val="22"/>
            <w:szCs w:val="22"/>
          </w:rPr>
          <w:t>for</w:t>
        </w:r>
      </w:ins>
      <w:r w:rsidRPr="00564DA8">
        <w:rPr>
          <w:rFonts w:cs="Arial"/>
          <w:b w:val="0"/>
          <w:bCs/>
          <w:sz w:val="22"/>
          <w:szCs w:val="22"/>
        </w:rPr>
        <w:t xml:space="preserve">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1F820D37" w14:textId="77777777" w:rsidR="008E2605" w:rsidRPr="00564DA8" w:rsidRDefault="008E2605" w:rsidP="008E2605">
      <w:pPr>
        <w:pStyle w:val="Level2"/>
        <w:rPr>
          <w:sz w:val="22"/>
          <w:szCs w:val="22"/>
        </w:rPr>
      </w:pPr>
      <w:bookmarkStart w:id="250" w:name="_Toc143592486"/>
      <w:bookmarkStart w:id="251" w:name="_Toc168826059"/>
      <w:bookmarkStart w:id="252" w:name="_Toc196732795"/>
      <w:r w:rsidRPr="00564DA8">
        <w:rPr>
          <w:sz w:val="22"/>
          <w:szCs w:val="22"/>
        </w:rPr>
        <w:t>Representations Regarding Deliverables.</w:t>
      </w:r>
      <w:bookmarkEnd w:id="250"/>
      <w:bookmarkEnd w:id="251"/>
      <w:bookmarkEnd w:id="252"/>
    </w:p>
    <w:p w14:paraId="5B41B58B" w14:textId="6EA88742" w:rsidR="008E2605" w:rsidRPr="00564DA8" w:rsidRDefault="008E2605" w:rsidP="008E2605">
      <w:pPr>
        <w:pStyle w:val="10sp05"/>
        <w:rPr>
          <w:rFonts w:cs="Arial"/>
          <w:sz w:val="22"/>
          <w:szCs w:val="22"/>
        </w:rPr>
      </w:pPr>
      <w:r w:rsidRPr="00564DA8">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w:t>
      </w:r>
      <w:r w:rsidR="004377F5" w:rsidRPr="00564DA8">
        <w:rPr>
          <w:rFonts w:cs="Arial"/>
          <w:sz w:val="22"/>
          <w:szCs w:val="22"/>
        </w:rPr>
        <w:t>11</w:t>
      </w:r>
      <w:r w:rsidRPr="00564DA8">
        <w:rPr>
          <w:rFonts w:cs="Arial"/>
          <w:sz w:val="22"/>
          <w:szCs w:val="22"/>
        </w:rPr>
        <w:t xml:space="preserve"> of this Agreement. </w:t>
      </w:r>
    </w:p>
    <w:p w14:paraId="02DE890A" w14:textId="77777777" w:rsidR="008E2605" w:rsidRPr="00564DA8" w:rsidRDefault="008E2605" w:rsidP="008E2605">
      <w:pPr>
        <w:pStyle w:val="Level2"/>
        <w:rPr>
          <w:sz w:val="22"/>
          <w:szCs w:val="22"/>
        </w:rPr>
      </w:pPr>
      <w:bookmarkStart w:id="253" w:name="_Toc143592487"/>
      <w:bookmarkStart w:id="254" w:name="_Toc168826060"/>
      <w:bookmarkStart w:id="255" w:name="_Toc196732796"/>
      <w:r w:rsidRPr="00564DA8">
        <w:rPr>
          <w:sz w:val="22"/>
          <w:szCs w:val="22"/>
        </w:rPr>
        <w:t>Contractor Report to Consortium Board of Directors.</w:t>
      </w:r>
      <w:bookmarkEnd w:id="253"/>
      <w:bookmarkEnd w:id="254"/>
      <w:bookmarkEnd w:id="255"/>
    </w:p>
    <w:p w14:paraId="6739E645" w14:textId="01CE0D4C" w:rsidR="00D11138" w:rsidRPr="00564DA8" w:rsidRDefault="008E2605" w:rsidP="006B4E6C">
      <w:pPr>
        <w:pStyle w:val="10sp0"/>
        <w:tabs>
          <w:tab w:val="left" w:pos="720"/>
        </w:tabs>
        <w:rPr>
          <w:rFonts w:cs="Arial"/>
          <w:sz w:val="22"/>
          <w:szCs w:val="22"/>
        </w:rPr>
      </w:pPr>
      <w:r w:rsidRPr="00564DA8">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3343C86C" w14:textId="5DECAF82" w:rsidR="00857CB2" w:rsidRPr="00564DA8" w:rsidRDefault="00663901" w:rsidP="00857CB2">
      <w:pPr>
        <w:pStyle w:val="Level1"/>
        <w:rPr>
          <w:rFonts w:cs="Arial"/>
          <w:sz w:val="22"/>
          <w:szCs w:val="22"/>
        </w:rPr>
      </w:pPr>
      <w:bookmarkStart w:id="256" w:name="_Toc527455831"/>
      <w:bookmarkStart w:id="257" w:name="_Toc527456904"/>
      <w:bookmarkStart w:id="258" w:name="_Toc527469154"/>
      <w:bookmarkStart w:id="259" w:name="_Toc529972183"/>
      <w:bookmarkStart w:id="260" w:name="_Toc531983822"/>
      <w:bookmarkStart w:id="261" w:name="_Toc39493573"/>
      <w:bookmarkStart w:id="262" w:name="_Toc196732797"/>
      <w:r w:rsidRPr="00564DA8">
        <w:rPr>
          <w:rFonts w:cs="Arial"/>
          <w:sz w:val="22"/>
          <w:szCs w:val="22"/>
        </w:rPr>
        <w:t>PROJECT MANAGEMENT</w:t>
      </w:r>
      <w:r w:rsidR="004D5C20" w:rsidRPr="00564DA8">
        <w:rPr>
          <w:rFonts w:cs="Arial"/>
          <w:sz w:val="22"/>
          <w:szCs w:val="22"/>
        </w:rPr>
        <w:t>.</w:t>
      </w:r>
      <w:bookmarkEnd w:id="256"/>
      <w:bookmarkEnd w:id="257"/>
      <w:bookmarkEnd w:id="258"/>
      <w:bookmarkEnd w:id="259"/>
      <w:bookmarkEnd w:id="260"/>
      <w:bookmarkEnd w:id="261"/>
      <w:bookmarkEnd w:id="262"/>
    </w:p>
    <w:p w14:paraId="4A6CAB87" w14:textId="5EEC2906" w:rsidR="00857CB2" w:rsidRPr="00564DA8" w:rsidRDefault="00663901" w:rsidP="00857CB2">
      <w:pPr>
        <w:pStyle w:val="Level2"/>
        <w:rPr>
          <w:sz w:val="22"/>
          <w:szCs w:val="22"/>
        </w:rPr>
      </w:pPr>
      <w:bookmarkStart w:id="263" w:name="_Toc196732798"/>
      <w:r w:rsidRPr="00564DA8">
        <w:rPr>
          <w:sz w:val="22"/>
          <w:szCs w:val="22"/>
        </w:rPr>
        <w:t>General Staffing Requirements and Commitments.</w:t>
      </w:r>
      <w:bookmarkEnd w:id="263"/>
    </w:p>
    <w:p w14:paraId="070745D4" w14:textId="0695B7BA" w:rsidR="00663901" w:rsidRPr="00564DA8" w:rsidRDefault="00663901" w:rsidP="00663901">
      <w:pPr>
        <w:pStyle w:val="Level3"/>
        <w:rPr>
          <w:rFonts w:cs="Arial"/>
          <w:b w:val="0"/>
          <w:bCs/>
          <w:sz w:val="22"/>
          <w:szCs w:val="22"/>
        </w:rPr>
      </w:pPr>
      <w:r w:rsidRPr="00564DA8">
        <w:rPr>
          <w:rFonts w:cs="Arial"/>
          <w:b w:val="0"/>
          <w:bCs/>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QA support team and assignments relate to the overall CalSAWS System and operations.</w:t>
      </w:r>
    </w:p>
    <w:p w14:paraId="3D0E7A35" w14:textId="77777777" w:rsidR="00663901" w:rsidRPr="00564DA8" w:rsidRDefault="00663901" w:rsidP="00663901">
      <w:pPr>
        <w:pStyle w:val="Level3"/>
        <w:rPr>
          <w:rFonts w:cs="Arial"/>
          <w:b w:val="0"/>
          <w:bCs/>
          <w:sz w:val="22"/>
          <w:szCs w:val="22"/>
        </w:rPr>
      </w:pPr>
      <w:r w:rsidRPr="00564DA8">
        <w:rPr>
          <w:rFonts w:cs="Arial"/>
          <w:b w:val="0"/>
          <w:bCs/>
          <w:sz w:val="22"/>
          <w:szCs w:val="22"/>
        </w:rPr>
        <w:t>The Contractor is responsible for ensuring all Contractor Staff clearly understand both initial and ongoing roles and responsibilities, how the team and assignments relate to the Project, and the overall CalSAWS status and plans. The Consortium operates in a multi-contractor environment. Different contractors have responsibilities for different aspects of CalSAWS. Contractor will ensure its Staff work with other contractors’ staff cooperatively and collaboratively to achieve the best interests of the Consortium.</w:t>
      </w:r>
    </w:p>
    <w:p w14:paraId="6F7312D3" w14:textId="77777777" w:rsidR="00663901" w:rsidRPr="00564DA8" w:rsidRDefault="00663901" w:rsidP="00663901">
      <w:pPr>
        <w:pStyle w:val="Level3"/>
        <w:rPr>
          <w:rFonts w:cs="Arial"/>
          <w:b w:val="0"/>
          <w:bCs/>
          <w:sz w:val="22"/>
          <w:szCs w:val="22"/>
        </w:rPr>
      </w:pPr>
      <w:r w:rsidRPr="00564DA8">
        <w:rPr>
          <w:rFonts w:cs="Arial"/>
          <w:b w:val="0"/>
          <w:bCs/>
          <w:sz w:val="22"/>
          <w:szCs w:val="22"/>
        </w:rPr>
        <w:t>All proposed Contractor Staff must have good oral and written communication skills, which includes, but it not limited to, the ability to communicate with diverse groups of users and to convey information technology terms and concepts to non-technical audiences. All Contractor Staff must prepare for, and actively participate in, designated Project meetings and represent the best interests of the Consortium and identify and escalate issues as appropriate. Finally, to facilitate Project progress, Contractor must take all reasonable steps necessary to minimize Staff turnover, particularly for the Key Staff identified below.</w:t>
      </w:r>
    </w:p>
    <w:p w14:paraId="2CA6251C" w14:textId="00C6AE49" w:rsidR="00663901" w:rsidRPr="00564DA8" w:rsidRDefault="00663901" w:rsidP="00663901">
      <w:pPr>
        <w:pStyle w:val="Level3"/>
        <w:rPr>
          <w:rFonts w:cs="Arial"/>
          <w:b w:val="0"/>
          <w:bCs/>
          <w:sz w:val="22"/>
          <w:szCs w:val="22"/>
        </w:rPr>
      </w:pPr>
      <w:r w:rsidRPr="00564DA8">
        <w:rPr>
          <w:rFonts w:cs="Arial"/>
          <w:b w:val="0"/>
          <w:bCs/>
          <w:sz w:val="22"/>
          <w:szCs w:val="22"/>
        </w:rPr>
        <w:t xml:space="preserve">The Contractor’s Staff will be dedicated to the Project unless otherwise described within the Contractor’s approach and approved by the CalSAWS Executive Director. The Consortium requires that Contractor Key Staff are dedicated on a full-time basis during the Initial (Base) Contract Term.  Project work hours are Monday, 12:00 P.M. Pacific Standard Time (PST) through Friday, 12:00 P.M., PST.  Project meetings should be limited to this period.  </w:t>
      </w:r>
    </w:p>
    <w:p w14:paraId="7CEA71C5" w14:textId="797E125B" w:rsidR="00663901" w:rsidRPr="00564DA8" w:rsidRDefault="00663901" w:rsidP="00F90F19">
      <w:pPr>
        <w:pStyle w:val="Level3"/>
        <w:rPr>
          <w:rFonts w:cs="Arial"/>
          <w:bCs/>
          <w:sz w:val="22"/>
          <w:szCs w:val="22"/>
        </w:rPr>
      </w:pPr>
      <w:r w:rsidRPr="00564DA8">
        <w:rPr>
          <w:rFonts w:cs="Arial"/>
          <w:b w:val="0"/>
          <w:bCs/>
          <w:sz w:val="22"/>
          <w:szCs w:val="22"/>
        </w:rPr>
        <w:t>During the QA Services Transition-In period, seventy five percent (75%) of Work performed by Key Staff must be conducted at an approved Project site as defined in this Agreement unless alternate arrangements are approved in writing by the Executive Director. Consortium Key Staff counterparts will also conform to this model. After the successful completion of the Transition-In period, Key Staff and other staff may be required to work on-site per Consortium direction. The Consortium assumes four (4) Key Staff will work full-time on-site with an additional 20% of staff working on-site periodically. The Consortium’s long-term expectation is to support a remote staff model.</w:t>
      </w:r>
    </w:p>
    <w:p w14:paraId="491B8129" w14:textId="14907D1E" w:rsidR="00663901" w:rsidRPr="00564DA8" w:rsidRDefault="00663901" w:rsidP="00663901">
      <w:pPr>
        <w:pStyle w:val="Level3"/>
        <w:rPr>
          <w:rFonts w:cs="Arial"/>
          <w:b w:val="0"/>
          <w:bCs/>
          <w:sz w:val="22"/>
          <w:szCs w:val="22"/>
        </w:rPr>
      </w:pPr>
      <w:r w:rsidRPr="00564DA8">
        <w:rPr>
          <w:rFonts w:cs="Arial"/>
          <w:b w:val="0"/>
          <w:bCs/>
          <w:sz w:val="22"/>
          <w:szCs w:val="22"/>
        </w:rPr>
        <w:t xml:space="preserve">In all cases, during the </w:t>
      </w:r>
      <w:r w:rsidR="0065422E" w:rsidRPr="00564DA8">
        <w:rPr>
          <w:rFonts w:cs="Arial"/>
          <w:b w:val="0"/>
          <w:bCs/>
          <w:sz w:val="22"/>
          <w:szCs w:val="22"/>
        </w:rPr>
        <w:t>QA</w:t>
      </w:r>
      <w:r w:rsidRPr="00564DA8">
        <w:rPr>
          <w:rFonts w:cs="Arial"/>
          <w:b w:val="0"/>
          <w:bCs/>
          <w:sz w:val="22"/>
          <w:szCs w:val="22"/>
        </w:rPr>
        <w:t xml:space="preserve"> Transition-In period and afterwards, the Contractor must provide at least one Key Staff person on-site on Monday mornings, 8:00 A.M through 12:00 P.M. and Friday afternoons, 12:00 P.M. through 5:00 P.M.</w:t>
      </w:r>
    </w:p>
    <w:p w14:paraId="3799ACC0" w14:textId="36BB50EF" w:rsidR="00381CDC" w:rsidRPr="00564DA8" w:rsidRDefault="00381CDC" w:rsidP="00663901">
      <w:pPr>
        <w:pStyle w:val="Level3"/>
        <w:rPr>
          <w:rFonts w:cs="Arial"/>
          <w:b w:val="0"/>
          <w:bCs/>
          <w:sz w:val="22"/>
          <w:szCs w:val="22"/>
        </w:rPr>
      </w:pPr>
      <w:r w:rsidRPr="00564DA8">
        <w:rPr>
          <w:rFonts w:cs="Arial"/>
          <w:b w:val="0"/>
          <w:bCs/>
          <w:sz w:val="22"/>
          <w:szCs w:val="22"/>
        </w:rPr>
        <w:t>To facilitate Project progress, it is important to the Consortium that the QA Services Contractor minimizes staff turnover to the extent possible, particularly for Key Staff.</w:t>
      </w:r>
    </w:p>
    <w:p w14:paraId="3F36DFA1" w14:textId="77777777" w:rsidR="00663901" w:rsidRPr="00564DA8" w:rsidRDefault="00663901" w:rsidP="00663901">
      <w:pPr>
        <w:pStyle w:val="Level3"/>
        <w:rPr>
          <w:rFonts w:cs="Arial"/>
          <w:b w:val="0"/>
          <w:bCs/>
          <w:sz w:val="22"/>
          <w:szCs w:val="22"/>
        </w:rPr>
      </w:pPr>
      <w:r w:rsidRPr="00564DA8">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372E063F" w14:textId="77777777" w:rsidR="00663901" w:rsidRPr="00564DA8" w:rsidRDefault="00663901" w:rsidP="00663901">
      <w:pPr>
        <w:pStyle w:val="Level3"/>
        <w:rPr>
          <w:rFonts w:cs="Arial"/>
          <w:b w:val="0"/>
          <w:bCs/>
          <w:sz w:val="22"/>
          <w:szCs w:val="22"/>
        </w:rPr>
      </w:pPr>
      <w:r w:rsidRPr="00564DA8">
        <w:rPr>
          <w:rFonts w:cs="Arial"/>
          <w:b w:val="0"/>
          <w:bCs/>
          <w:sz w:val="22"/>
          <w:szCs w:val="22"/>
        </w:rPr>
        <w:t>After the successful completion of the Transition-In period, Key Staff and other Staff may be required to work on-site per Consortium direction. The Consortium assumes up to 20% of Key Staff and other Staff will work full-time on-site with an additional 10% of Staff working on-site periodically. The Consortium’s long-term expectation is to support a remote Staff model.</w:t>
      </w:r>
    </w:p>
    <w:p w14:paraId="7BB261CB" w14:textId="77777777" w:rsidR="00663901" w:rsidRPr="00564DA8" w:rsidRDefault="00663901" w:rsidP="00663901">
      <w:pPr>
        <w:pStyle w:val="Level3"/>
        <w:rPr>
          <w:rFonts w:cs="Arial"/>
          <w:bCs/>
          <w:sz w:val="22"/>
          <w:szCs w:val="22"/>
        </w:rPr>
      </w:pPr>
      <w:r w:rsidRPr="00564DA8">
        <w:rPr>
          <w:rFonts w:cs="Arial"/>
          <w:b w:val="0"/>
          <w:bCs/>
          <w:sz w:val="22"/>
          <w:szCs w:val="22"/>
        </w:rPr>
        <w:t>In the event of one or more Project site relocations, the Contractor will support the transition(s) without interruption of services.</w:t>
      </w:r>
    </w:p>
    <w:p w14:paraId="75933C13" w14:textId="5D0D7EE4" w:rsidR="00663901" w:rsidRPr="00564DA8" w:rsidRDefault="00381CDC" w:rsidP="00381CDC">
      <w:pPr>
        <w:pStyle w:val="Level2"/>
        <w:rPr>
          <w:sz w:val="22"/>
          <w:szCs w:val="22"/>
        </w:rPr>
      </w:pPr>
      <w:bookmarkStart w:id="264" w:name="_Toc196732799"/>
      <w:r w:rsidRPr="00564DA8">
        <w:rPr>
          <w:sz w:val="22"/>
          <w:szCs w:val="22"/>
        </w:rPr>
        <w:t>Key Staff</w:t>
      </w:r>
      <w:r w:rsidRPr="00564DA8">
        <w:rPr>
          <w:sz w:val="22"/>
          <w:szCs w:val="22"/>
          <w:u w:val="none"/>
        </w:rPr>
        <w:t>.</w:t>
      </w:r>
      <w:bookmarkEnd w:id="264"/>
    </w:p>
    <w:p w14:paraId="45FD4125" w14:textId="407F43CB" w:rsidR="004D5C20" w:rsidRPr="00564DA8" w:rsidRDefault="00381CDC" w:rsidP="00381CDC">
      <w:pPr>
        <w:pStyle w:val="Level3"/>
        <w:rPr>
          <w:rFonts w:cs="Arial"/>
          <w:sz w:val="22"/>
          <w:szCs w:val="22"/>
        </w:rPr>
      </w:pPr>
      <w:r w:rsidRPr="00564DA8">
        <w:rPr>
          <w:rFonts w:cs="Arial"/>
          <w:b w:val="0"/>
          <w:bCs/>
          <w:sz w:val="22"/>
          <w:szCs w:val="22"/>
        </w:rPr>
        <w:t>QA Project Manager</w:t>
      </w:r>
      <w:r w:rsidRPr="00564DA8">
        <w:rPr>
          <w:rFonts w:cs="Arial"/>
          <w:sz w:val="22"/>
          <w:szCs w:val="22"/>
        </w:rPr>
        <w:t>.</w:t>
      </w:r>
      <w:r w:rsidR="004D5C20" w:rsidRPr="00564DA8">
        <w:rPr>
          <w:rFonts w:cs="Arial"/>
          <w:sz w:val="22"/>
          <w:szCs w:val="22"/>
        </w:rPr>
        <w:t xml:space="preserve"> </w:t>
      </w:r>
    </w:p>
    <w:p w14:paraId="4895CE11" w14:textId="77777777" w:rsidR="00381CDC" w:rsidRPr="00564DA8" w:rsidRDefault="004D5C20" w:rsidP="00381CDC">
      <w:pPr>
        <w:pStyle w:val="10sp0"/>
        <w:ind w:left="720"/>
        <w:rPr>
          <w:rFonts w:cs="Arial"/>
          <w:sz w:val="22"/>
          <w:szCs w:val="22"/>
        </w:rPr>
      </w:pPr>
      <w:r w:rsidRPr="00564DA8">
        <w:rPr>
          <w:rFonts w:cs="Arial"/>
          <w:sz w:val="22"/>
          <w:szCs w:val="22"/>
        </w:rPr>
        <w:tab/>
      </w:r>
      <w:r w:rsidR="00381CDC" w:rsidRPr="00564DA8">
        <w:rPr>
          <w:rFonts w:cs="Arial"/>
          <w:sz w:val="22"/>
          <w:szCs w:val="22"/>
        </w:rPr>
        <w:t xml:space="preserve">The QA Project Manager is responsible for managing the overall QA scope of services and team, administering the QA Agreement, ensuring resource availability, project management, System and process analyses, identifying emerging trends, independent testing, and required reporting. The QA Project Manager is responsible for ensuring the CalSAWS Project receives company support, commitment, and oversight to meet or exceed all contractual requirements.  The QA Project Manager must have the decision-making authority to bind the QA Vendor contractually to all terms and conditions in the QA Agreement throughout the Agreement term. The QA Project Manager is accountable for QA staff performance. </w:t>
      </w:r>
    </w:p>
    <w:p w14:paraId="360F2F34" w14:textId="7B2BDF84" w:rsidR="00381CDC" w:rsidRPr="00564DA8" w:rsidRDefault="00381CDC" w:rsidP="00381CDC">
      <w:pPr>
        <w:pStyle w:val="10sp0"/>
        <w:ind w:left="720"/>
        <w:rPr>
          <w:rFonts w:cs="Arial"/>
          <w:sz w:val="22"/>
          <w:szCs w:val="22"/>
        </w:rPr>
      </w:pPr>
      <w:r w:rsidRPr="00564DA8">
        <w:rPr>
          <w:rFonts w:cs="Arial"/>
          <w:sz w:val="22"/>
          <w:szCs w:val="22"/>
        </w:rPr>
        <w:t>In addition to the above, the QA Project Manager responsibilities include, but are not limited to:</w:t>
      </w:r>
    </w:p>
    <w:p w14:paraId="7F92AD3C" w14:textId="2F5BA314" w:rsidR="00381CDC" w:rsidRPr="00564DA8" w:rsidRDefault="00381CDC" w:rsidP="00381CDC">
      <w:pPr>
        <w:pStyle w:val="Level4"/>
        <w:ind w:left="2160" w:firstLine="0"/>
        <w:rPr>
          <w:rFonts w:cs="Arial"/>
          <w:sz w:val="22"/>
          <w:szCs w:val="22"/>
        </w:rPr>
      </w:pPr>
      <w:r w:rsidRPr="00564DA8">
        <w:rPr>
          <w:rFonts w:cs="Arial"/>
          <w:sz w:val="22"/>
          <w:szCs w:val="22"/>
        </w:rPr>
        <w:tab/>
        <w:t xml:space="preserve">Ensuring the QA team understands the scope of the QA Agreement and the QA role in the “big picture” of the CalSAWS Project, including how to work in concert with the Consortium, the Counties, State sponsors, Federal partners and other CalSAWS Contractors. </w:t>
      </w:r>
    </w:p>
    <w:p w14:paraId="390CE4B6" w14:textId="24D59AFF" w:rsidR="00381CDC" w:rsidRPr="00564DA8" w:rsidRDefault="00381CDC" w:rsidP="00381CDC">
      <w:pPr>
        <w:pStyle w:val="Level4"/>
        <w:ind w:left="2160" w:firstLine="0"/>
        <w:rPr>
          <w:rFonts w:cs="Arial"/>
          <w:sz w:val="22"/>
          <w:szCs w:val="22"/>
        </w:rPr>
      </w:pPr>
      <w:r w:rsidRPr="00564DA8">
        <w:rPr>
          <w:rFonts w:cs="Arial"/>
          <w:sz w:val="22"/>
          <w:szCs w:val="22"/>
        </w:rPr>
        <w:tab/>
        <w:t>Managing and leading the QA team.</w:t>
      </w:r>
    </w:p>
    <w:p w14:paraId="3EAEF528" w14:textId="4883EB70" w:rsidR="00381CDC" w:rsidRPr="00564DA8" w:rsidRDefault="00381CDC" w:rsidP="00381CDC">
      <w:pPr>
        <w:pStyle w:val="Level4"/>
        <w:ind w:left="2160" w:firstLine="0"/>
        <w:rPr>
          <w:rFonts w:cs="Arial"/>
          <w:sz w:val="22"/>
          <w:szCs w:val="22"/>
        </w:rPr>
      </w:pPr>
      <w:r w:rsidRPr="00564DA8">
        <w:rPr>
          <w:rFonts w:cs="Arial"/>
          <w:sz w:val="22"/>
          <w:szCs w:val="22"/>
        </w:rPr>
        <w:tab/>
        <w:t>Reviewing other CalSAWS Contractor Deliverables and work products.</w:t>
      </w:r>
    </w:p>
    <w:p w14:paraId="58FFCD9B" w14:textId="61104715" w:rsidR="00381CDC" w:rsidRPr="00564DA8" w:rsidRDefault="00381CDC" w:rsidP="00381CDC">
      <w:pPr>
        <w:pStyle w:val="Level4"/>
        <w:ind w:left="2160" w:firstLine="0"/>
        <w:rPr>
          <w:rFonts w:cs="Arial"/>
          <w:sz w:val="22"/>
          <w:szCs w:val="22"/>
        </w:rPr>
      </w:pPr>
      <w:r w:rsidRPr="00564DA8">
        <w:rPr>
          <w:rFonts w:cs="Arial"/>
          <w:sz w:val="22"/>
          <w:szCs w:val="22"/>
        </w:rPr>
        <w:tab/>
        <w:t>Adhering to Project Management processes and procedures documented in the CalSAWS Enterprise PCD and other CalSAWS Contractor Service Plans.</w:t>
      </w:r>
    </w:p>
    <w:p w14:paraId="687F977C" w14:textId="31A7F2BE" w:rsidR="00381CDC" w:rsidRPr="00564DA8" w:rsidRDefault="00381CDC" w:rsidP="00381CDC">
      <w:pPr>
        <w:pStyle w:val="Level4"/>
        <w:ind w:left="2160" w:firstLine="0"/>
        <w:rPr>
          <w:rFonts w:cs="Arial"/>
          <w:sz w:val="22"/>
          <w:szCs w:val="22"/>
        </w:rPr>
      </w:pPr>
      <w:r w:rsidRPr="00564DA8">
        <w:rPr>
          <w:rFonts w:cs="Arial"/>
          <w:sz w:val="22"/>
          <w:szCs w:val="22"/>
        </w:rPr>
        <w:tab/>
        <w:t>Managing the development and delivery of all QA deliverables, work products, tasks and services and ensuring they are of the highest quality.</w:t>
      </w:r>
    </w:p>
    <w:p w14:paraId="01E36AA2" w14:textId="13182F27" w:rsidR="00381CDC" w:rsidRPr="00564DA8" w:rsidRDefault="00381CDC" w:rsidP="00381CDC">
      <w:pPr>
        <w:pStyle w:val="Level4"/>
        <w:ind w:left="2160" w:firstLine="0"/>
        <w:rPr>
          <w:rFonts w:cs="Arial"/>
          <w:sz w:val="22"/>
          <w:szCs w:val="22"/>
        </w:rPr>
      </w:pPr>
      <w:r w:rsidRPr="00564DA8">
        <w:rPr>
          <w:rFonts w:cs="Arial"/>
          <w:sz w:val="22"/>
          <w:szCs w:val="22"/>
        </w:rPr>
        <w:tab/>
        <w:t>Recommending issue resolution and risk mitigation strategies.</w:t>
      </w:r>
    </w:p>
    <w:p w14:paraId="0C7E82A0" w14:textId="21D5B3A0" w:rsidR="00381CDC" w:rsidRPr="00564DA8" w:rsidRDefault="00381CDC" w:rsidP="00381CDC">
      <w:pPr>
        <w:pStyle w:val="Level4"/>
        <w:ind w:left="2160" w:firstLine="0"/>
        <w:rPr>
          <w:rFonts w:cs="Arial"/>
          <w:sz w:val="22"/>
          <w:szCs w:val="22"/>
        </w:rPr>
      </w:pPr>
      <w:r w:rsidRPr="00564DA8">
        <w:rPr>
          <w:rFonts w:cs="Arial"/>
          <w:sz w:val="22"/>
          <w:szCs w:val="22"/>
        </w:rPr>
        <w:tab/>
        <w:t>Providing as-needed support to the Consortium management team in the form of development and delivery of presentation materials, general advice and recommendations and assistance in remediating concerns and solving problems.</w:t>
      </w:r>
    </w:p>
    <w:p w14:paraId="6C65E953" w14:textId="1E58CD68" w:rsidR="00381CDC" w:rsidRPr="00564DA8" w:rsidRDefault="00381CDC" w:rsidP="00381CDC">
      <w:pPr>
        <w:pStyle w:val="Level4"/>
        <w:ind w:left="2160" w:firstLine="0"/>
        <w:rPr>
          <w:rFonts w:cs="Arial"/>
          <w:sz w:val="22"/>
          <w:szCs w:val="22"/>
        </w:rPr>
      </w:pPr>
      <w:r w:rsidRPr="00564DA8">
        <w:rPr>
          <w:rFonts w:cs="Arial"/>
          <w:sz w:val="22"/>
          <w:szCs w:val="22"/>
        </w:rPr>
        <w:tab/>
        <w:t xml:space="preserve">Participating in ongoing communications and status updates to the CalSAWS JPA Board of Directors, Project Steering Committee (PSC), State and Federal Stakeholders as directed by the Executive Director. </w:t>
      </w:r>
    </w:p>
    <w:p w14:paraId="1CB504A4" w14:textId="4FCCBECF" w:rsidR="00381CDC" w:rsidRPr="00564DA8" w:rsidRDefault="00381CDC" w:rsidP="00381CDC">
      <w:pPr>
        <w:pStyle w:val="Level4"/>
        <w:ind w:left="2160" w:firstLine="0"/>
        <w:rPr>
          <w:rFonts w:cs="Arial"/>
          <w:sz w:val="22"/>
          <w:szCs w:val="22"/>
        </w:rPr>
      </w:pPr>
      <w:r w:rsidRPr="00564DA8">
        <w:rPr>
          <w:rFonts w:cs="Arial"/>
          <w:sz w:val="22"/>
          <w:szCs w:val="22"/>
        </w:rPr>
        <w:tab/>
        <w:t>Participating as a key resource in the Consortium’s Production release green light/go, no-go process, providing the Consortium with the QA Go/No-Go recommendation.</w:t>
      </w:r>
    </w:p>
    <w:p w14:paraId="1FB8FFE3" w14:textId="2796D5E0" w:rsidR="004D5C20" w:rsidRPr="00564DA8" w:rsidRDefault="00381CDC" w:rsidP="00381CDC">
      <w:pPr>
        <w:pStyle w:val="Level4"/>
        <w:ind w:left="2160" w:firstLine="0"/>
        <w:rPr>
          <w:rFonts w:cs="Arial"/>
          <w:sz w:val="22"/>
          <w:szCs w:val="22"/>
        </w:rPr>
      </w:pPr>
      <w:r w:rsidRPr="00564DA8">
        <w:rPr>
          <w:rFonts w:cs="Arial"/>
          <w:sz w:val="22"/>
          <w:szCs w:val="22"/>
        </w:rPr>
        <w:t>Proactively identifying process improvements.</w:t>
      </w:r>
    </w:p>
    <w:p w14:paraId="4E5328C2" w14:textId="0FD504DC" w:rsidR="00381CDC" w:rsidRPr="00564DA8" w:rsidRDefault="00F8725E" w:rsidP="00381CDC">
      <w:pPr>
        <w:pStyle w:val="Level3"/>
        <w:rPr>
          <w:rFonts w:cs="Arial"/>
          <w:sz w:val="22"/>
          <w:szCs w:val="22"/>
        </w:rPr>
      </w:pPr>
      <w:r w:rsidRPr="00564DA8">
        <w:rPr>
          <w:rFonts w:cs="Arial"/>
          <w:b w:val="0"/>
          <w:bCs/>
          <w:sz w:val="22"/>
          <w:szCs w:val="22"/>
        </w:rPr>
        <w:t>QA Test Manager.</w:t>
      </w:r>
    </w:p>
    <w:p w14:paraId="0D866359" w14:textId="333B6BC0" w:rsidR="00F8725E" w:rsidRPr="00564DA8" w:rsidRDefault="00F8725E" w:rsidP="00F8725E">
      <w:pPr>
        <w:pStyle w:val="10sp0"/>
        <w:ind w:left="720" w:firstLine="720"/>
        <w:rPr>
          <w:rFonts w:cs="Arial"/>
          <w:sz w:val="22"/>
          <w:szCs w:val="22"/>
        </w:rPr>
      </w:pPr>
      <w:r w:rsidRPr="00564DA8">
        <w:rPr>
          <w:rFonts w:cs="Arial"/>
          <w:sz w:val="22"/>
          <w:szCs w:val="22"/>
        </w:rPr>
        <w:t>The QA Test Manager is responsible for the planning and execution of all QA Independent test efforts, including management and oversight of the QA Independent test team. The QA Test Manager is responsible for the Independent Test Plan deliverable and work products consistent with the Quality Assurance Services Plan and OWDs.   The QA Test Manager will coordinate with the Consortium’s Policy Design and Application Managers to determine which SCRs will be tested by the QA team based on priority and complexity. The QA Test Manager will work closely with the QA Project Manager to ensure that QA of the other CalSAWS Contractor test activities are coordinated and communicated across the QA teams and with the other CalSAWS Contractors and the Consortium.  The QA Test Manager responsibilities include, but are not limited to:</w:t>
      </w:r>
    </w:p>
    <w:p w14:paraId="779DF664" w14:textId="359C8C7E" w:rsidR="00F8725E" w:rsidRPr="00564DA8" w:rsidRDefault="00F8725E" w:rsidP="00F8725E">
      <w:pPr>
        <w:pStyle w:val="Level4"/>
        <w:ind w:left="2160" w:firstLine="0"/>
        <w:rPr>
          <w:rFonts w:cs="Arial"/>
          <w:sz w:val="22"/>
          <w:szCs w:val="22"/>
        </w:rPr>
      </w:pPr>
      <w:r w:rsidRPr="00564DA8">
        <w:rPr>
          <w:rFonts w:cs="Arial"/>
          <w:sz w:val="22"/>
          <w:szCs w:val="22"/>
        </w:rPr>
        <w:tab/>
        <w:t xml:space="preserve">Reviewing other CalSAWS Contractor Deliverables and work products. </w:t>
      </w:r>
    </w:p>
    <w:p w14:paraId="020248DA" w14:textId="51C684A8" w:rsidR="00F8725E" w:rsidRPr="00564DA8" w:rsidRDefault="00F8725E" w:rsidP="00F8725E">
      <w:pPr>
        <w:pStyle w:val="Level4"/>
        <w:ind w:left="2160" w:firstLine="0"/>
        <w:rPr>
          <w:rFonts w:cs="Arial"/>
          <w:sz w:val="22"/>
          <w:szCs w:val="22"/>
        </w:rPr>
      </w:pPr>
      <w:r w:rsidRPr="00564DA8">
        <w:rPr>
          <w:rFonts w:cs="Arial"/>
          <w:sz w:val="22"/>
          <w:szCs w:val="22"/>
        </w:rPr>
        <w:tab/>
        <w:t>Ensuring adherence to the applicable Test Management processes and procedures documented in the other CalSAWS Contractor Service Plans and OWDs.</w:t>
      </w:r>
    </w:p>
    <w:p w14:paraId="2CB183AD" w14:textId="47DBF46D" w:rsidR="00F8725E" w:rsidRPr="00564DA8" w:rsidRDefault="00F8725E" w:rsidP="00F8725E">
      <w:pPr>
        <w:pStyle w:val="Level4"/>
        <w:ind w:left="2160" w:firstLine="0"/>
        <w:rPr>
          <w:rFonts w:cs="Arial"/>
          <w:sz w:val="22"/>
          <w:szCs w:val="22"/>
        </w:rPr>
      </w:pPr>
      <w:r w:rsidRPr="00564DA8">
        <w:rPr>
          <w:rFonts w:cs="Arial"/>
          <w:sz w:val="22"/>
          <w:szCs w:val="22"/>
        </w:rPr>
        <w:tab/>
        <w:t>Leading the effort to develop and execute the Independent Test Plan.</w:t>
      </w:r>
    </w:p>
    <w:p w14:paraId="31154B55" w14:textId="4461800F"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the SCRs prioritized for the independent tests are approved by the Consortium. </w:t>
      </w:r>
    </w:p>
    <w:p w14:paraId="18F7D14D" w14:textId="5726F6C6" w:rsidR="00F8725E" w:rsidRPr="00564DA8" w:rsidRDefault="00F8725E" w:rsidP="00F8725E">
      <w:pPr>
        <w:pStyle w:val="Level4"/>
        <w:ind w:left="2160" w:firstLine="0"/>
        <w:rPr>
          <w:rFonts w:cs="Arial"/>
          <w:sz w:val="22"/>
          <w:szCs w:val="22"/>
        </w:rPr>
      </w:pPr>
      <w:r w:rsidRPr="00564DA8">
        <w:rPr>
          <w:rFonts w:cs="Arial"/>
          <w:sz w:val="22"/>
          <w:szCs w:val="22"/>
        </w:rPr>
        <w:tab/>
        <w:t>Managing QA test resources necessary for executing the independent test activities and determining specific test assignments for each release.</w:t>
      </w:r>
    </w:p>
    <w:p w14:paraId="76252D25" w14:textId="37A16885"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on-schedule performance of all independent test planning, execution, re-test and reporting activities. </w:t>
      </w:r>
    </w:p>
    <w:p w14:paraId="0B41CACC" w14:textId="0BA12D83" w:rsidR="00F8725E" w:rsidRPr="00564DA8" w:rsidRDefault="00F8725E" w:rsidP="00F8725E">
      <w:pPr>
        <w:pStyle w:val="Level4"/>
        <w:ind w:left="2160" w:firstLine="0"/>
        <w:rPr>
          <w:rFonts w:cs="Arial"/>
          <w:sz w:val="22"/>
          <w:szCs w:val="22"/>
        </w:rPr>
      </w:pPr>
      <w:r w:rsidRPr="00564DA8">
        <w:rPr>
          <w:rFonts w:cs="Arial"/>
          <w:sz w:val="22"/>
          <w:szCs w:val="22"/>
        </w:rPr>
        <w:tab/>
        <w:t>Coordinating code releases and batch processing with other CalSAWS contractors.</w:t>
      </w:r>
    </w:p>
    <w:p w14:paraId="760DAC61" w14:textId="0433D261" w:rsidR="00F8725E" w:rsidRPr="00564DA8" w:rsidRDefault="00F8725E" w:rsidP="00F8725E">
      <w:pPr>
        <w:pStyle w:val="Level4"/>
        <w:ind w:left="2160" w:firstLine="0"/>
        <w:rPr>
          <w:rFonts w:cs="Arial"/>
          <w:sz w:val="22"/>
          <w:szCs w:val="22"/>
        </w:rPr>
      </w:pPr>
      <w:r w:rsidRPr="00564DA8">
        <w:rPr>
          <w:rFonts w:cs="Arial"/>
          <w:sz w:val="22"/>
          <w:szCs w:val="22"/>
        </w:rPr>
        <w:tab/>
        <w:t xml:space="preserve">Managing independent regression test activities. </w:t>
      </w:r>
    </w:p>
    <w:p w14:paraId="059AEEE4" w14:textId="1AC22161" w:rsidR="00F8725E" w:rsidRPr="00564DA8" w:rsidRDefault="00F8725E" w:rsidP="00F8725E">
      <w:pPr>
        <w:pStyle w:val="Level4"/>
        <w:ind w:left="2160" w:firstLine="0"/>
        <w:rPr>
          <w:rFonts w:cs="Arial"/>
          <w:sz w:val="22"/>
          <w:szCs w:val="22"/>
        </w:rPr>
      </w:pPr>
      <w:r w:rsidRPr="00564DA8">
        <w:rPr>
          <w:rFonts w:cs="Arial"/>
          <w:sz w:val="22"/>
          <w:szCs w:val="22"/>
        </w:rPr>
        <w:tab/>
        <w:t xml:space="preserve">Ensuring the accuracy and effectiveness of the independent test scripts. </w:t>
      </w:r>
    </w:p>
    <w:p w14:paraId="23CB58CD" w14:textId="76500A06" w:rsidR="00F8725E" w:rsidRPr="00564DA8" w:rsidRDefault="00F8725E" w:rsidP="00F8725E">
      <w:pPr>
        <w:pStyle w:val="Level4"/>
        <w:ind w:left="2160" w:firstLine="0"/>
        <w:rPr>
          <w:rFonts w:cs="Arial"/>
          <w:sz w:val="22"/>
          <w:szCs w:val="22"/>
        </w:rPr>
      </w:pPr>
      <w:r w:rsidRPr="00564DA8">
        <w:rPr>
          <w:rFonts w:cs="Arial"/>
          <w:sz w:val="22"/>
          <w:szCs w:val="22"/>
        </w:rPr>
        <w:t>Providing the Consortium with evidence of the successful completion of the Independent test activities and participating as a key resource in the Consortium’s production release green light/go, no-go process.</w:t>
      </w:r>
    </w:p>
    <w:p w14:paraId="4B1A7E3F" w14:textId="7088F4BA" w:rsidR="00F8725E" w:rsidRPr="00564DA8" w:rsidRDefault="00F8725E" w:rsidP="00F8725E">
      <w:pPr>
        <w:pStyle w:val="Level4"/>
        <w:ind w:left="2160" w:firstLine="0"/>
        <w:rPr>
          <w:rFonts w:cs="Arial"/>
          <w:sz w:val="22"/>
          <w:szCs w:val="22"/>
        </w:rPr>
      </w:pPr>
      <w:r w:rsidRPr="00564DA8">
        <w:rPr>
          <w:rFonts w:cs="Arial"/>
          <w:sz w:val="22"/>
          <w:szCs w:val="22"/>
        </w:rPr>
        <w:t>Reviewing and providing recommendations for improvements and innovation to other CalSAWS contractor testing activities, including System, A/B, manual and automated Regression and User Experience Testing.</w:t>
      </w:r>
    </w:p>
    <w:p w14:paraId="526A258E"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Escalating code quality deficiencies or test procedure issues, as appropriate. </w:t>
      </w:r>
    </w:p>
    <w:p w14:paraId="4D2F9D4A"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Report on deviations in other CalSAWS Contractor test plans.  </w:t>
      </w:r>
    </w:p>
    <w:p w14:paraId="36B1FE85" w14:textId="77777777" w:rsidR="00F8725E" w:rsidRPr="00564DA8" w:rsidRDefault="00F8725E" w:rsidP="00F8725E">
      <w:pPr>
        <w:pStyle w:val="Level4"/>
        <w:ind w:left="2160" w:firstLine="0"/>
        <w:rPr>
          <w:rFonts w:cs="Arial"/>
          <w:sz w:val="22"/>
          <w:szCs w:val="22"/>
        </w:rPr>
      </w:pPr>
      <w:r w:rsidRPr="00564DA8">
        <w:rPr>
          <w:rFonts w:cs="Arial"/>
          <w:sz w:val="22"/>
          <w:szCs w:val="22"/>
        </w:rPr>
        <w:t xml:space="preserve">Managing QA testers providing as needed test support services to the Consortium Test Team and the County Validation Test effort. </w:t>
      </w:r>
    </w:p>
    <w:p w14:paraId="70BC588D" w14:textId="134BCBDE" w:rsidR="00F8725E" w:rsidRPr="00564DA8" w:rsidRDefault="00F8725E" w:rsidP="00381CDC">
      <w:pPr>
        <w:pStyle w:val="Level3"/>
        <w:rPr>
          <w:rFonts w:cs="Arial"/>
          <w:sz w:val="22"/>
          <w:szCs w:val="22"/>
        </w:rPr>
      </w:pPr>
      <w:r w:rsidRPr="00564DA8">
        <w:rPr>
          <w:rFonts w:cs="Arial"/>
          <w:b w:val="0"/>
          <w:bCs/>
          <w:sz w:val="22"/>
          <w:szCs w:val="22"/>
        </w:rPr>
        <w:t>QA Functional Manager.</w:t>
      </w:r>
    </w:p>
    <w:p w14:paraId="4790995F" w14:textId="24CE6539" w:rsidR="00F8725E" w:rsidRPr="00564DA8" w:rsidRDefault="00F8725E" w:rsidP="00500C1E">
      <w:pPr>
        <w:pStyle w:val="BodyText"/>
        <w:ind w:left="720" w:firstLine="720"/>
        <w:rPr>
          <w:rFonts w:ascii="Arial" w:hAnsi="Arial" w:cs="Arial"/>
          <w:color w:val="000000" w:themeColor="text1"/>
          <w:szCs w:val="22"/>
        </w:rPr>
      </w:pPr>
      <w:r w:rsidRPr="00564DA8">
        <w:rPr>
          <w:rFonts w:ascii="Arial" w:hAnsi="Arial" w:cs="Arial"/>
          <w:szCs w:val="22"/>
        </w:rPr>
        <w:t xml:space="preserve">The QA Functional Manager is responsible for assisting with the review of SCR requirements and design documentation, release notes and other materials and communications related to Production releases, participating in the Collaboration Model process, conducting independent analysis of application requirements at the request of the Consortium, and supporting the QA Independent test and other Consortium test support activities. </w:t>
      </w:r>
      <w:r w:rsidRPr="00564DA8">
        <w:rPr>
          <w:rFonts w:ascii="Arial" w:hAnsi="Arial" w:cs="Arial"/>
          <w:color w:val="000000" w:themeColor="text1"/>
          <w:szCs w:val="22"/>
        </w:rPr>
        <w:t xml:space="preserve">The QA Functional Manager activities include, but are not limited to: </w:t>
      </w:r>
    </w:p>
    <w:p w14:paraId="11589FD1" w14:textId="6E680EC8" w:rsidR="00F8725E" w:rsidRPr="00564DA8" w:rsidRDefault="00F8725E" w:rsidP="00F8725E">
      <w:pPr>
        <w:pStyle w:val="Level4"/>
        <w:ind w:left="2160" w:firstLine="0"/>
        <w:rPr>
          <w:rFonts w:cs="Arial"/>
          <w:sz w:val="22"/>
          <w:szCs w:val="22"/>
        </w:rPr>
      </w:pPr>
      <w:r w:rsidRPr="00564DA8">
        <w:rPr>
          <w:rFonts w:cs="Arial"/>
          <w:sz w:val="22"/>
          <w:szCs w:val="22"/>
        </w:rPr>
        <w:tab/>
        <w:t>Reviewing and analyzing the SCRs and associated application development work products to determine the viability of the scope, level of effort, resources, schedule, budget, impacts to the enterprise of CalSAWS applications and functions, and impact to county business operations.</w:t>
      </w:r>
    </w:p>
    <w:p w14:paraId="0FF7C149" w14:textId="290BF66F" w:rsidR="00F8725E" w:rsidRPr="00564DA8" w:rsidRDefault="00F8725E" w:rsidP="00F8725E">
      <w:pPr>
        <w:pStyle w:val="Level4"/>
        <w:ind w:left="2160" w:firstLine="0"/>
        <w:rPr>
          <w:rFonts w:cs="Arial"/>
          <w:sz w:val="22"/>
          <w:szCs w:val="22"/>
        </w:rPr>
      </w:pPr>
      <w:r w:rsidRPr="00564DA8">
        <w:rPr>
          <w:rFonts w:cs="Arial"/>
          <w:sz w:val="22"/>
          <w:szCs w:val="22"/>
        </w:rPr>
        <w:tab/>
        <w:t>Participating in requirements gathering and design sessions to provide input and support for the Consortium.</w:t>
      </w:r>
    </w:p>
    <w:p w14:paraId="2EBED561" w14:textId="4AF9C9D4" w:rsidR="00F8725E" w:rsidRPr="00564DA8" w:rsidRDefault="00F8725E" w:rsidP="00F8725E">
      <w:pPr>
        <w:pStyle w:val="Level4"/>
        <w:ind w:left="2160" w:firstLine="0"/>
        <w:rPr>
          <w:rFonts w:cs="Arial"/>
          <w:sz w:val="22"/>
          <w:szCs w:val="22"/>
        </w:rPr>
      </w:pPr>
      <w:r w:rsidRPr="00564DA8">
        <w:rPr>
          <w:rFonts w:cs="Arial"/>
          <w:sz w:val="22"/>
          <w:szCs w:val="22"/>
        </w:rPr>
        <w:tab/>
        <w:t>Reviewing other CalSAWS Contractor Deliverables and work products.</w:t>
      </w:r>
    </w:p>
    <w:p w14:paraId="6A0CA521" w14:textId="6BC0AB1F" w:rsidR="00F8725E" w:rsidRPr="00564DA8" w:rsidRDefault="00F8725E" w:rsidP="00F8725E">
      <w:pPr>
        <w:pStyle w:val="Level4"/>
        <w:ind w:left="2160" w:firstLine="0"/>
        <w:rPr>
          <w:rFonts w:cs="Arial"/>
          <w:sz w:val="22"/>
          <w:szCs w:val="22"/>
        </w:rPr>
      </w:pPr>
      <w:r w:rsidRPr="00564DA8">
        <w:rPr>
          <w:rFonts w:cs="Arial"/>
          <w:sz w:val="22"/>
          <w:szCs w:val="22"/>
        </w:rPr>
        <w:tab/>
        <w:t>Ensuring adherence to SCR processes and procedures documented in the other CalSAWS Contractor Service Plans and OWDs.</w:t>
      </w:r>
    </w:p>
    <w:p w14:paraId="0227DA5A" w14:textId="5971ADAF" w:rsidR="00F8725E" w:rsidRPr="00564DA8" w:rsidRDefault="00F8725E" w:rsidP="00F8725E">
      <w:pPr>
        <w:pStyle w:val="Level4"/>
        <w:ind w:left="2160" w:firstLine="0"/>
        <w:rPr>
          <w:rFonts w:cs="Arial"/>
          <w:sz w:val="22"/>
          <w:szCs w:val="22"/>
        </w:rPr>
      </w:pPr>
      <w:r w:rsidRPr="00564DA8">
        <w:rPr>
          <w:rFonts w:cs="Arial"/>
          <w:sz w:val="22"/>
          <w:szCs w:val="22"/>
        </w:rPr>
        <w:tab/>
        <w:t>Tracking changes and corresponding requirements across multiple programs and reviewing Requirements Traceability Matrices.</w:t>
      </w:r>
    </w:p>
    <w:p w14:paraId="4DF06FBC" w14:textId="7921024A" w:rsidR="00F8725E" w:rsidRPr="00564DA8" w:rsidRDefault="00F8725E" w:rsidP="00F8725E">
      <w:pPr>
        <w:pStyle w:val="Level4"/>
        <w:ind w:left="2160" w:firstLine="0"/>
        <w:rPr>
          <w:rFonts w:cs="Arial"/>
          <w:sz w:val="22"/>
          <w:szCs w:val="22"/>
        </w:rPr>
      </w:pPr>
      <w:r w:rsidRPr="00564DA8">
        <w:rPr>
          <w:rFonts w:cs="Arial"/>
          <w:sz w:val="22"/>
          <w:szCs w:val="22"/>
        </w:rPr>
        <w:tab/>
        <w:t xml:space="preserve">Updating QA and Consortium management on deviations from other CalSAWS Contractor requirements. </w:t>
      </w:r>
    </w:p>
    <w:p w14:paraId="1BFB4C41" w14:textId="0261CA6C" w:rsidR="00F8725E" w:rsidRPr="00564DA8" w:rsidRDefault="00F8725E" w:rsidP="00F8725E">
      <w:pPr>
        <w:pStyle w:val="Level4"/>
        <w:ind w:left="2160" w:firstLine="0"/>
        <w:rPr>
          <w:rFonts w:cs="Arial"/>
          <w:sz w:val="22"/>
          <w:szCs w:val="22"/>
        </w:rPr>
      </w:pPr>
      <w:r w:rsidRPr="00564DA8">
        <w:rPr>
          <w:rFonts w:cs="Arial"/>
          <w:sz w:val="22"/>
          <w:szCs w:val="22"/>
        </w:rPr>
        <w:tab/>
        <w:t>Reviewing the Independent Test scripts, with a focus on complex System changes.</w:t>
      </w:r>
    </w:p>
    <w:p w14:paraId="12A912A3" w14:textId="2875EDE3" w:rsidR="00F8725E" w:rsidRPr="00564DA8" w:rsidRDefault="005A7B38" w:rsidP="00F8725E">
      <w:pPr>
        <w:pStyle w:val="Level4"/>
        <w:ind w:left="2160" w:firstLine="0"/>
        <w:rPr>
          <w:rFonts w:cs="Arial"/>
          <w:sz w:val="22"/>
          <w:szCs w:val="22"/>
        </w:rPr>
      </w:pPr>
      <w:ins w:id="265" w:author="Tyra, David W." w:date="2025-05-28T09:37:00Z" w16du:dateUtc="2025-05-28T16:37:00Z">
        <w:r>
          <w:rPr>
            <w:rFonts w:cs="Arial"/>
            <w:sz w:val="22"/>
            <w:szCs w:val="22"/>
          </w:rPr>
          <w:tab/>
        </w:r>
      </w:ins>
      <w:r w:rsidR="00F8725E" w:rsidRPr="00564DA8">
        <w:rPr>
          <w:rFonts w:cs="Arial"/>
          <w:sz w:val="22"/>
          <w:szCs w:val="22"/>
        </w:rPr>
        <w:t>Supporting or reviewing Independent Test results.</w:t>
      </w:r>
    </w:p>
    <w:p w14:paraId="7B3CB374" w14:textId="7C9F3652" w:rsidR="00F8725E" w:rsidRPr="00564DA8" w:rsidRDefault="00F8725E" w:rsidP="00F8725E">
      <w:pPr>
        <w:pStyle w:val="Level4"/>
        <w:ind w:left="2160" w:firstLine="0"/>
        <w:rPr>
          <w:rFonts w:cs="Arial"/>
          <w:sz w:val="22"/>
          <w:szCs w:val="22"/>
        </w:rPr>
      </w:pPr>
      <w:r w:rsidRPr="00564DA8">
        <w:rPr>
          <w:rFonts w:cs="Arial"/>
          <w:sz w:val="22"/>
          <w:szCs w:val="22"/>
        </w:rPr>
        <w:tab/>
        <w:t>Providing recommendations regarding the readiness of releases for production.</w:t>
      </w:r>
    </w:p>
    <w:p w14:paraId="62BD6AD7" w14:textId="77777777" w:rsidR="00F8725E" w:rsidRPr="00564DA8" w:rsidRDefault="00F8725E" w:rsidP="00F8725E">
      <w:pPr>
        <w:pStyle w:val="Level4"/>
        <w:ind w:left="2160" w:firstLine="0"/>
        <w:rPr>
          <w:rFonts w:cs="Arial"/>
          <w:sz w:val="22"/>
          <w:szCs w:val="22"/>
        </w:rPr>
      </w:pPr>
      <w:r w:rsidRPr="00564DA8">
        <w:rPr>
          <w:rFonts w:cs="Arial"/>
          <w:sz w:val="22"/>
          <w:szCs w:val="22"/>
        </w:rPr>
        <w:t>Reviewing release notes and other release documentation or training materials.</w:t>
      </w:r>
    </w:p>
    <w:p w14:paraId="17B8A422" w14:textId="77777777" w:rsidR="00F8725E" w:rsidRPr="00564DA8" w:rsidRDefault="00F8725E" w:rsidP="00F8725E">
      <w:pPr>
        <w:pStyle w:val="Level4"/>
        <w:ind w:left="2160" w:firstLine="0"/>
        <w:rPr>
          <w:rFonts w:cs="Arial"/>
          <w:sz w:val="22"/>
          <w:szCs w:val="22"/>
        </w:rPr>
      </w:pPr>
      <w:r w:rsidRPr="00564DA8">
        <w:rPr>
          <w:rFonts w:cs="Arial"/>
          <w:sz w:val="22"/>
          <w:szCs w:val="22"/>
        </w:rPr>
        <w:t>Participating as a key resource in the Consortium’s Production release green light/go, no-go process.</w:t>
      </w:r>
    </w:p>
    <w:p w14:paraId="217D60A7" w14:textId="77777777" w:rsidR="00F8725E" w:rsidRPr="00564DA8" w:rsidRDefault="00F8725E" w:rsidP="00F8725E">
      <w:pPr>
        <w:pStyle w:val="Level4"/>
        <w:ind w:left="2160" w:firstLine="0"/>
        <w:rPr>
          <w:rFonts w:cs="Arial"/>
          <w:sz w:val="22"/>
          <w:szCs w:val="22"/>
        </w:rPr>
      </w:pPr>
      <w:r w:rsidRPr="00564DA8">
        <w:rPr>
          <w:rFonts w:cs="Arial"/>
          <w:sz w:val="22"/>
          <w:szCs w:val="22"/>
        </w:rPr>
        <w:t>Analyzing and/or developing business process solutions, sometimes in the absence of an automated solution, to support Consortium and County business operations.</w:t>
      </w:r>
    </w:p>
    <w:p w14:paraId="61F1B843" w14:textId="77777777" w:rsidR="00F8725E" w:rsidRPr="00564DA8" w:rsidRDefault="00F8725E" w:rsidP="00F8725E">
      <w:pPr>
        <w:pStyle w:val="Level4"/>
        <w:ind w:left="2160" w:firstLine="0"/>
        <w:rPr>
          <w:rFonts w:cs="Arial"/>
          <w:sz w:val="22"/>
          <w:szCs w:val="22"/>
        </w:rPr>
      </w:pPr>
      <w:r w:rsidRPr="00564DA8">
        <w:rPr>
          <w:rFonts w:cs="Arial"/>
          <w:sz w:val="22"/>
          <w:szCs w:val="22"/>
        </w:rPr>
        <w:t>Participating in process improvement initiatives.</w:t>
      </w:r>
    </w:p>
    <w:p w14:paraId="619689D7" w14:textId="27A99753" w:rsidR="00F8725E" w:rsidRPr="00564DA8" w:rsidRDefault="00FA17C6" w:rsidP="00F8725E">
      <w:pPr>
        <w:pStyle w:val="Level3"/>
        <w:rPr>
          <w:rFonts w:cs="Arial"/>
          <w:sz w:val="22"/>
          <w:szCs w:val="22"/>
        </w:rPr>
      </w:pPr>
      <w:r w:rsidRPr="00564DA8">
        <w:rPr>
          <w:rFonts w:cs="Arial"/>
          <w:b w:val="0"/>
          <w:bCs/>
          <w:sz w:val="22"/>
          <w:szCs w:val="22"/>
        </w:rPr>
        <w:t>QA Technical Manager.</w:t>
      </w:r>
    </w:p>
    <w:p w14:paraId="5F07B4B9" w14:textId="5DD5BE6D" w:rsidR="00FA17C6" w:rsidRPr="00564DA8" w:rsidRDefault="00FA17C6" w:rsidP="00FA17C6">
      <w:pPr>
        <w:pStyle w:val="10sp0"/>
        <w:ind w:left="720" w:firstLine="720"/>
        <w:rPr>
          <w:rFonts w:cs="Arial"/>
          <w:sz w:val="22"/>
          <w:szCs w:val="22"/>
        </w:rPr>
      </w:pPr>
      <w:r w:rsidRPr="00564DA8">
        <w:rPr>
          <w:rFonts w:cs="Arial"/>
          <w:sz w:val="22"/>
          <w:szCs w:val="22"/>
        </w:rPr>
        <w:t xml:space="preserve">The QA Technical Manager will provide technical support and advice to the Consortium, evaluate performance metrics, collaborate with technical teams, evaluate performance metrics, and provide management and oversight of the QA Technical Team. The QA Technical Manager activities include, but are not limited to: </w:t>
      </w:r>
    </w:p>
    <w:p w14:paraId="45AD1278" w14:textId="04D7B132" w:rsidR="00FA17C6" w:rsidRPr="00564DA8" w:rsidRDefault="00FA17C6" w:rsidP="00FA17C6">
      <w:pPr>
        <w:pStyle w:val="Level4"/>
        <w:ind w:left="2160" w:firstLine="0"/>
        <w:rPr>
          <w:rFonts w:cs="Arial"/>
          <w:sz w:val="22"/>
          <w:szCs w:val="22"/>
        </w:rPr>
      </w:pPr>
      <w:r w:rsidRPr="00564DA8">
        <w:rPr>
          <w:rFonts w:cs="Arial"/>
          <w:sz w:val="22"/>
          <w:szCs w:val="22"/>
        </w:rPr>
        <w:tab/>
        <w:t xml:space="preserve">Reviewing other CalSAWS Contractor Deliverables and work products. </w:t>
      </w:r>
    </w:p>
    <w:p w14:paraId="1BAA69B3" w14:textId="61B577F8" w:rsidR="00FA17C6" w:rsidRPr="00564DA8" w:rsidRDefault="00FA17C6" w:rsidP="00FA17C6">
      <w:pPr>
        <w:pStyle w:val="Level4"/>
        <w:ind w:left="2160" w:firstLine="0"/>
        <w:rPr>
          <w:rFonts w:cs="Arial"/>
          <w:sz w:val="22"/>
          <w:szCs w:val="22"/>
        </w:rPr>
      </w:pPr>
      <w:r w:rsidRPr="00564DA8">
        <w:rPr>
          <w:rFonts w:cs="Arial"/>
          <w:sz w:val="22"/>
          <w:szCs w:val="22"/>
        </w:rPr>
        <w:tab/>
        <w:t>Ensuring adherence to the technical processes and procedures documented in the other CalSAWS Contractor Service Plans and OWDs.</w:t>
      </w:r>
    </w:p>
    <w:p w14:paraId="73A5C547" w14:textId="09C856C3" w:rsidR="00FA17C6" w:rsidRPr="00564DA8" w:rsidRDefault="00FA17C6" w:rsidP="00FA17C6">
      <w:pPr>
        <w:pStyle w:val="Level4"/>
        <w:ind w:left="2160" w:firstLine="0"/>
        <w:rPr>
          <w:rFonts w:cs="Arial"/>
          <w:sz w:val="22"/>
          <w:szCs w:val="22"/>
        </w:rPr>
      </w:pPr>
      <w:r w:rsidRPr="00564DA8">
        <w:rPr>
          <w:rFonts w:cs="Arial"/>
          <w:sz w:val="22"/>
          <w:szCs w:val="22"/>
        </w:rPr>
        <w:tab/>
        <w:t xml:space="preserve">Updating QA and Consortium management on deviations from other CalSAWS Contractor technical requirements. </w:t>
      </w:r>
    </w:p>
    <w:p w14:paraId="398E190C" w14:textId="65B53F5E" w:rsidR="00FA17C6" w:rsidRPr="00564DA8" w:rsidRDefault="00FA17C6" w:rsidP="00FA17C6">
      <w:pPr>
        <w:pStyle w:val="Level4"/>
        <w:ind w:left="2160" w:firstLine="0"/>
        <w:rPr>
          <w:rFonts w:cs="Arial"/>
          <w:sz w:val="22"/>
          <w:szCs w:val="22"/>
        </w:rPr>
      </w:pPr>
      <w:r w:rsidRPr="00564DA8">
        <w:rPr>
          <w:rFonts w:cs="Arial"/>
          <w:sz w:val="22"/>
          <w:szCs w:val="22"/>
        </w:rPr>
        <w:tab/>
        <w:t xml:space="preserve">Identifying, recording and escalating risks and issues as appropriate, and making recommendations for issue resolution/escalation tracking. </w:t>
      </w:r>
    </w:p>
    <w:p w14:paraId="1B63BCB3" w14:textId="754CF2C1" w:rsidR="00FA17C6" w:rsidRPr="00564DA8" w:rsidRDefault="00FA17C6" w:rsidP="00FA17C6">
      <w:pPr>
        <w:pStyle w:val="Level4"/>
        <w:ind w:left="2160" w:firstLine="0"/>
        <w:rPr>
          <w:rFonts w:cs="Arial"/>
          <w:sz w:val="22"/>
          <w:szCs w:val="22"/>
        </w:rPr>
      </w:pPr>
      <w:r w:rsidRPr="00564DA8">
        <w:rPr>
          <w:rFonts w:cs="Arial"/>
          <w:sz w:val="22"/>
          <w:szCs w:val="22"/>
        </w:rPr>
        <w:tab/>
        <w:t>Reviewing the strategies and proposed innovation Proofs of Concepts to improve the CalSAWS technical infrastructure and applications and making recommendations for improvements.</w:t>
      </w:r>
    </w:p>
    <w:p w14:paraId="5C4AE29C" w14:textId="2409CEC0" w:rsidR="00FA17C6" w:rsidRPr="00564DA8" w:rsidRDefault="00FA17C6" w:rsidP="00FA17C6">
      <w:pPr>
        <w:pStyle w:val="Level4"/>
        <w:ind w:left="2160" w:firstLine="0"/>
        <w:rPr>
          <w:rFonts w:cs="Arial"/>
          <w:sz w:val="22"/>
          <w:szCs w:val="22"/>
        </w:rPr>
      </w:pPr>
      <w:r w:rsidRPr="00564DA8">
        <w:rPr>
          <w:rFonts w:cs="Arial"/>
          <w:sz w:val="22"/>
          <w:szCs w:val="22"/>
        </w:rPr>
        <w:tab/>
        <w:t>Periodically reviewing CalSAWS architecture including infrastructure, cloud environment, configuration management, data management, networks, and applications to ensure adherence to requirements.</w:t>
      </w:r>
    </w:p>
    <w:p w14:paraId="3FE474BB" w14:textId="274D6050" w:rsidR="00FA17C6" w:rsidRPr="00564DA8" w:rsidRDefault="00FA17C6" w:rsidP="00FA17C6">
      <w:pPr>
        <w:pStyle w:val="Level4"/>
        <w:ind w:left="2160" w:firstLine="0"/>
        <w:rPr>
          <w:rFonts w:cs="Arial"/>
          <w:sz w:val="22"/>
          <w:szCs w:val="22"/>
        </w:rPr>
      </w:pPr>
      <w:r w:rsidRPr="00564DA8">
        <w:rPr>
          <w:rFonts w:cs="Arial"/>
          <w:sz w:val="22"/>
          <w:szCs w:val="22"/>
        </w:rPr>
        <w:tab/>
        <w:t>Analyzing other Contractor code review results.</w:t>
      </w:r>
    </w:p>
    <w:p w14:paraId="3A5EFFA7" w14:textId="5E749841" w:rsidR="00FA17C6" w:rsidRPr="00564DA8" w:rsidRDefault="00FA17C6" w:rsidP="00FA17C6">
      <w:pPr>
        <w:pStyle w:val="Level4"/>
        <w:ind w:left="2160" w:firstLine="0"/>
        <w:rPr>
          <w:rFonts w:cs="Arial"/>
          <w:sz w:val="22"/>
          <w:szCs w:val="22"/>
        </w:rPr>
      </w:pPr>
      <w:r w:rsidRPr="00564DA8">
        <w:rPr>
          <w:rFonts w:cs="Arial"/>
          <w:sz w:val="22"/>
          <w:szCs w:val="22"/>
        </w:rPr>
        <w:tab/>
        <w:t>Reviewing system performance metrics and providing recommendations for improvement.</w:t>
      </w:r>
    </w:p>
    <w:p w14:paraId="69827BB6" w14:textId="3A01E27C" w:rsidR="00FA17C6" w:rsidRPr="00564DA8" w:rsidRDefault="00FA17C6" w:rsidP="00FA17C6">
      <w:pPr>
        <w:pStyle w:val="Level4"/>
        <w:ind w:left="2160" w:firstLine="0"/>
        <w:rPr>
          <w:rFonts w:cs="Arial"/>
          <w:sz w:val="22"/>
          <w:szCs w:val="22"/>
        </w:rPr>
      </w:pPr>
      <w:r w:rsidRPr="00564DA8">
        <w:rPr>
          <w:rFonts w:cs="Arial"/>
          <w:sz w:val="22"/>
          <w:szCs w:val="22"/>
        </w:rPr>
        <w:tab/>
        <w:t xml:space="preserve">Reviewing Production releases involving technical, network or configuration changes.  </w:t>
      </w:r>
    </w:p>
    <w:p w14:paraId="4DD0F159" w14:textId="77777777" w:rsidR="00FA17C6" w:rsidRPr="00564DA8" w:rsidRDefault="00FA17C6" w:rsidP="00FA17C6">
      <w:pPr>
        <w:pStyle w:val="Level4"/>
        <w:ind w:left="2160" w:firstLine="0"/>
        <w:rPr>
          <w:rFonts w:cs="Arial"/>
          <w:sz w:val="22"/>
          <w:szCs w:val="22"/>
        </w:rPr>
      </w:pPr>
      <w:r w:rsidRPr="00564DA8">
        <w:rPr>
          <w:rFonts w:cs="Arial"/>
          <w:sz w:val="22"/>
          <w:szCs w:val="22"/>
        </w:rPr>
        <w:t>Reviewing and recommending improvements to system security processes.</w:t>
      </w:r>
    </w:p>
    <w:p w14:paraId="63C7C350" w14:textId="77777777" w:rsidR="00FA17C6" w:rsidRPr="00564DA8" w:rsidRDefault="00FA17C6" w:rsidP="00FA17C6">
      <w:pPr>
        <w:pStyle w:val="Level4"/>
        <w:ind w:left="2160" w:firstLine="0"/>
        <w:rPr>
          <w:rFonts w:cs="Arial"/>
          <w:sz w:val="22"/>
          <w:szCs w:val="22"/>
        </w:rPr>
      </w:pPr>
      <w:r w:rsidRPr="00564DA8">
        <w:rPr>
          <w:rFonts w:cs="Arial"/>
          <w:sz w:val="22"/>
          <w:szCs w:val="22"/>
        </w:rPr>
        <w:t xml:space="preserve">Recommending process changes or potential upgrades to ensure performance remains within defined Service Level Agreement parameters. </w:t>
      </w:r>
    </w:p>
    <w:p w14:paraId="019CC80E" w14:textId="77777777" w:rsidR="00FA17C6" w:rsidRPr="00564DA8" w:rsidRDefault="00FA17C6" w:rsidP="00FA17C6">
      <w:pPr>
        <w:pStyle w:val="Level4"/>
        <w:ind w:left="2160" w:firstLine="0"/>
        <w:rPr>
          <w:rFonts w:cs="Arial"/>
          <w:sz w:val="22"/>
          <w:szCs w:val="22"/>
        </w:rPr>
      </w:pPr>
      <w:r w:rsidRPr="00564DA8">
        <w:rPr>
          <w:rFonts w:cs="Arial"/>
          <w:sz w:val="22"/>
          <w:szCs w:val="22"/>
        </w:rPr>
        <w:t>Overseeing the QA review of System performance monitoring, availability and capacity planning.</w:t>
      </w:r>
    </w:p>
    <w:p w14:paraId="15BFF8E9" w14:textId="77777777" w:rsidR="00FA17C6" w:rsidRPr="00564DA8" w:rsidRDefault="00FA17C6" w:rsidP="00FA17C6">
      <w:pPr>
        <w:pStyle w:val="Level2"/>
        <w:rPr>
          <w:sz w:val="22"/>
          <w:szCs w:val="22"/>
        </w:rPr>
      </w:pPr>
      <w:bookmarkStart w:id="266" w:name="_Toc168826064"/>
      <w:bookmarkStart w:id="267" w:name="_Toc196732800"/>
      <w:r w:rsidRPr="00564DA8">
        <w:rPr>
          <w:sz w:val="22"/>
          <w:szCs w:val="22"/>
        </w:rPr>
        <w:t>Documentation of Staff Organization.</w:t>
      </w:r>
      <w:bookmarkEnd w:id="266"/>
      <w:bookmarkEnd w:id="267"/>
    </w:p>
    <w:p w14:paraId="00BCB646" w14:textId="77777777" w:rsidR="00FA17C6" w:rsidRPr="00564DA8" w:rsidRDefault="00FA17C6" w:rsidP="00FA17C6">
      <w:pPr>
        <w:pStyle w:val="Level3"/>
        <w:rPr>
          <w:rFonts w:cs="Arial"/>
          <w:sz w:val="22"/>
          <w:szCs w:val="22"/>
        </w:rPr>
      </w:pPr>
      <w:r w:rsidRPr="00564DA8">
        <w:rPr>
          <w:rFonts w:cs="Arial"/>
          <w:bCs/>
          <w:sz w:val="22"/>
          <w:szCs w:val="22"/>
        </w:rPr>
        <w:t>Contractor Organizational Chart.</w:t>
      </w:r>
    </w:p>
    <w:p w14:paraId="62A954AC" w14:textId="0C547D96" w:rsidR="00FA17C6" w:rsidRPr="00564DA8" w:rsidRDefault="00500C1E" w:rsidP="00FA17C6">
      <w:pPr>
        <w:pStyle w:val="10sp0"/>
        <w:ind w:left="1440"/>
        <w:rPr>
          <w:rFonts w:cs="Arial"/>
          <w:sz w:val="22"/>
          <w:szCs w:val="22"/>
        </w:rPr>
      </w:pPr>
      <w:r w:rsidRPr="00564DA8">
        <w:rPr>
          <w:rFonts w:cs="Arial"/>
          <w:sz w:val="22"/>
          <w:szCs w:val="22"/>
        </w:rPr>
        <w:tab/>
      </w:r>
      <w:r w:rsidR="00FA17C6" w:rsidRPr="00564DA8">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15224200" w14:textId="77777777" w:rsidR="00FA17C6" w:rsidRPr="00564DA8" w:rsidRDefault="00FA17C6" w:rsidP="00DA465E">
      <w:pPr>
        <w:pStyle w:val="Level3"/>
        <w:keepNext/>
        <w:keepLines/>
        <w:rPr>
          <w:rFonts w:cs="Arial"/>
          <w:sz w:val="22"/>
          <w:szCs w:val="22"/>
        </w:rPr>
      </w:pPr>
      <w:r w:rsidRPr="00564DA8">
        <w:rPr>
          <w:rFonts w:cs="Arial"/>
          <w:sz w:val="22"/>
          <w:szCs w:val="22"/>
        </w:rPr>
        <w:t>Contractor Staff Matrix</w:t>
      </w:r>
    </w:p>
    <w:p w14:paraId="5E4AAE13" w14:textId="77777777" w:rsidR="00FA17C6" w:rsidRPr="00564DA8" w:rsidRDefault="00FA17C6" w:rsidP="00FA17C6">
      <w:pPr>
        <w:pStyle w:val="10sp0"/>
        <w:ind w:left="1440"/>
        <w:rPr>
          <w:rFonts w:cs="Arial"/>
          <w:sz w:val="22"/>
          <w:szCs w:val="22"/>
        </w:rPr>
      </w:pPr>
      <w:r w:rsidRPr="00564DA8">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7204F1F4" w14:textId="77777777" w:rsidR="00FA17C6" w:rsidRPr="00564DA8" w:rsidRDefault="00FA17C6" w:rsidP="00FA17C6">
      <w:pPr>
        <w:pStyle w:val="Level2"/>
        <w:rPr>
          <w:sz w:val="22"/>
          <w:szCs w:val="22"/>
        </w:rPr>
      </w:pPr>
      <w:bookmarkStart w:id="268" w:name="_Toc168826065"/>
      <w:bookmarkStart w:id="269" w:name="_Toc196732801"/>
      <w:r w:rsidRPr="00564DA8">
        <w:rPr>
          <w:bCs/>
          <w:sz w:val="22"/>
          <w:szCs w:val="22"/>
        </w:rPr>
        <w:t>Consortium’s Right to Approve/Disapprove Contractor Staff.</w:t>
      </w:r>
      <w:bookmarkEnd w:id="268"/>
      <w:bookmarkEnd w:id="269"/>
    </w:p>
    <w:p w14:paraId="42C322CA" w14:textId="437A6D50" w:rsidR="00FA17C6" w:rsidRPr="00564DA8" w:rsidRDefault="00500C1E" w:rsidP="00FA17C6">
      <w:pPr>
        <w:pStyle w:val="10sp0"/>
        <w:ind w:left="720"/>
        <w:rPr>
          <w:rFonts w:cs="Arial"/>
          <w:sz w:val="22"/>
          <w:szCs w:val="22"/>
        </w:rPr>
      </w:pPr>
      <w:r w:rsidRPr="00564DA8">
        <w:rPr>
          <w:rFonts w:cs="Arial"/>
          <w:bCs/>
          <w:sz w:val="22"/>
          <w:szCs w:val="22"/>
        </w:rPr>
        <w:tab/>
      </w:r>
      <w:r w:rsidR="00FA17C6" w:rsidRPr="00564DA8">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531A70AE" w14:textId="77777777" w:rsidR="00FA17C6" w:rsidRPr="00564DA8" w:rsidRDefault="00FA17C6" w:rsidP="00FA17C6">
      <w:pPr>
        <w:pStyle w:val="Level2"/>
        <w:rPr>
          <w:sz w:val="22"/>
          <w:szCs w:val="22"/>
        </w:rPr>
      </w:pPr>
      <w:bookmarkStart w:id="270" w:name="_Toc168826066"/>
      <w:bookmarkStart w:id="271" w:name="_Toc196732802"/>
      <w:r w:rsidRPr="00564DA8">
        <w:rPr>
          <w:sz w:val="22"/>
          <w:szCs w:val="22"/>
        </w:rPr>
        <w:t>Replacement of Contractor Staff</w:t>
      </w:r>
      <w:bookmarkEnd w:id="270"/>
      <w:bookmarkEnd w:id="271"/>
    </w:p>
    <w:p w14:paraId="3861A01F" w14:textId="4AC066C3"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 </w:t>
      </w:r>
      <w:r w:rsidR="00FA17C6" w:rsidRPr="00564DA8">
        <w:rPr>
          <w:rFonts w:cs="Arial"/>
          <w:bCs/>
          <w:sz w:val="22"/>
          <w:szCs w:val="22"/>
        </w:rPr>
        <w:t>Any replacement of Contractor Staff shall be accomplished in a period no longer than two (2) weeks following the departure of the predecessor Staff personnel, or such other period of time as may be agreed to by the Consortium’s Executive Director.</w:t>
      </w:r>
    </w:p>
    <w:p w14:paraId="1448A818" w14:textId="77777777" w:rsidR="00FA17C6" w:rsidRPr="00564DA8" w:rsidRDefault="00FA17C6" w:rsidP="00FA17C6">
      <w:pPr>
        <w:pStyle w:val="Level2"/>
        <w:rPr>
          <w:bCs/>
          <w:sz w:val="22"/>
          <w:szCs w:val="22"/>
        </w:rPr>
      </w:pPr>
      <w:bookmarkStart w:id="272" w:name="_Toc168826067"/>
      <w:bookmarkStart w:id="273" w:name="_Toc196732803"/>
      <w:r w:rsidRPr="00564DA8">
        <w:rPr>
          <w:sz w:val="22"/>
          <w:szCs w:val="22"/>
        </w:rPr>
        <w:t>Restrictions on Reassignment of Key Staff.</w:t>
      </w:r>
      <w:bookmarkEnd w:id="272"/>
      <w:bookmarkEnd w:id="273"/>
    </w:p>
    <w:p w14:paraId="42656A99" w14:textId="5233125E"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 xml:space="preserve">Contractor shall not remove from the Project the Key Staff, nor temporarily reassign or reduce the time of the Key Staff to the Project or divide the time of the Key Staff between the Work on this Agreement and any other project or task, event or activity unrelated to the Agreement, except in the event of: illness; retirement; disability; termination of employment or completion of assignments as defined in the QA Plan or otherwise leaving Contractor’s employment; or by mutual agreement of the parties.  The Consortium shall not arbitrarily or capriciously withhold agreement to such removal, reassignment, reduction, or division of time of Key Staff and shall work with Contractor in scheduling Key Staff and Staff vacations or other reasonable and foreseeable absences from the Project.  The Consortium shall also not arbitrarily or capriciously withhold agreement to reasonable absences from the Project by Key Staff or Staff for training, corporate meetings, or personal emergencies.  </w:t>
      </w:r>
      <w:bookmarkStart w:id="274" w:name="_Hlk107411188"/>
      <w:r w:rsidR="00FA17C6" w:rsidRPr="00564DA8">
        <w:rPr>
          <w:rFonts w:cs="Arial"/>
          <w:sz w:val="22"/>
          <w:szCs w:val="22"/>
        </w:rPr>
        <w:t>In the event Contractor finds it necessary to replace Key Staff due to one of the circumstances described in this Agreement, Contractor shall present to Consortium two (2) alternative replacements to the Consortium for its approval. Consortium shall have the sole right and discretion to select the replacement Key Staff from the two proposed replacement presented to it by Contractor.</w:t>
      </w:r>
      <w:bookmarkEnd w:id="274"/>
    </w:p>
    <w:p w14:paraId="47B74D2B" w14:textId="77777777" w:rsidR="00FA17C6" w:rsidRPr="00564DA8" w:rsidRDefault="00FA17C6" w:rsidP="00FA17C6">
      <w:pPr>
        <w:pStyle w:val="Level2"/>
        <w:rPr>
          <w:bCs/>
          <w:sz w:val="22"/>
          <w:szCs w:val="22"/>
        </w:rPr>
      </w:pPr>
      <w:bookmarkStart w:id="275" w:name="_Toc168826068"/>
      <w:bookmarkStart w:id="276" w:name="_Toc196732804"/>
      <w:r w:rsidRPr="00564DA8">
        <w:rPr>
          <w:sz w:val="22"/>
          <w:szCs w:val="22"/>
        </w:rPr>
        <w:t>Claims by Contractor’s Staff</w:t>
      </w:r>
      <w:bookmarkEnd w:id="275"/>
      <w:bookmarkEnd w:id="276"/>
    </w:p>
    <w:p w14:paraId="5E183F70" w14:textId="6B0D8979" w:rsidR="00FA17C6" w:rsidRPr="00564DA8" w:rsidRDefault="00500C1E" w:rsidP="00FA17C6">
      <w:pPr>
        <w:pStyle w:val="10sp0"/>
        <w:ind w:left="720"/>
        <w:rPr>
          <w:rFonts w:cs="Arial"/>
          <w:b/>
          <w:sz w:val="22"/>
          <w:szCs w:val="22"/>
        </w:rPr>
      </w:pPr>
      <w:r w:rsidRPr="00564DA8">
        <w:rPr>
          <w:rFonts w:cs="Arial"/>
          <w:sz w:val="22"/>
          <w:szCs w:val="22"/>
        </w:rPr>
        <w:tab/>
      </w:r>
      <w:r w:rsidR="00FA17C6" w:rsidRPr="00564DA8">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w:t>
      </w:r>
      <w:ins w:id="277" w:author="Tyra, David W." w:date="2025-05-28T09:38:00Z" w16du:dateUtc="2025-05-28T16:38:00Z">
        <w:r w:rsidR="005A7B38">
          <w:rPr>
            <w:rFonts w:cs="Arial"/>
            <w:sz w:val="22"/>
            <w:szCs w:val="22"/>
          </w:rPr>
          <w:t>, the Counties,</w:t>
        </w:r>
      </w:ins>
      <w:r w:rsidR="00FA17C6" w:rsidRPr="00564DA8">
        <w:rPr>
          <w:rFonts w:cs="Arial"/>
          <w:sz w:val="22"/>
          <w:szCs w:val="22"/>
        </w:rPr>
        <w:t xml:space="preserve"> or </w:t>
      </w:r>
      <w:ins w:id="278" w:author="Tyra, David W." w:date="2025-05-28T09:38:00Z" w16du:dateUtc="2025-05-28T16:38:00Z">
        <w:r w:rsidR="005A7B38">
          <w:rPr>
            <w:rFonts w:cs="Arial"/>
            <w:sz w:val="22"/>
            <w:szCs w:val="22"/>
          </w:rPr>
          <w:t xml:space="preserve">the </w:t>
        </w:r>
      </w:ins>
      <w:r w:rsidR="00FA17C6" w:rsidRPr="00564DA8">
        <w:rPr>
          <w:rFonts w:cs="Arial"/>
          <w:sz w:val="22"/>
          <w:szCs w:val="22"/>
        </w:rPr>
        <w:t>State.  Contractor will indemnify and hold the Consortium, the Counties, and State, as well as their officer, employees, and agents, harmless from any and all such claims asserted against the Consortium, the Counties, or State.  Any person who alleges a claim arising out of employment or alleged employment with Contractor will not be entitled to any compensation, rights, or benefits from the Consortium.</w:t>
      </w:r>
    </w:p>
    <w:p w14:paraId="3A6BC452" w14:textId="77777777" w:rsidR="00FA17C6" w:rsidRPr="00564DA8" w:rsidRDefault="00FA17C6" w:rsidP="00FA17C6">
      <w:pPr>
        <w:pStyle w:val="Level2"/>
        <w:rPr>
          <w:sz w:val="22"/>
          <w:szCs w:val="22"/>
        </w:rPr>
      </w:pPr>
      <w:bookmarkStart w:id="279" w:name="_Toc525541103"/>
      <w:bookmarkStart w:id="280" w:name="_Toc60726172"/>
      <w:bookmarkStart w:id="281" w:name="_Toc143592492"/>
      <w:bookmarkStart w:id="282" w:name="_Toc168826070"/>
      <w:bookmarkStart w:id="283" w:name="_Toc196732805"/>
      <w:r w:rsidRPr="00564DA8">
        <w:rPr>
          <w:sz w:val="22"/>
          <w:szCs w:val="22"/>
        </w:rPr>
        <w:t>Subcontractors</w:t>
      </w:r>
      <w:bookmarkEnd w:id="279"/>
      <w:r w:rsidRPr="00564DA8">
        <w:rPr>
          <w:sz w:val="22"/>
          <w:szCs w:val="22"/>
        </w:rPr>
        <w:t>.</w:t>
      </w:r>
      <w:bookmarkEnd w:id="280"/>
      <w:bookmarkEnd w:id="281"/>
      <w:bookmarkEnd w:id="282"/>
      <w:bookmarkEnd w:id="283"/>
    </w:p>
    <w:p w14:paraId="53574F4F" w14:textId="7148A810" w:rsidR="00FA17C6" w:rsidRPr="00564DA8" w:rsidRDefault="00FA17C6" w:rsidP="00FA17C6">
      <w:pPr>
        <w:pStyle w:val="Level3"/>
        <w:rPr>
          <w:rFonts w:cs="Arial"/>
          <w:b w:val="0"/>
          <w:sz w:val="22"/>
          <w:szCs w:val="22"/>
        </w:rPr>
      </w:pPr>
      <w:r w:rsidRPr="00564DA8">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w:t>
      </w:r>
      <w:del w:id="284" w:author="Tyra, David W." w:date="2025-05-28T09:38:00Z" w16du:dateUtc="2025-05-28T16:38:00Z">
        <w:r w:rsidRPr="00564DA8" w:rsidDel="005A7B38">
          <w:rPr>
            <w:rFonts w:cs="Arial"/>
            <w:b w:val="0"/>
            <w:sz w:val="22"/>
            <w:szCs w:val="22"/>
          </w:rPr>
          <w:delText xml:space="preserve">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delText>
        </w:r>
      </w:del>
    </w:p>
    <w:p w14:paraId="578A7B84" w14:textId="77777777" w:rsidR="00FA17C6" w:rsidRPr="00564DA8" w:rsidRDefault="00FA17C6" w:rsidP="00FA17C6">
      <w:pPr>
        <w:pStyle w:val="Level2"/>
        <w:rPr>
          <w:sz w:val="22"/>
          <w:szCs w:val="22"/>
        </w:rPr>
      </w:pPr>
      <w:bookmarkStart w:id="285" w:name="_Toc60726173"/>
      <w:bookmarkStart w:id="286" w:name="_Toc143592493"/>
      <w:bookmarkStart w:id="287" w:name="_Toc168826071"/>
      <w:bookmarkStart w:id="288" w:name="_Toc196732806"/>
      <w:r w:rsidRPr="00564DA8">
        <w:rPr>
          <w:sz w:val="22"/>
          <w:szCs w:val="22"/>
        </w:rPr>
        <w:t>Accounting Requirements.</w:t>
      </w:r>
      <w:bookmarkEnd w:id="285"/>
      <w:bookmarkEnd w:id="286"/>
      <w:bookmarkEnd w:id="287"/>
      <w:bookmarkEnd w:id="288"/>
    </w:p>
    <w:p w14:paraId="76B14D6B" w14:textId="77777777" w:rsidR="00FA17C6" w:rsidRPr="00564DA8" w:rsidRDefault="00FA17C6" w:rsidP="00FA17C6">
      <w:pPr>
        <w:pStyle w:val="Level3"/>
        <w:rPr>
          <w:rFonts w:cs="Arial"/>
          <w:b w:val="0"/>
          <w:sz w:val="22"/>
          <w:szCs w:val="22"/>
        </w:rPr>
      </w:pPr>
      <w:r w:rsidRPr="00564DA8">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0AF3F33E" w14:textId="77777777" w:rsidR="00FA17C6" w:rsidRPr="00564DA8" w:rsidRDefault="00FA17C6" w:rsidP="00FA17C6">
      <w:pPr>
        <w:pStyle w:val="Level3"/>
        <w:rPr>
          <w:rFonts w:cs="Arial"/>
          <w:b w:val="0"/>
          <w:sz w:val="22"/>
          <w:szCs w:val="22"/>
        </w:rPr>
      </w:pPr>
      <w:r w:rsidRPr="00564DA8">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4BC73E41" w14:textId="77777777" w:rsidR="00FA17C6" w:rsidRPr="00564DA8" w:rsidRDefault="00FA17C6" w:rsidP="00FA17C6">
      <w:pPr>
        <w:pStyle w:val="Level2"/>
        <w:rPr>
          <w:sz w:val="22"/>
          <w:szCs w:val="22"/>
        </w:rPr>
      </w:pPr>
      <w:bookmarkStart w:id="289" w:name="_Toc60726174"/>
      <w:bookmarkStart w:id="290" w:name="_Toc143592494"/>
      <w:bookmarkStart w:id="291" w:name="_Toc168826072"/>
      <w:bookmarkStart w:id="292" w:name="_Toc196732807"/>
      <w:r w:rsidRPr="00564DA8">
        <w:rPr>
          <w:sz w:val="22"/>
          <w:szCs w:val="22"/>
        </w:rPr>
        <w:t>Records Retention and Access Requirements.</w:t>
      </w:r>
      <w:bookmarkEnd w:id="289"/>
      <w:bookmarkEnd w:id="290"/>
      <w:bookmarkEnd w:id="291"/>
      <w:bookmarkEnd w:id="292"/>
    </w:p>
    <w:p w14:paraId="35AC2E50" w14:textId="77777777" w:rsidR="00FA17C6" w:rsidRPr="00564DA8" w:rsidRDefault="00FA17C6" w:rsidP="00FA17C6">
      <w:pPr>
        <w:pStyle w:val="Level3"/>
        <w:rPr>
          <w:rFonts w:cs="Arial"/>
          <w:b w:val="0"/>
          <w:sz w:val="22"/>
          <w:szCs w:val="22"/>
        </w:rPr>
      </w:pPr>
      <w:r w:rsidRPr="00564DA8">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29797FB7" w14:textId="77777777" w:rsidR="00FA17C6" w:rsidRPr="00564DA8" w:rsidRDefault="00FA17C6" w:rsidP="00FA17C6">
      <w:pPr>
        <w:pStyle w:val="Level3"/>
        <w:rPr>
          <w:rFonts w:cs="Arial"/>
          <w:b w:val="0"/>
          <w:sz w:val="22"/>
          <w:szCs w:val="22"/>
        </w:rPr>
      </w:pPr>
      <w:r w:rsidRPr="00564DA8">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3525625A" w14:textId="77777777" w:rsidR="00FA17C6" w:rsidRPr="00564DA8" w:rsidRDefault="00FA17C6" w:rsidP="00FA17C6">
      <w:pPr>
        <w:pStyle w:val="Level3"/>
        <w:rPr>
          <w:rFonts w:cs="Arial"/>
          <w:b w:val="0"/>
          <w:sz w:val="22"/>
          <w:szCs w:val="22"/>
        </w:rPr>
      </w:pPr>
      <w:r w:rsidRPr="00564DA8">
        <w:rPr>
          <w:rFonts w:cs="Arial"/>
          <w:b w:val="0"/>
          <w:sz w:val="22"/>
          <w:szCs w:val="22"/>
        </w:rPr>
        <w:t>Records involving matters in litigation related to this Agreement shall be kept for three (3) years following the termination of litigation, including all appeals.</w:t>
      </w:r>
    </w:p>
    <w:p w14:paraId="763AEC7C" w14:textId="77777777" w:rsidR="00FA17C6" w:rsidRPr="00564DA8" w:rsidRDefault="00FA17C6" w:rsidP="00FA17C6">
      <w:pPr>
        <w:pStyle w:val="Level3"/>
        <w:rPr>
          <w:rFonts w:cs="Arial"/>
          <w:b w:val="0"/>
          <w:sz w:val="22"/>
          <w:szCs w:val="22"/>
        </w:rPr>
      </w:pPr>
      <w:r w:rsidRPr="00564DA8">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6.12 (Inspections).  </w:t>
      </w:r>
      <w:bookmarkStart w:id="293" w:name="_Hlk150250889"/>
      <w:r w:rsidRPr="00564DA8">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93"/>
      <w:r w:rsidRPr="00564DA8">
        <w:rPr>
          <w:rFonts w:cs="Arial"/>
          <w:b w:val="0"/>
          <w:sz w:val="22"/>
          <w:szCs w:val="22"/>
        </w:rPr>
        <w:t xml:space="preserve"> </w:t>
      </w:r>
    </w:p>
    <w:p w14:paraId="4D8F506D" w14:textId="77777777" w:rsidR="00FA17C6" w:rsidRPr="00564DA8" w:rsidRDefault="00FA17C6" w:rsidP="00FA17C6">
      <w:pPr>
        <w:pStyle w:val="Level3"/>
        <w:rPr>
          <w:rFonts w:cs="Arial"/>
          <w:b w:val="0"/>
          <w:sz w:val="22"/>
          <w:szCs w:val="22"/>
        </w:rPr>
      </w:pPr>
      <w:r w:rsidRPr="00564DA8">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94" w:name="_Hlk150271164"/>
      <w:r w:rsidRPr="00564DA8">
        <w:rPr>
          <w:rFonts w:cs="Arial"/>
          <w:b w:val="0"/>
          <w:sz w:val="22"/>
          <w:szCs w:val="22"/>
        </w:rPr>
        <w:t>Unless otherwise required by law, nothing in this Section 6.6.5 shall require Contractor to disclose information regarding the Contractor’s internal costs and overhead.</w:t>
      </w:r>
      <w:bookmarkEnd w:id="294"/>
    </w:p>
    <w:p w14:paraId="0E0D3759" w14:textId="77777777" w:rsidR="00FA17C6" w:rsidRPr="00564DA8" w:rsidRDefault="00FA17C6" w:rsidP="00FA17C6">
      <w:pPr>
        <w:pStyle w:val="Level2"/>
        <w:rPr>
          <w:sz w:val="22"/>
          <w:szCs w:val="22"/>
        </w:rPr>
      </w:pPr>
      <w:bookmarkStart w:id="295" w:name="_Toc415632263"/>
      <w:bookmarkStart w:id="296" w:name="_Toc437943205"/>
      <w:bookmarkStart w:id="297" w:name="_Toc525541106"/>
      <w:bookmarkStart w:id="298" w:name="_Toc60726175"/>
      <w:bookmarkStart w:id="299" w:name="_Toc143592495"/>
      <w:bookmarkStart w:id="300" w:name="_Toc168826073"/>
      <w:bookmarkStart w:id="301" w:name="_Toc196732808"/>
      <w:r w:rsidRPr="00564DA8">
        <w:rPr>
          <w:sz w:val="22"/>
          <w:szCs w:val="22"/>
        </w:rPr>
        <w:t>Inspections</w:t>
      </w:r>
      <w:bookmarkEnd w:id="295"/>
      <w:bookmarkEnd w:id="296"/>
      <w:bookmarkEnd w:id="297"/>
      <w:r w:rsidRPr="00564DA8">
        <w:rPr>
          <w:sz w:val="22"/>
          <w:szCs w:val="22"/>
        </w:rPr>
        <w:t>.</w:t>
      </w:r>
      <w:bookmarkEnd w:id="298"/>
      <w:bookmarkEnd w:id="299"/>
      <w:bookmarkEnd w:id="300"/>
      <w:bookmarkEnd w:id="301"/>
      <w:r w:rsidRPr="00564DA8">
        <w:rPr>
          <w:sz w:val="22"/>
          <w:szCs w:val="22"/>
        </w:rPr>
        <w:t xml:space="preserve"> </w:t>
      </w:r>
    </w:p>
    <w:p w14:paraId="2C110B54" w14:textId="1C909D27" w:rsidR="00FA17C6" w:rsidRPr="00564DA8" w:rsidRDefault="00500C1E" w:rsidP="00FA17C6">
      <w:pPr>
        <w:pStyle w:val="10sp05"/>
        <w:ind w:left="720" w:firstLine="0"/>
        <w:rPr>
          <w:rFonts w:cs="Arial"/>
          <w:sz w:val="22"/>
          <w:szCs w:val="22"/>
        </w:rPr>
      </w:pPr>
      <w:r w:rsidRPr="00564DA8">
        <w:rPr>
          <w:rFonts w:cs="Arial"/>
          <w:sz w:val="22"/>
          <w:szCs w:val="22"/>
        </w:rPr>
        <w:tab/>
      </w:r>
      <w:r w:rsidR="00FA17C6" w:rsidRPr="00564DA8">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302" w:name="_Toc527455823"/>
      <w:bookmarkStart w:id="303" w:name="_Toc527456896"/>
      <w:bookmarkStart w:id="304" w:name="_Toc527469146"/>
      <w:r w:rsidR="00FA17C6" w:rsidRPr="00564DA8">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302"/>
      <w:bookmarkEnd w:id="303"/>
      <w:bookmarkEnd w:id="304"/>
      <w:r w:rsidR="00FA17C6" w:rsidRPr="00564DA8">
        <w:rPr>
          <w:rFonts w:cs="Arial"/>
          <w:sz w:val="22"/>
          <w:szCs w:val="22"/>
        </w:rPr>
        <w:t xml:space="preserve">  Inspections and audits will be limited solely to environments dedicated to the performance of Services under this Agreement.</w:t>
      </w:r>
    </w:p>
    <w:p w14:paraId="24EC5F9F" w14:textId="77777777" w:rsidR="00FA17C6" w:rsidRPr="00564DA8" w:rsidRDefault="00FA17C6" w:rsidP="00FA17C6">
      <w:pPr>
        <w:pStyle w:val="Level2"/>
        <w:rPr>
          <w:sz w:val="22"/>
          <w:szCs w:val="22"/>
        </w:rPr>
      </w:pPr>
      <w:bookmarkStart w:id="305" w:name="_Toc15189205"/>
      <w:bookmarkStart w:id="306" w:name="_Toc158644067"/>
      <w:bookmarkStart w:id="307" w:name="_Toc525541107"/>
      <w:bookmarkStart w:id="308" w:name="_Toc60726176"/>
      <w:bookmarkStart w:id="309" w:name="_Toc143592496"/>
      <w:bookmarkStart w:id="310" w:name="_Toc168826074"/>
      <w:bookmarkStart w:id="311" w:name="_Toc196732809"/>
      <w:r w:rsidRPr="00564DA8">
        <w:rPr>
          <w:sz w:val="22"/>
          <w:szCs w:val="22"/>
        </w:rPr>
        <w:t>Staff Background Checks</w:t>
      </w:r>
      <w:bookmarkEnd w:id="305"/>
      <w:bookmarkEnd w:id="306"/>
      <w:bookmarkEnd w:id="307"/>
      <w:r w:rsidRPr="00564DA8">
        <w:rPr>
          <w:sz w:val="22"/>
          <w:szCs w:val="22"/>
        </w:rPr>
        <w:t>.</w:t>
      </w:r>
      <w:bookmarkEnd w:id="308"/>
      <w:bookmarkEnd w:id="309"/>
      <w:bookmarkEnd w:id="310"/>
      <w:bookmarkEnd w:id="311"/>
    </w:p>
    <w:p w14:paraId="1B1D22E4" w14:textId="72E99371" w:rsidR="00FA17C6" w:rsidRPr="00564DA8" w:rsidRDefault="00500C1E" w:rsidP="00FA17C6">
      <w:pPr>
        <w:pStyle w:val="10sp05"/>
        <w:ind w:left="720" w:firstLine="0"/>
        <w:rPr>
          <w:rFonts w:cs="Arial"/>
          <w:sz w:val="22"/>
          <w:szCs w:val="22"/>
        </w:rPr>
      </w:pPr>
      <w:r w:rsidRPr="00564DA8">
        <w:rPr>
          <w:rFonts w:cs="Arial"/>
          <w:sz w:val="22"/>
          <w:szCs w:val="22"/>
        </w:rPr>
        <w:tab/>
      </w:r>
      <w:r w:rsidR="00FA17C6" w:rsidRPr="00564DA8">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 The results of such reference checks shall not be disclosed by the Consortium unless required by applicable federal or state law.</w:t>
      </w:r>
    </w:p>
    <w:p w14:paraId="47D04D49" w14:textId="77777777" w:rsidR="00FA17C6" w:rsidRPr="00564DA8" w:rsidRDefault="00FA17C6" w:rsidP="00FA17C6">
      <w:pPr>
        <w:pStyle w:val="Level2"/>
        <w:rPr>
          <w:sz w:val="22"/>
          <w:szCs w:val="22"/>
        </w:rPr>
      </w:pPr>
      <w:bookmarkStart w:id="312" w:name="_Toc158644070"/>
      <w:bookmarkStart w:id="313" w:name="_Toc60726177"/>
      <w:bookmarkStart w:id="314" w:name="_Toc143592497"/>
      <w:bookmarkStart w:id="315" w:name="_Toc168826075"/>
      <w:bookmarkStart w:id="316" w:name="_Toc196732810"/>
      <w:r w:rsidRPr="00564DA8">
        <w:rPr>
          <w:sz w:val="22"/>
          <w:szCs w:val="22"/>
        </w:rPr>
        <w:t>Supplemental Contracts</w:t>
      </w:r>
      <w:bookmarkEnd w:id="312"/>
      <w:r w:rsidRPr="00564DA8">
        <w:rPr>
          <w:sz w:val="22"/>
          <w:szCs w:val="22"/>
        </w:rPr>
        <w:t>.</w:t>
      </w:r>
      <w:bookmarkEnd w:id="313"/>
      <w:bookmarkEnd w:id="314"/>
      <w:bookmarkEnd w:id="315"/>
      <w:bookmarkEnd w:id="316"/>
    </w:p>
    <w:p w14:paraId="1D31B5CD" w14:textId="571C560C" w:rsidR="00FA17C6" w:rsidRPr="00564DA8" w:rsidRDefault="00FA17C6" w:rsidP="00FA17C6">
      <w:pPr>
        <w:pStyle w:val="Level3"/>
        <w:rPr>
          <w:rFonts w:cs="Arial"/>
          <w:b w:val="0"/>
          <w:sz w:val="22"/>
          <w:szCs w:val="22"/>
        </w:rPr>
      </w:pPr>
      <w:r w:rsidRPr="00564DA8">
        <w:rPr>
          <w:rFonts w:cs="Arial"/>
          <w:b w:val="0"/>
          <w:sz w:val="22"/>
          <w:szCs w:val="22"/>
        </w:rPr>
        <w:t xml:space="preserve">Contractor acknowledges that the Consortium has entered into one or more agreements to develop a cloud-hosted statewide automated welfare system and that this Agreement is entered into, in part, to provide </w:t>
      </w:r>
      <w:r w:rsidR="0065422E" w:rsidRPr="00564DA8">
        <w:rPr>
          <w:rFonts w:cs="Arial"/>
          <w:b w:val="0"/>
          <w:sz w:val="22"/>
          <w:szCs w:val="22"/>
        </w:rPr>
        <w:t>QA</w:t>
      </w:r>
      <w:r w:rsidRPr="00564DA8">
        <w:rPr>
          <w:rFonts w:cs="Arial"/>
          <w:b w:val="0"/>
          <w:sz w:val="22"/>
          <w:szCs w:val="22"/>
        </w:rPr>
        <w:t xml:space="preserve"> Deliverables and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Notwithstanding the preceding sentence,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such other contractors or vendors.  </w:t>
      </w:r>
    </w:p>
    <w:p w14:paraId="1F6EE0D9" w14:textId="0F50A965" w:rsidR="00975287" w:rsidRPr="00564DA8" w:rsidRDefault="00FA17C6" w:rsidP="00E83A31">
      <w:pPr>
        <w:pStyle w:val="Level3"/>
        <w:ind w:left="720" w:firstLine="720"/>
        <w:rPr>
          <w:rFonts w:cs="Arial"/>
          <w:sz w:val="22"/>
          <w:szCs w:val="22"/>
        </w:rPr>
      </w:pPr>
      <w:r w:rsidRPr="00564DA8">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7BB49F6C" w14:textId="418ED812" w:rsidR="00857CB2" w:rsidRPr="00564DA8" w:rsidRDefault="00FA17C6" w:rsidP="00857CB2">
      <w:pPr>
        <w:pStyle w:val="Level1"/>
        <w:rPr>
          <w:rFonts w:cs="Arial"/>
          <w:sz w:val="22"/>
          <w:szCs w:val="22"/>
        </w:rPr>
      </w:pPr>
      <w:bookmarkStart w:id="317" w:name="_Toc196732811"/>
      <w:r w:rsidRPr="00564DA8">
        <w:rPr>
          <w:rFonts w:cs="Arial"/>
          <w:sz w:val="22"/>
          <w:szCs w:val="22"/>
        </w:rPr>
        <w:t>PAYMENTS; INVOICING; AND RELATED FINANCIAL TERMS</w:t>
      </w:r>
      <w:r w:rsidR="00857CB2" w:rsidRPr="00564DA8">
        <w:rPr>
          <w:rFonts w:cs="Arial"/>
          <w:sz w:val="22"/>
          <w:szCs w:val="22"/>
        </w:rPr>
        <w:t>.</w:t>
      </w:r>
      <w:bookmarkEnd w:id="317"/>
    </w:p>
    <w:p w14:paraId="5B54F415" w14:textId="35DCD993" w:rsidR="00480B2D" w:rsidRPr="00564DA8" w:rsidRDefault="009C6678" w:rsidP="00480B2D">
      <w:pPr>
        <w:pStyle w:val="Level2"/>
        <w:rPr>
          <w:sz w:val="22"/>
          <w:szCs w:val="22"/>
        </w:rPr>
      </w:pPr>
      <w:bookmarkStart w:id="318" w:name="_Toc196732812"/>
      <w:r w:rsidRPr="00564DA8">
        <w:rPr>
          <w:sz w:val="22"/>
          <w:szCs w:val="22"/>
        </w:rPr>
        <w:t>Total Maximum Contract Sum</w:t>
      </w:r>
      <w:r w:rsidR="00480B2D" w:rsidRPr="00564DA8">
        <w:rPr>
          <w:sz w:val="22"/>
          <w:szCs w:val="22"/>
          <w:u w:val="none"/>
        </w:rPr>
        <w:t>.</w:t>
      </w:r>
      <w:bookmarkEnd w:id="318"/>
    </w:p>
    <w:p w14:paraId="6524C196" w14:textId="4746552C" w:rsidR="00480B2D" w:rsidRPr="00564DA8" w:rsidRDefault="009C6678" w:rsidP="009C6678">
      <w:pPr>
        <w:pStyle w:val="Level3"/>
        <w:rPr>
          <w:rFonts w:cs="Arial"/>
          <w:sz w:val="22"/>
          <w:szCs w:val="22"/>
        </w:rPr>
      </w:pPr>
      <w:r w:rsidRPr="00564DA8">
        <w:rPr>
          <w:rFonts w:cs="Arial"/>
          <w:b w:val="0"/>
          <w:bCs/>
          <w:sz w:val="22"/>
          <w:szCs w:val="22"/>
        </w:rPr>
        <w:t>General</w:t>
      </w:r>
      <w:r w:rsidR="00A85880" w:rsidRPr="00564DA8">
        <w:rPr>
          <w:rFonts w:cs="Arial"/>
          <w:b w:val="0"/>
          <w:bCs/>
          <w:sz w:val="22"/>
          <w:szCs w:val="22"/>
        </w:rPr>
        <w:t>.</w:t>
      </w:r>
    </w:p>
    <w:p w14:paraId="07D497F5" w14:textId="07470CF9" w:rsidR="009C6678" w:rsidRPr="00564DA8" w:rsidRDefault="009C6678" w:rsidP="007A1CE8">
      <w:pPr>
        <w:pStyle w:val="10spLeftInd1"/>
        <w:rPr>
          <w:rFonts w:cs="Arial"/>
          <w:sz w:val="22"/>
          <w:szCs w:val="22"/>
        </w:rPr>
      </w:pPr>
      <w:r w:rsidRPr="00564DA8">
        <w:rPr>
          <w:rFonts w:cs="Arial"/>
          <w:sz w:val="22"/>
          <w:szCs w:val="22"/>
        </w:rPr>
        <w:t>All of the pricing and sums set forth in this Section 7 apply to the Scope of Contract Work and Deliverables and Services described in Section 5.</w:t>
      </w:r>
      <w:r w:rsidR="007A1CE8" w:rsidRPr="00564DA8">
        <w:rPr>
          <w:rFonts w:cs="Arial"/>
          <w:sz w:val="22"/>
          <w:szCs w:val="22"/>
        </w:rPr>
        <w:t xml:space="preserve"> </w:t>
      </w:r>
      <w:r w:rsidRPr="00564DA8">
        <w:rPr>
          <w:rFonts w:cs="Arial"/>
          <w:sz w:val="22"/>
          <w:szCs w:val="22"/>
        </w:rPr>
        <w:t>The Total Maximum Contract Sum for all QA Deliverables and Services shall not exceed __________________ Dollars ($____________).  This Total Maximum Contract Sum is inclusive of all of the following:</w:t>
      </w:r>
    </w:p>
    <w:p w14:paraId="4E7B5B28" w14:textId="77777777" w:rsidR="009C6678" w:rsidRPr="00564DA8" w:rsidRDefault="009C6678" w:rsidP="009C6678">
      <w:pPr>
        <w:pStyle w:val="Level3"/>
        <w:tabs>
          <w:tab w:val="num" w:pos="1440"/>
          <w:tab w:val="left" w:pos="2160"/>
        </w:tabs>
        <w:rPr>
          <w:rFonts w:cs="Arial"/>
          <w:b w:val="0"/>
          <w:bCs/>
          <w:sz w:val="22"/>
          <w:szCs w:val="22"/>
        </w:rPr>
      </w:pPr>
      <w:r w:rsidRPr="00564DA8">
        <w:rPr>
          <w:rFonts w:cs="Arial"/>
          <w:b w:val="0"/>
          <w:bCs/>
          <w:sz w:val="22"/>
          <w:szCs w:val="22"/>
        </w:rPr>
        <w:t xml:space="preserve">Optional Year Pricing.  </w:t>
      </w:r>
    </w:p>
    <w:p w14:paraId="6D64F59B" w14:textId="08A39909" w:rsidR="009C6678" w:rsidRPr="00564DA8" w:rsidRDefault="009C6678" w:rsidP="009C6678">
      <w:pPr>
        <w:pStyle w:val="10sp0"/>
        <w:ind w:left="1440"/>
        <w:rPr>
          <w:rFonts w:cs="Arial"/>
          <w:sz w:val="22"/>
          <w:szCs w:val="22"/>
        </w:rPr>
      </w:pPr>
      <w:r w:rsidRPr="00564DA8">
        <w:rPr>
          <w:rFonts w:cs="Arial"/>
          <w:sz w:val="22"/>
          <w:szCs w:val="22"/>
        </w:rPr>
        <w:t xml:space="preserve">Should the Consortium elect to extend the </w:t>
      </w:r>
      <w:r w:rsidR="007A1CE8" w:rsidRPr="00564DA8">
        <w:rPr>
          <w:rFonts w:cs="Arial"/>
          <w:sz w:val="22"/>
          <w:szCs w:val="22"/>
        </w:rPr>
        <w:t>QA</w:t>
      </w:r>
      <w:r w:rsidRPr="00564DA8">
        <w:rPr>
          <w:rFonts w:cs="Arial"/>
          <w:sz w:val="22"/>
          <w:szCs w:val="22"/>
        </w:rPr>
        <w:t xml:space="preserve"> Services being provided by Contractor pursuant to Section 4.2, the Contract Sum for such extended </w:t>
      </w:r>
      <w:r w:rsidR="007A1CE8" w:rsidRPr="00564DA8">
        <w:rPr>
          <w:rFonts w:cs="Arial"/>
          <w:sz w:val="22"/>
          <w:szCs w:val="22"/>
        </w:rPr>
        <w:t xml:space="preserve">QA </w:t>
      </w:r>
      <w:r w:rsidRPr="00564DA8">
        <w:rPr>
          <w:rFonts w:cs="Arial"/>
          <w:sz w:val="22"/>
          <w:szCs w:val="22"/>
        </w:rPr>
        <w:t>Services shall not exceed __________________ ($___________)</w:t>
      </w:r>
      <w:r w:rsidR="007A1CE8" w:rsidRPr="00564DA8">
        <w:rPr>
          <w:rFonts w:cs="Arial"/>
          <w:sz w:val="22"/>
          <w:szCs w:val="22"/>
        </w:rPr>
        <w:t>.</w:t>
      </w:r>
    </w:p>
    <w:p w14:paraId="552F209C" w14:textId="0732AE73" w:rsidR="009C6678" w:rsidRPr="00564DA8" w:rsidRDefault="007A1CE8" w:rsidP="009C6678">
      <w:pPr>
        <w:pStyle w:val="Level3"/>
        <w:rPr>
          <w:rFonts w:cs="Arial"/>
          <w:b w:val="0"/>
          <w:bCs/>
          <w:sz w:val="22"/>
          <w:szCs w:val="22"/>
        </w:rPr>
      </w:pPr>
      <w:r w:rsidRPr="00564DA8">
        <w:rPr>
          <w:rFonts w:cs="Arial"/>
          <w:b w:val="0"/>
          <w:bCs/>
          <w:sz w:val="22"/>
          <w:szCs w:val="22"/>
        </w:rPr>
        <w:t>QA</w:t>
      </w:r>
      <w:r w:rsidR="009C6678" w:rsidRPr="00564DA8">
        <w:rPr>
          <w:rFonts w:cs="Arial"/>
          <w:b w:val="0"/>
          <w:bCs/>
          <w:sz w:val="22"/>
          <w:szCs w:val="22"/>
        </w:rPr>
        <w:t xml:space="preserve"> Services Hourly Rate Card</w:t>
      </w:r>
      <w:r w:rsidRPr="00564DA8">
        <w:rPr>
          <w:rFonts w:cs="Arial"/>
          <w:b w:val="0"/>
          <w:bCs/>
          <w:sz w:val="22"/>
          <w:szCs w:val="22"/>
        </w:rPr>
        <w:t>.</w:t>
      </w:r>
    </w:p>
    <w:p w14:paraId="0C02F0B1" w14:textId="71096647" w:rsidR="009C6678" w:rsidRPr="00564DA8" w:rsidRDefault="009C6678" w:rsidP="009C6678">
      <w:pPr>
        <w:pStyle w:val="10sp05"/>
        <w:ind w:left="1440" w:firstLine="0"/>
        <w:rPr>
          <w:rFonts w:cs="Arial"/>
          <w:sz w:val="22"/>
          <w:szCs w:val="22"/>
        </w:rPr>
      </w:pPr>
      <w:r w:rsidRPr="00564DA8">
        <w:rPr>
          <w:rFonts w:cs="Arial"/>
          <w:sz w:val="22"/>
          <w:szCs w:val="22"/>
        </w:rPr>
        <w:t xml:space="preserve">Contractor’s charges for </w:t>
      </w:r>
      <w:r w:rsidR="0065422E" w:rsidRPr="00564DA8">
        <w:rPr>
          <w:rFonts w:cs="Arial"/>
          <w:sz w:val="22"/>
          <w:szCs w:val="22"/>
        </w:rPr>
        <w:t>QA</w:t>
      </w:r>
      <w:r w:rsidRPr="00564DA8">
        <w:rPr>
          <w:rFonts w:cs="Arial"/>
          <w:sz w:val="22"/>
          <w:szCs w:val="22"/>
        </w:rPr>
        <w:t xml:space="preserve"> Services shall be consistent with its </w:t>
      </w:r>
      <w:r w:rsidR="0065422E" w:rsidRPr="00564DA8">
        <w:rPr>
          <w:rFonts w:cs="Arial"/>
          <w:sz w:val="22"/>
          <w:szCs w:val="22"/>
        </w:rPr>
        <w:t>QA</w:t>
      </w:r>
      <w:r w:rsidRPr="00564DA8">
        <w:rPr>
          <w:rFonts w:cs="Arial"/>
          <w:sz w:val="22"/>
          <w:szCs w:val="22"/>
        </w:rPr>
        <w:t xml:space="preserve"> Hourly Rate Card.</w:t>
      </w:r>
    </w:p>
    <w:p w14:paraId="67D87EFB" w14:textId="429E3D9D" w:rsidR="009C6678" w:rsidRPr="00564DA8" w:rsidRDefault="007A1CE8" w:rsidP="009C6678">
      <w:pPr>
        <w:pStyle w:val="Level3"/>
        <w:rPr>
          <w:rFonts w:cs="Arial"/>
          <w:sz w:val="22"/>
          <w:szCs w:val="22"/>
        </w:rPr>
      </w:pPr>
      <w:r w:rsidRPr="00564DA8">
        <w:rPr>
          <w:rFonts w:cs="Arial"/>
          <w:b w:val="0"/>
          <w:bCs/>
          <w:sz w:val="22"/>
          <w:szCs w:val="22"/>
        </w:rPr>
        <w:t>QA</w:t>
      </w:r>
      <w:r w:rsidR="009C6678" w:rsidRPr="00564DA8">
        <w:rPr>
          <w:rFonts w:cs="Arial"/>
          <w:b w:val="0"/>
          <w:bCs/>
          <w:sz w:val="22"/>
          <w:szCs w:val="22"/>
        </w:rPr>
        <w:t xml:space="preserve"> Services Change Order Rate Card</w:t>
      </w:r>
      <w:r w:rsidR="009C6678" w:rsidRPr="00564DA8">
        <w:rPr>
          <w:rFonts w:cs="Arial"/>
          <w:sz w:val="22"/>
          <w:szCs w:val="22"/>
        </w:rPr>
        <w:t>.</w:t>
      </w:r>
    </w:p>
    <w:p w14:paraId="778C445D" w14:textId="208E4A29" w:rsidR="009C6678" w:rsidRPr="00564DA8" w:rsidRDefault="009C6678" w:rsidP="009C6678">
      <w:pPr>
        <w:pStyle w:val="10sp05"/>
        <w:ind w:left="1440" w:firstLine="0"/>
        <w:rPr>
          <w:rFonts w:cs="Arial"/>
          <w:sz w:val="22"/>
          <w:szCs w:val="22"/>
        </w:rPr>
      </w:pPr>
      <w:r w:rsidRPr="00564DA8">
        <w:rPr>
          <w:rFonts w:cs="Arial"/>
          <w:sz w:val="22"/>
          <w:szCs w:val="22"/>
        </w:rPr>
        <w:t xml:space="preserve">Contractor’s charges for Services performed pursuant to an approved Change Order shall be consistent with its </w:t>
      </w:r>
      <w:r w:rsidR="0065422E" w:rsidRPr="00564DA8">
        <w:rPr>
          <w:rFonts w:cs="Arial"/>
          <w:sz w:val="22"/>
          <w:szCs w:val="22"/>
        </w:rPr>
        <w:t>QA</w:t>
      </w:r>
      <w:r w:rsidRPr="00564DA8">
        <w:rPr>
          <w:rFonts w:cs="Arial"/>
          <w:sz w:val="22"/>
          <w:szCs w:val="22"/>
        </w:rPr>
        <w:t xml:space="preserve"> Services Change Order Rate Card</w:t>
      </w:r>
      <w:r w:rsidR="007A1CE8" w:rsidRPr="00564DA8">
        <w:rPr>
          <w:rFonts w:cs="Arial"/>
          <w:sz w:val="22"/>
          <w:szCs w:val="22"/>
        </w:rPr>
        <w:t>.</w:t>
      </w:r>
    </w:p>
    <w:p w14:paraId="5B27942D" w14:textId="77777777" w:rsidR="009C6678" w:rsidRPr="00564DA8" w:rsidRDefault="009C6678" w:rsidP="009C6678">
      <w:pPr>
        <w:pStyle w:val="Level2"/>
        <w:rPr>
          <w:sz w:val="22"/>
          <w:szCs w:val="22"/>
        </w:rPr>
      </w:pPr>
      <w:bookmarkStart w:id="319" w:name="_Toc143592500"/>
      <w:bookmarkStart w:id="320" w:name="_Toc168826078"/>
      <w:bookmarkStart w:id="321" w:name="_Toc196732813"/>
      <w:r w:rsidRPr="00564DA8">
        <w:rPr>
          <w:sz w:val="22"/>
          <w:szCs w:val="22"/>
        </w:rPr>
        <w:t>No Increases.</w:t>
      </w:r>
      <w:bookmarkEnd w:id="319"/>
      <w:bookmarkEnd w:id="320"/>
      <w:bookmarkEnd w:id="321"/>
    </w:p>
    <w:p w14:paraId="186C6DDF" w14:textId="05CA51B0" w:rsidR="009C6678" w:rsidRPr="00564DA8" w:rsidRDefault="00500C1E" w:rsidP="009C6678">
      <w:pPr>
        <w:pStyle w:val="10sp05"/>
        <w:ind w:left="720" w:firstLine="0"/>
        <w:rPr>
          <w:rFonts w:cs="Arial"/>
          <w:sz w:val="22"/>
          <w:szCs w:val="22"/>
        </w:rPr>
      </w:pPr>
      <w:r w:rsidRPr="00564DA8">
        <w:rPr>
          <w:rFonts w:cs="Arial"/>
          <w:sz w:val="22"/>
          <w:szCs w:val="22"/>
        </w:rPr>
        <w:tab/>
      </w:r>
      <w:r w:rsidR="009C6678" w:rsidRPr="00564DA8">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12BFD097" w14:textId="77777777" w:rsidR="009C6678" w:rsidRPr="00564DA8" w:rsidRDefault="009C6678" w:rsidP="009C6678">
      <w:pPr>
        <w:pStyle w:val="Level2"/>
        <w:rPr>
          <w:sz w:val="22"/>
          <w:szCs w:val="22"/>
        </w:rPr>
      </w:pPr>
      <w:bookmarkStart w:id="322" w:name="_Toc143592501"/>
      <w:bookmarkStart w:id="323" w:name="_Toc168826079"/>
      <w:bookmarkStart w:id="324" w:name="_Toc196732814"/>
      <w:r w:rsidRPr="00564DA8">
        <w:rPr>
          <w:sz w:val="22"/>
          <w:szCs w:val="22"/>
        </w:rPr>
        <w:t>Costs Excluded from Total Maximum Contract Sum.</w:t>
      </w:r>
      <w:bookmarkEnd w:id="322"/>
      <w:bookmarkEnd w:id="323"/>
      <w:bookmarkEnd w:id="324"/>
    </w:p>
    <w:p w14:paraId="63B1FCC2" w14:textId="77777777" w:rsidR="009C6678" w:rsidRPr="00564DA8" w:rsidRDefault="009C6678" w:rsidP="009C6678">
      <w:pPr>
        <w:pStyle w:val="Level3"/>
        <w:rPr>
          <w:rFonts w:cs="Arial"/>
          <w:b w:val="0"/>
          <w:bCs/>
          <w:sz w:val="22"/>
          <w:szCs w:val="22"/>
        </w:rPr>
      </w:pPr>
      <w:r w:rsidRPr="00564DA8">
        <w:rPr>
          <w:rFonts w:cs="Arial"/>
          <w:b w:val="0"/>
          <w:bCs/>
          <w:sz w:val="22"/>
          <w:szCs w:val="22"/>
        </w:rPr>
        <w:t>Taxes.</w:t>
      </w:r>
    </w:p>
    <w:p w14:paraId="3E3A7864" w14:textId="77777777" w:rsidR="009C6678" w:rsidRPr="00564DA8" w:rsidRDefault="009C6678" w:rsidP="009C6678">
      <w:pPr>
        <w:pStyle w:val="10spLeftInd1"/>
        <w:rPr>
          <w:rFonts w:cs="Arial"/>
          <w:sz w:val="22"/>
          <w:szCs w:val="22"/>
        </w:rPr>
      </w:pPr>
      <w:r w:rsidRPr="00564DA8">
        <w:rPr>
          <w:rFonts w:cs="Arial"/>
          <w:sz w:val="22"/>
          <w:szCs w:val="22"/>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64296CF7" w14:textId="77777777" w:rsidR="009C6678" w:rsidRPr="00564DA8" w:rsidRDefault="009C6678" w:rsidP="009C6678">
      <w:pPr>
        <w:pStyle w:val="Level3"/>
        <w:rPr>
          <w:rFonts w:cs="Arial"/>
          <w:b w:val="0"/>
          <w:bCs/>
          <w:sz w:val="22"/>
          <w:szCs w:val="22"/>
        </w:rPr>
      </w:pPr>
      <w:r w:rsidRPr="00564DA8">
        <w:rPr>
          <w:rFonts w:cs="Arial"/>
          <w:b w:val="0"/>
          <w:bCs/>
          <w:sz w:val="22"/>
          <w:szCs w:val="22"/>
        </w:rPr>
        <w:t>Transportation and Insurance Costs.</w:t>
      </w:r>
    </w:p>
    <w:p w14:paraId="24463B5D" w14:textId="77777777" w:rsidR="009C6678" w:rsidRPr="00564DA8" w:rsidRDefault="009C6678" w:rsidP="009C6678">
      <w:pPr>
        <w:pStyle w:val="10spLeftInd1"/>
        <w:rPr>
          <w:rFonts w:cs="Arial"/>
          <w:sz w:val="22"/>
          <w:szCs w:val="22"/>
        </w:rPr>
      </w:pPr>
      <w:r w:rsidRPr="00564DA8">
        <w:rPr>
          <w:rFonts w:cs="Arial"/>
          <w:sz w:val="22"/>
          <w:szCs w:val="22"/>
        </w:rPr>
        <w:t>The costs associated with transportation, delivery, and insurance for each Deliverable and Service provided pursuant to this Agreement shall be paid for by Contractor.</w:t>
      </w:r>
    </w:p>
    <w:p w14:paraId="35602D63" w14:textId="77777777" w:rsidR="009C6678" w:rsidRPr="00564DA8" w:rsidRDefault="009C6678" w:rsidP="009C6678">
      <w:pPr>
        <w:pStyle w:val="Level3"/>
        <w:rPr>
          <w:rFonts w:cs="Arial"/>
          <w:b w:val="0"/>
          <w:bCs/>
          <w:sz w:val="22"/>
          <w:szCs w:val="22"/>
        </w:rPr>
      </w:pPr>
      <w:r w:rsidRPr="00564DA8">
        <w:rPr>
          <w:rFonts w:cs="Arial"/>
          <w:b w:val="0"/>
          <w:bCs/>
          <w:sz w:val="22"/>
          <w:szCs w:val="22"/>
        </w:rPr>
        <w:t>Contractor Expenses.</w:t>
      </w:r>
    </w:p>
    <w:p w14:paraId="45B9F732" w14:textId="77777777" w:rsidR="009C6678" w:rsidRPr="00564DA8" w:rsidRDefault="009C6678" w:rsidP="009C6678">
      <w:pPr>
        <w:pStyle w:val="10spLeftInd1"/>
        <w:rPr>
          <w:rFonts w:cs="Arial"/>
          <w:sz w:val="22"/>
          <w:szCs w:val="22"/>
        </w:rPr>
      </w:pPr>
      <w:r w:rsidRPr="00564DA8">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A4D16E7" w14:textId="77777777" w:rsidR="009C6678" w:rsidRPr="00564DA8" w:rsidRDefault="009C6678" w:rsidP="009C6678">
      <w:pPr>
        <w:pStyle w:val="Level2"/>
        <w:rPr>
          <w:sz w:val="22"/>
          <w:szCs w:val="22"/>
        </w:rPr>
      </w:pPr>
      <w:bookmarkStart w:id="325" w:name="_Toc143592502"/>
      <w:bookmarkStart w:id="326" w:name="_Toc168826080"/>
      <w:bookmarkStart w:id="327" w:name="_Toc196732815"/>
      <w:r w:rsidRPr="00564DA8">
        <w:rPr>
          <w:sz w:val="22"/>
          <w:szCs w:val="22"/>
        </w:rPr>
        <w:t>Invoices.</w:t>
      </w:r>
      <w:bookmarkEnd w:id="325"/>
      <w:bookmarkEnd w:id="326"/>
      <w:bookmarkEnd w:id="327"/>
    </w:p>
    <w:p w14:paraId="4A74584F" w14:textId="77777777" w:rsidR="009C6678" w:rsidRPr="00564DA8" w:rsidRDefault="009C6678" w:rsidP="009C6678">
      <w:pPr>
        <w:pStyle w:val="Level3"/>
        <w:rPr>
          <w:rFonts w:cs="Arial"/>
          <w:b w:val="0"/>
          <w:bCs/>
          <w:sz w:val="22"/>
          <w:szCs w:val="22"/>
        </w:rPr>
      </w:pPr>
      <w:r w:rsidRPr="00564DA8">
        <w:rPr>
          <w:rFonts w:cs="Arial"/>
          <w:b w:val="0"/>
          <w:bCs/>
          <w:sz w:val="22"/>
          <w:szCs w:val="22"/>
        </w:rPr>
        <w:t>Invoices for Deliverables and Services.</w:t>
      </w:r>
    </w:p>
    <w:p w14:paraId="6C6CB7F9" w14:textId="6DD589E6" w:rsidR="009C6678" w:rsidRPr="00564DA8" w:rsidRDefault="009C6678" w:rsidP="009C6678">
      <w:pPr>
        <w:pStyle w:val="10spLeftInd05"/>
        <w:ind w:left="1440"/>
        <w:rPr>
          <w:rFonts w:cs="Arial"/>
          <w:sz w:val="22"/>
          <w:szCs w:val="22"/>
        </w:rPr>
      </w:pPr>
      <w:r w:rsidRPr="00564DA8">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7A1CE8" w:rsidRPr="00564DA8">
        <w:rPr>
          <w:rFonts w:cs="Arial"/>
          <w:sz w:val="22"/>
          <w:szCs w:val="22"/>
        </w:rPr>
        <w:t>QA</w:t>
      </w:r>
      <w:r w:rsidRPr="00564DA8">
        <w:rPr>
          <w:rFonts w:cs="Arial"/>
          <w:sz w:val="22"/>
          <w:szCs w:val="22"/>
        </w:rPr>
        <w:t xml:space="preserve"> Deliverables, which received Acceptance in the previous month and all </w:t>
      </w:r>
      <w:r w:rsidR="007A1CE8" w:rsidRPr="00564DA8">
        <w:rPr>
          <w:rFonts w:cs="Arial"/>
          <w:sz w:val="22"/>
          <w:szCs w:val="22"/>
        </w:rPr>
        <w:t>QA</w:t>
      </w:r>
      <w:r w:rsidRPr="00564DA8">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21DAAD2A" w14:textId="77777777" w:rsidR="009C6678" w:rsidRPr="00564DA8" w:rsidRDefault="009C6678" w:rsidP="009C6678">
      <w:pPr>
        <w:pStyle w:val="Level3"/>
        <w:rPr>
          <w:rFonts w:cs="Arial"/>
          <w:b w:val="0"/>
          <w:bCs/>
          <w:sz w:val="22"/>
          <w:szCs w:val="22"/>
        </w:rPr>
      </w:pPr>
      <w:r w:rsidRPr="00564DA8">
        <w:rPr>
          <w:rFonts w:cs="Arial"/>
          <w:b w:val="0"/>
          <w:bCs/>
          <w:sz w:val="22"/>
          <w:szCs w:val="22"/>
        </w:rPr>
        <w:t>Invoices for Software.</w:t>
      </w:r>
    </w:p>
    <w:p w14:paraId="5D31F8B3" w14:textId="77777777" w:rsidR="009C6678" w:rsidRPr="00564DA8" w:rsidRDefault="009C6678" w:rsidP="009C6678">
      <w:pPr>
        <w:pStyle w:val="10spLeftInd05"/>
        <w:ind w:left="1440"/>
        <w:rPr>
          <w:rFonts w:cs="Arial"/>
          <w:sz w:val="22"/>
          <w:szCs w:val="22"/>
        </w:rPr>
      </w:pPr>
      <w:r w:rsidRPr="00564DA8">
        <w:rPr>
          <w:rFonts w:cs="Arial"/>
          <w:sz w:val="22"/>
          <w:szCs w:val="22"/>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63CF2B7D" w14:textId="77777777" w:rsidR="009C6678" w:rsidRPr="00564DA8" w:rsidRDefault="009C6678" w:rsidP="009C6678">
      <w:pPr>
        <w:pStyle w:val="Level2"/>
        <w:rPr>
          <w:sz w:val="22"/>
          <w:szCs w:val="22"/>
        </w:rPr>
      </w:pPr>
      <w:bookmarkStart w:id="328" w:name="_Toc143592503"/>
      <w:bookmarkStart w:id="329" w:name="_Toc168826081"/>
      <w:bookmarkStart w:id="330" w:name="_Toc196732816"/>
      <w:r w:rsidRPr="00564DA8">
        <w:rPr>
          <w:sz w:val="22"/>
          <w:szCs w:val="22"/>
        </w:rPr>
        <w:t>Payments.</w:t>
      </w:r>
      <w:bookmarkEnd w:id="328"/>
      <w:bookmarkEnd w:id="329"/>
      <w:bookmarkEnd w:id="330"/>
    </w:p>
    <w:p w14:paraId="1DC43D8B" w14:textId="2A0FA9EE" w:rsidR="009C6678" w:rsidRPr="00564DA8" w:rsidRDefault="009C6678" w:rsidP="009C6678">
      <w:pPr>
        <w:pStyle w:val="10spLeftInd05"/>
        <w:ind w:left="0" w:firstLine="720"/>
        <w:rPr>
          <w:rFonts w:cs="Arial"/>
          <w:sz w:val="22"/>
          <w:szCs w:val="22"/>
        </w:rPr>
      </w:pPr>
      <w:r w:rsidRPr="00564DA8">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 that has received Acceptance and for Services for the time expended in each month multiplied by the labor rate described in the </w:t>
      </w:r>
      <w:r w:rsidR="007A1CE8" w:rsidRPr="00564DA8">
        <w:rPr>
          <w:rFonts w:cs="Arial"/>
          <w:sz w:val="22"/>
          <w:szCs w:val="22"/>
        </w:rPr>
        <w:t>QA</w:t>
      </w:r>
      <w:r w:rsidRPr="00564DA8">
        <w:rPr>
          <w:rFonts w:cs="Arial"/>
          <w:sz w:val="22"/>
          <w:szCs w:val="22"/>
        </w:rPr>
        <w:t xml:space="preserve"> Price Proposal for </w:t>
      </w:r>
      <w:r w:rsidR="007A1CE8" w:rsidRPr="00564DA8">
        <w:rPr>
          <w:rFonts w:cs="Arial"/>
          <w:sz w:val="22"/>
          <w:szCs w:val="22"/>
        </w:rPr>
        <w:t>QA</w:t>
      </w:r>
      <w:r w:rsidRPr="00564DA8">
        <w:rPr>
          <w:rFonts w:cs="Arial"/>
          <w:sz w:val="22"/>
          <w:szCs w:val="22"/>
        </w:rPr>
        <w:t xml:space="preserve"> Services provided to the Consortium.  The Charges for Deliverables and Services must conform to the current approved budget for the Project for each applicable state fiscal year. Consortium will seek to pay all invoices within thirty (30) days of presentation.  The Consortium will holdback ten percent (10%) of each monthly invoice during the Transition-In period. The ten percent (10%) holdback for invoices during the Transition-In period will be released to Contractor ninety (90) days following Final Acceptance of all Deliverables to be performed and completed as part of the Transition-In process.</w:t>
      </w:r>
    </w:p>
    <w:p w14:paraId="0C79BCE4" w14:textId="77777777" w:rsidR="009C6678" w:rsidRPr="00564DA8" w:rsidRDefault="009C6678" w:rsidP="009C6678">
      <w:pPr>
        <w:pStyle w:val="Level2"/>
        <w:rPr>
          <w:sz w:val="22"/>
          <w:szCs w:val="22"/>
        </w:rPr>
      </w:pPr>
      <w:bookmarkStart w:id="331" w:name="_Toc143592504"/>
      <w:bookmarkStart w:id="332" w:name="_Toc168826082"/>
      <w:bookmarkStart w:id="333" w:name="_Toc196732817"/>
      <w:r w:rsidRPr="00564DA8">
        <w:rPr>
          <w:sz w:val="22"/>
          <w:szCs w:val="22"/>
        </w:rPr>
        <w:t>Funding.</w:t>
      </w:r>
      <w:bookmarkEnd w:id="331"/>
      <w:bookmarkEnd w:id="332"/>
      <w:bookmarkEnd w:id="333"/>
    </w:p>
    <w:p w14:paraId="35501D91" w14:textId="77777777" w:rsidR="009C6678" w:rsidRPr="00564DA8" w:rsidRDefault="009C6678" w:rsidP="009C6678">
      <w:pPr>
        <w:pStyle w:val="Level3"/>
        <w:rPr>
          <w:rFonts w:cs="Arial"/>
          <w:b w:val="0"/>
          <w:bCs/>
          <w:sz w:val="22"/>
          <w:szCs w:val="22"/>
        </w:rPr>
      </w:pPr>
      <w:r w:rsidRPr="00564DA8">
        <w:rPr>
          <w:rFonts w:cs="Arial"/>
          <w:b w:val="0"/>
          <w:bCs/>
          <w:sz w:val="22"/>
          <w:szCs w:val="22"/>
        </w:rPr>
        <w:t>Lack of Funding; Conditions Subsequent.</w:t>
      </w:r>
    </w:p>
    <w:p w14:paraId="5D8B19FE" w14:textId="78FEA3AA" w:rsidR="009C6678" w:rsidRPr="00564DA8" w:rsidRDefault="009C6678" w:rsidP="009C6678">
      <w:pPr>
        <w:pStyle w:val="10spLeftInd1"/>
        <w:rPr>
          <w:rFonts w:cs="Arial"/>
          <w:sz w:val="22"/>
          <w:szCs w:val="22"/>
        </w:rPr>
      </w:pPr>
      <w:r w:rsidRPr="00564DA8">
        <w:rPr>
          <w:rFonts w:cs="Arial"/>
          <w:sz w:val="22"/>
          <w:szCs w:val="22"/>
        </w:rPr>
        <w:t xml:space="preserve">The parties acknowledge and agree that </w:t>
      </w:r>
      <w:r w:rsidR="007A1CE8" w:rsidRPr="00564DA8">
        <w:rPr>
          <w:rFonts w:cs="Arial"/>
          <w:sz w:val="22"/>
          <w:szCs w:val="22"/>
        </w:rPr>
        <w:t>QA Services are</w:t>
      </w:r>
      <w:r w:rsidRPr="00564DA8">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3C7108B4" w14:textId="77777777" w:rsidR="009C6678" w:rsidRPr="00564DA8" w:rsidRDefault="009C6678" w:rsidP="009C6678">
      <w:pPr>
        <w:pStyle w:val="Level3"/>
        <w:rPr>
          <w:rFonts w:cs="Arial"/>
          <w:b w:val="0"/>
          <w:bCs/>
          <w:sz w:val="22"/>
          <w:szCs w:val="22"/>
        </w:rPr>
      </w:pPr>
      <w:r w:rsidRPr="00564DA8">
        <w:rPr>
          <w:rFonts w:cs="Arial"/>
          <w:b w:val="0"/>
          <w:bCs/>
          <w:sz w:val="22"/>
          <w:szCs w:val="22"/>
        </w:rPr>
        <w:t>Delayed or Reduced Funding; Conditions Subsequent.</w:t>
      </w:r>
    </w:p>
    <w:p w14:paraId="5767BCA7" w14:textId="77777777" w:rsidR="009C6678" w:rsidRPr="00564DA8" w:rsidRDefault="009C6678" w:rsidP="009C6678">
      <w:pPr>
        <w:pStyle w:val="10spLeftInd1"/>
        <w:rPr>
          <w:rFonts w:cs="Arial"/>
          <w:sz w:val="22"/>
          <w:szCs w:val="22"/>
        </w:rPr>
      </w:pPr>
      <w:r w:rsidRPr="00564DA8">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334" w:name="_Toc527455847"/>
      <w:bookmarkStart w:id="335" w:name="_Toc527456920"/>
      <w:bookmarkStart w:id="336" w:name="_Toc527469170"/>
      <w:bookmarkStart w:id="337" w:name="_Toc529972199"/>
      <w:bookmarkStart w:id="338" w:name="_Toc531983838"/>
      <w:bookmarkEnd w:id="334"/>
      <w:bookmarkEnd w:id="335"/>
      <w:bookmarkEnd w:id="336"/>
      <w:bookmarkEnd w:id="337"/>
      <w:bookmarkEnd w:id="338"/>
      <w:r w:rsidRPr="00564DA8">
        <w:rPr>
          <w:rFonts w:cs="Arial"/>
          <w:sz w:val="22"/>
          <w:szCs w:val="22"/>
        </w:rPr>
        <w:t>od.</w:t>
      </w:r>
    </w:p>
    <w:p w14:paraId="41BD35A6" w14:textId="77777777" w:rsidR="009C6678" w:rsidRPr="00564DA8" w:rsidRDefault="009C6678" w:rsidP="009C6678">
      <w:pPr>
        <w:pStyle w:val="Level3"/>
        <w:keepNext/>
        <w:rPr>
          <w:rFonts w:cs="Arial"/>
          <w:b w:val="0"/>
          <w:bCs/>
          <w:sz w:val="22"/>
          <w:szCs w:val="22"/>
        </w:rPr>
      </w:pPr>
      <w:r w:rsidRPr="00564DA8">
        <w:rPr>
          <w:rFonts w:cs="Arial"/>
          <w:b w:val="0"/>
          <w:bCs/>
          <w:sz w:val="22"/>
          <w:szCs w:val="22"/>
        </w:rPr>
        <w:t>No Damages.</w:t>
      </w:r>
    </w:p>
    <w:p w14:paraId="12BFF920" w14:textId="77777777" w:rsidR="009C6678" w:rsidRPr="00564DA8" w:rsidRDefault="009C6678" w:rsidP="009C6678">
      <w:pPr>
        <w:pStyle w:val="10spLeftInd1"/>
        <w:rPr>
          <w:rFonts w:cs="Arial"/>
          <w:sz w:val="22"/>
          <w:szCs w:val="22"/>
        </w:rPr>
      </w:pPr>
      <w:r w:rsidRPr="00564DA8">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339" w:name="_Hlk150252972"/>
      <w:r w:rsidRPr="00564DA8">
        <w:rPr>
          <w:rFonts w:cs="Arial"/>
          <w:sz w:val="22"/>
          <w:szCs w:val="22"/>
        </w:rPr>
        <w:t>Notwithstanding the above, Consortium agrees to pay all invoices for goods, Services, and Deliverables in accordance with the terms for payment set forth in Section 18.5.2 of this Agreement.</w:t>
      </w:r>
      <w:bookmarkEnd w:id="339"/>
    </w:p>
    <w:p w14:paraId="69C4EF9A" w14:textId="77777777" w:rsidR="009C6678" w:rsidRPr="00564DA8" w:rsidRDefault="009C6678" w:rsidP="009C6678">
      <w:pPr>
        <w:pStyle w:val="Level2"/>
        <w:rPr>
          <w:sz w:val="22"/>
          <w:szCs w:val="22"/>
        </w:rPr>
      </w:pPr>
      <w:bookmarkStart w:id="340" w:name="_Toc143592505"/>
      <w:bookmarkStart w:id="341" w:name="_Toc168826083"/>
      <w:bookmarkStart w:id="342" w:name="_Toc196732818"/>
      <w:r w:rsidRPr="00564DA8">
        <w:rPr>
          <w:sz w:val="22"/>
          <w:szCs w:val="22"/>
        </w:rPr>
        <w:t>Overpayments to Contractor.</w:t>
      </w:r>
      <w:bookmarkEnd w:id="340"/>
      <w:bookmarkEnd w:id="341"/>
      <w:bookmarkEnd w:id="342"/>
    </w:p>
    <w:p w14:paraId="4328E2E0" w14:textId="03D7E9D7" w:rsidR="009C6678" w:rsidRPr="00564DA8" w:rsidRDefault="009C6678" w:rsidP="009C6678">
      <w:pPr>
        <w:pStyle w:val="10spLeftInd05"/>
        <w:ind w:left="0" w:firstLine="720"/>
        <w:rPr>
          <w:rFonts w:cs="Arial"/>
          <w:sz w:val="22"/>
          <w:szCs w:val="22"/>
        </w:rPr>
      </w:pPr>
      <w:r w:rsidRPr="00564DA8">
        <w:rPr>
          <w:rFonts w:cs="Arial"/>
          <w:sz w:val="22"/>
          <w:szCs w:val="22"/>
        </w:rPr>
        <w:t xml:space="preserve">Contractor shall promptly, but in all cases within thirty (30) days, pay to the Consortium the full amount of any erroneous payment or overpayment upon notice of an erroneous payment or overpayment to which Contractor is not entitled. The Contractor shall have the right to dispute any finding of erroneous payment or overpayment by the Consortium through the dispute resolution process set forth in Section </w:t>
      </w:r>
      <w:r w:rsidR="004377F5" w:rsidRPr="00564DA8">
        <w:rPr>
          <w:rFonts w:cs="Arial"/>
          <w:sz w:val="22"/>
          <w:szCs w:val="22"/>
        </w:rPr>
        <w:t>17</w:t>
      </w:r>
      <w:r w:rsidRPr="00564DA8">
        <w:rPr>
          <w:rFonts w:cs="Arial"/>
          <w:sz w:val="22"/>
          <w:szCs w:val="22"/>
        </w:rPr>
        <w:t xml:space="preserve"> of this Agreement if the Parties are unable to agree mutually to a resolution of the payment issue.</w:t>
      </w:r>
    </w:p>
    <w:p w14:paraId="129495DA" w14:textId="77777777" w:rsidR="009C6678" w:rsidRPr="00564DA8" w:rsidRDefault="009C6678" w:rsidP="009C6678">
      <w:pPr>
        <w:pStyle w:val="Level2"/>
        <w:rPr>
          <w:sz w:val="22"/>
          <w:szCs w:val="22"/>
        </w:rPr>
      </w:pPr>
      <w:bookmarkStart w:id="343" w:name="_Toc143592506"/>
      <w:bookmarkStart w:id="344" w:name="_Toc168826084"/>
      <w:bookmarkStart w:id="345" w:name="_Toc196732819"/>
      <w:r w:rsidRPr="00564DA8">
        <w:rPr>
          <w:sz w:val="22"/>
          <w:szCs w:val="22"/>
        </w:rPr>
        <w:t>Advance Payments Prohibited.</w:t>
      </w:r>
      <w:bookmarkEnd w:id="343"/>
      <w:bookmarkEnd w:id="344"/>
      <w:bookmarkEnd w:id="345"/>
    </w:p>
    <w:p w14:paraId="694583F1" w14:textId="77777777" w:rsidR="009C6678" w:rsidRPr="00564DA8" w:rsidRDefault="009C6678" w:rsidP="009C6678">
      <w:pPr>
        <w:pStyle w:val="10spLeftInd05"/>
        <w:ind w:left="0" w:firstLine="720"/>
        <w:rPr>
          <w:rFonts w:cs="Arial"/>
          <w:sz w:val="22"/>
          <w:szCs w:val="22"/>
        </w:rPr>
      </w:pPr>
      <w:r w:rsidRPr="00564DA8">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2AE393C9" w14:textId="77777777" w:rsidR="009C6678" w:rsidRPr="00564DA8" w:rsidRDefault="009C6678" w:rsidP="009C6678">
      <w:pPr>
        <w:pStyle w:val="Level2"/>
        <w:rPr>
          <w:sz w:val="22"/>
          <w:szCs w:val="22"/>
        </w:rPr>
      </w:pPr>
      <w:bookmarkStart w:id="346" w:name="_Toc143592507"/>
      <w:bookmarkStart w:id="347" w:name="_Toc168826085"/>
      <w:bookmarkStart w:id="348" w:name="_Toc196732820"/>
      <w:r w:rsidRPr="00564DA8">
        <w:rPr>
          <w:sz w:val="22"/>
          <w:szCs w:val="22"/>
        </w:rPr>
        <w:t>Credits.</w:t>
      </w:r>
      <w:bookmarkEnd w:id="346"/>
      <w:bookmarkEnd w:id="347"/>
      <w:bookmarkEnd w:id="348"/>
    </w:p>
    <w:p w14:paraId="77A95AAF" w14:textId="77777777" w:rsidR="009C6678" w:rsidRPr="00564DA8" w:rsidRDefault="009C6678" w:rsidP="009C6678">
      <w:pPr>
        <w:pStyle w:val="10spLeftInd05"/>
        <w:ind w:left="0" w:firstLine="720"/>
        <w:rPr>
          <w:rFonts w:cs="Arial"/>
          <w:sz w:val="22"/>
          <w:szCs w:val="22"/>
        </w:rPr>
      </w:pPr>
      <w:r w:rsidRPr="00564DA8">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708F585" w14:textId="77777777" w:rsidR="009C6678" w:rsidRPr="00564DA8" w:rsidRDefault="009C6678" w:rsidP="009C6678">
      <w:pPr>
        <w:pStyle w:val="Level2"/>
        <w:rPr>
          <w:sz w:val="22"/>
          <w:szCs w:val="22"/>
        </w:rPr>
      </w:pPr>
      <w:bookmarkStart w:id="349" w:name="_Toc143592508"/>
      <w:bookmarkStart w:id="350" w:name="_Toc168826086"/>
      <w:bookmarkStart w:id="351" w:name="_Toc196732821"/>
      <w:r w:rsidRPr="00564DA8">
        <w:rPr>
          <w:sz w:val="22"/>
          <w:szCs w:val="22"/>
        </w:rPr>
        <w:t>No Additional Consideration.</w:t>
      </w:r>
      <w:bookmarkEnd w:id="349"/>
      <w:bookmarkEnd w:id="350"/>
      <w:bookmarkEnd w:id="351"/>
    </w:p>
    <w:p w14:paraId="6DBFB23A" w14:textId="77777777" w:rsidR="009C6678" w:rsidRPr="00564DA8" w:rsidRDefault="009C6678" w:rsidP="009C6678">
      <w:pPr>
        <w:pStyle w:val="10spLeftInd05"/>
        <w:ind w:left="0" w:firstLine="720"/>
        <w:rPr>
          <w:rFonts w:cs="Arial"/>
          <w:sz w:val="22"/>
          <w:szCs w:val="22"/>
        </w:rPr>
      </w:pPr>
      <w:r w:rsidRPr="00564DA8">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583D6C3C" w14:textId="77777777" w:rsidR="004E3ACF" w:rsidRPr="00564DA8" w:rsidRDefault="004E3ACF" w:rsidP="004E3ACF">
      <w:pPr>
        <w:pStyle w:val="Level1"/>
        <w:rPr>
          <w:rFonts w:cs="Arial"/>
          <w:sz w:val="22"/>
          <w:szCs w:val="22"/>
        </w:rPr>
      </w:pPr>
      <w:bookmarkStart w:id="352" w:name="_Toc168826087"/>
      <w:bookmarkStart w:id="353" w:name="_Toc196732822"/>
      <w:r w:rsidRPr="00564DA8">
        <w:rPr>
          <w:rFonts w:cs="Arial"/>
          <w:sz w:val="22"/>
          <w:szCs w:val="22"/>
        </w:rPr>
        <w:t>CHANGE ORDERS.</w:t>
      </w:r>
      <w:bookmarkEnd w:id="352"/>
      <w:bookmarkEnd w:id="353"/>
    </w:p>
    <w:p w14:paraId="476E13DC" w14:textId="77777777" w:rsidR="004E3ACF" w:rsidRPr="00564DA8" w:rsidRDefault="004E3ACF" w:rsidP="004E3ACF">
      <w:pPr>
        <w:pStyle w:val="Level2"/>
        <w:rPr>
          <w:sz w:val="22"/>
          <w:szCs w:val="22"/>
        </w:rPr>
      </w:pPr>
      <w:bookmarkStart w:id="354" w:name="_Toc143592510"/>
      <w:bookmarkStart w:id="355" w:name="_Toc168826088"/>
      <w:bookmarkStart w:id="356" w:name="_Toc196732823"/>
      <w:r w:rsidRPr="00564DA8">
        <w:rPr>
          <w:sz w:val="22"/>
          <w:szCs w:val="22"/>
        </w:rPr>
        <w:t>General.</w:t>
      </w:r>
      <w:bookmarkEnd w:id="354"/>
      <w:bookmarkEnd w:id="355"/>
      <w:bookmarkEnd w:id="356"/>
    </w:p>
    <w:p w14:paraId="64FCC57F" w14:textId="77777777" w:rsidR="004E3ACF" w:rsidRPr="00564DA8" w:rsidRDefault="004E3ACF" w:rsidP="004E3ACF">
      <w:pPr>
        <w:pStyle w:val="10spLeftInd05"/>
        <w:ind w:left="0" w:firstLine="720"/>
        <w:rPr>
          <w:rFonts w:cs="Arial"/>
          <w:sz w:val="22"/>
          <w:szCs w:val="22"/>
        </w:rPr>
      </w:pPr>
      <w:r w:rsidRPr="00564DA8">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0318C87" w14:textId="77777777" w:rsidR="004E3ACF" w:rsidRPr="00564DA8" w:rsidRDefault="004E3ACF" w:rsidP="004E3ACF">
      <w:pPr>
        <w:pStyle w:val="Level2"/>
        <w:rPr>
          <w:sz w:val="22"/>
          <w:szCs w:val="22"/>
        </w:rPr>
      </w:pPr>
      <w:bookmarkStart w:id="357" w:name="_Toc143592511"/>
      <w:bookmarkStart w:id="358" w:name="_Toc168826089"/>
      <w:bookmarkStart w:id="359" w:name="_Toc196732824"/>
      <w:r w:rsidRPr="00564DA8">
        <w:rPr>
          <w:sz w:val="22"/>
          <w:szCs w:val="22"/>
        </w:rPr>
        <w:t>Issuance of Change Orders.</w:t>
      </w:r>
      <w:bookmarkEnd w:id="357"/>
      <w:bookmarkEnd w:id="358"/>
      <w:bookmarkEnd w:id="359"/>
    </w:p>
    <w:p w14:paraId="17E8E665" w14:textId="7DF39AEE" w:rsidR="004E3ACF" w:rsidRPr="00564DA8" w:rsidRDefault="004E3ACF" w:rsidP="004E3ACF">
      <w:pPr>
        <w:pStyle w:val="10sp05"/>
        <w:rPr>
          <w:rFonts w:cs="Arial"/>
          <w:sz w:val="22"/>
          <w:szCs w:val="22"/>
        </w:rPr>
      </w:pPr>
      <w:r w:rsidRPr="00564DA8">
        <w:rPr>
          <w:rFonts w:cs="Arial"/>
          <w:sz w:val="22"/>
          <w:szCs w:val="22"/>
        </w:rPr>
        <w:t xml:space="preserve">The Consortium may, at any time by a written Change Order, make changes to the Project that are within the scope of the Agreement.  Such changes may include, without limitation, revisions or additions to QA Deliverables or Services.  All Change Orders shall be subject to requirements and limitations in applicable federal, State and County law.  </w:t>
      </w:r>
    </w:p>
    <w:p w14:paraId="5CDB71E1" w14:textId="77777777" w:rsidR="004E3ACF" w:rsidRPr="00564DA8" w:rsidRDefault="004E3ACF" w:rsidP="004E3ACF">
      <w:pPr>
        <w:pStyle w:val="Level2"/>
        <w:rPr>
          <w:sz w:val="22"/>
          <w:szCs w:val="22"/>
        </w:rPr>
      </w:pPr>
      <w:bookmarkStart w:id="360" w:name="_Toc143592512"/>
      <w:bookmarkStart w:id="361" w:name="_Toc168826090"/>
      <w:bookmarkStart w:id="362" w:name="_Toc196732825"/>
      <w:r w:rsidRPr="00564DA8">
        <w:rPr>
          <w:sz w:val="22"/>
          <w:szCs w:val="22"/>
        </w:rPr>
        <w:t>Contractor Proposal.</w:t>
      </w:r>
      <w:bookmarkEnd w:id="360"/>
      <w:bookmarkEnd w:id="361"/>
      <w:bookmarkEnd w:id="362"/>
    </w:p>
    <w:p w14:paraId="69AC9FA0" w14:textId="77777777" w:rsidR="004E3ACF" w:rsidRPr="00564DA8" w:rsidRDefault="004E3ACF" w:rsidP="004E3ACF">
      <w:pPr>
        <w:pStyle w:val="10spLeftInd05"/>
        <w:ind w:left="0" w:firstLine="720"/>
        <w:rPr>
          <w:rFonts w:cs="Arial"/>
          <w:sz w:val="22"/>
          <w:szCs w:val="22"/>
        </w:rPr>
      </w:pPr>
      <w:r w:rsidRPr="00564DA8">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1E74A3A1" w14:textId="77777777" w:rsidR="004E3ACF" w:rsidRPr="00564DA8" w:rsidRDefault="004E3ACF" w:rsidP="004E3ACF">
      <w:pPr>
        <w:pStyle w:val="Level3"/>
        <w:rPr>
          <w:rFonts w:cs="Arial"/>
          <w:b w:val="0"/>
          <w:bCs/>
          <w:sz w:val="22"/>
          <w:szCs w:val="22"/>
        </w:rPr>
      </w:pPr>
      <w:r w:rsidRPr="00564DA8">
        <w:rPr>
          <w:rFonts w:cs="Arial"/>
          <w:b w:val="0"/>
          <w:bCs/>
          <w:sz w:val="22"/>
          <w:szCs w:val="22"/>
        </w:rPr>
        <w:t>Details.</w:t>
      </w:r>
    </w:p>
    <w:p w14:paraId="7BB61D8B" w14:textId="77777777" w:rsidR="004E3ACF" w:rsidRPr="00564DA8" w:rsidRDefault="004E3ACF" w:rsidP="004E3ACF">
      <w:pPr>
        <w:pStyle w:val="10spLeftInd1"/>
        <w:rPr>
          <w:rFonts w:cs="Arial"/>
          <w:sz w:val="22"/>
          <w:szCs w:val="22"/>
        </w:rPr>
      </w:pPr>
      <w:r w:rsidRPr="00564DA8">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14985755" w14:textId="77777777" w:rsidR="004E3ACF" w:rsidRPr="00564DA8" w:rsidRDefault="004E3ACF" w:rsidP="004E3ACF">
      <w:pPr>
        <w:pStyle w:val="Level2"/>
        <w:rPr>
          <w:sz w:val="22"/>
          <w:szCs w:val="22"/>
        </w:rPr>
      </w:pPr>
      <w:bookmarkStart w:id="363" w:name="_Toc143592513"/>
      <w:bookmarkStart w:id="364" w:name="_Toc168826091"/>
      <w:bookmarkStart w:id="365" w:name="_Toc196732826"/>
      <w:r w:rsidRPr="00564DA8">
        <w:rPr>
          <w:sz w:val="22"/>
          <w:szCs w:val="22"/>
        </w:rPr>
        <w:t>Agreement on Change Order.</w:t>
      </w:r>
      <w:bookmarkEnd w:id="363"/>
      <w:bookmarkEnd w:id="364"/>
      <w:bookmarkEnd w:id="365"/>
    </w:p>
    <w:p w14:paraId="335B18D8" w14:textId="7888A991" w:rsidR="004E3ACF" w:rsidRPr="00564DA8" w:rsidRDefault="004E3ACF" w:rsidP="004E3ACF">
      <w:pPr>
        <w:pStyle w:val="10spLeftInd05"/>
        <w:ind w:left="0" w:firstLine="720"/>
        <w:rPr>
          <w:rFonts w:cs="Arial"/>
          <w:sz w:val="22"/>
          <w:szCs w:val="22"/>
        </w:rPr>
      </w:pPr>
      <w:r w:rsidRPr="00564DA8">
        <w:rPr>
          <w:rFonts w:cs="Arial"/>
          <w:sz w:val="22"/>
          <w:szCs w:val="22"/>
        </w:rPr>
        <w:t xml:space="preserve">The QA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48D4DC74" w14:textId="77777777" w:rsidR="004E3ACF" w:rsidRPr="00564DA8" w:rsidRDefault="004E3ACF" w:rsidP="004E3ACF">
      <w:pPr>
        <w:pStyle w:val="Level2"/>
        <w:rPr>
          <w:sz w:val="22"/>
          <w:szCs w:val="22"/>
        </w:rPr>
      </w:pPr>
      <w:bookmarkStart w:id="366" w:name="_Toc143592514"/>
      <w:bookmarkStart w:id="367" w:name="_Toc168826092"/>
      <w:bookmarkStart w:id="368" w:name="_Toc196732827"/>
      <w:r w:rsidRPr="00564DA8">
        <w:rPr>
          <w:sz w:val="22"/>
          <w:szCs w:val="22"/>
        </w:rPr>
        <w:t>Disagreement on Change Order.</w:t>
      </w:r>
      <w:bookmarkEnd w:id="366"/>
      <w:bookmarkEnd w:id="367"/>
      <w:bookmarkEnd w:id="368"/>
    </w:p>
    <w:p w14:paraId="291A1AA5" w14:textId="5AB00767" w:rsidR="004E3ACF" w:rsidRPr="00564DA8" w:rsidRDefault="004E3ACF" w:rsidP="004E3ACF">
      <w:pPr>
        <w:pStyle w:val="10spLeftInd05"/>
        <w:ind w:left="0" w:firstLine="720"/>
        <w:rPr>
          <w:rFonts w:cs="Arial"/>
          <w:sz w:val="22"/>
          <w:szCs w:val="22"/>
        </w:rPr>
      </w:pPr>
      <w:r w:rsidRPr="00564DA8">
        <w:rPr>
          <w:rFonts w:cs="Arial"/>
          <w:sz w:val="22"/>
          <w:szCs w:val="22"/>
        </w:rPr>
        <w:t>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QA Services and Deliverables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97CF0E0" w14:textId="77777777" w:rsidR="004E3ACF" w:rsidRPr="00564DA8" w:rsidRDefault="004E3ACF" w:rsidP="004E3ACF">
      <w:pPr>
        <w:pStyle w:val="Level2"/>
        <w:rPr>
          <w:sz w:val="22"/>
          <w:szCs w:val="22"/>
        </w:rPr>
      </w:pPr>
      <w:bookmarkStart w:id="369" w:name="_Toc143592515"/>
      <w:bookmarkStart w:id="370" w:name="_Toc168826093"/>
      <w:bookmarkStart w:id="371" w:name="_Toc196732828"/>
      <w:r w:rsidRPr="00564DA8">
        <w:rPr>
          <w:sz w:val="22"/>
          <w:szCs w:val="22"/>
        </w:rPr>
        <w:t>Termination and/or Use of Third Party.</w:t>
      </w:r>
      <w:bookmarkEnd w:id="369"/>
      <w:bookmarkEnd w:id="370"/>
      <w:bookmarkEnd w:id="371"/>
    </w:p>
    <w:p w14:paraId="79319F68" w14:textId="77777777" w:rsidR="004E3ACF" w:rsidRPr="00564DA8" w:rsidRDefault="004E3ACF" w:rsidP="004E3ACF">
      <w:pPr>
        <w:pStyle w:val="10spLeftInd05"/>
        <w:ind w:left="0" w:firstLine="720"/>
        <w:rPr>
          <w:rFonts w:cs="Arial"/>
          <w:sz w:val="22"/>
          <w:szCs w:val="22"/>
        </w:rPr>
      </w:pPr>
      <w:r w:rsidRPr="00564DA8">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FBD5768" w14:textId="77777777" w:rsidR="004E3ACF" w:rsidRPr="00564DA8" w:rsidRDefault="004E3ACF" w:rsidP="004E3ACF">
      <w:pPr>
        <w:pStyle w:val="Level1"/>
        <w:rPr>
          <w:rFonts w:cs="Arial"/>
          <w:sz w:val="22"/>
          <w:szCs w:val="22"/>
        </w:rPr>
      </w:pPr>
      <w:bookmarkStart w:id="372" w:name="_Toc168826094"/>
      <w:bookmarkStart w:id="373" w:name="_Toc196732829"/>
      <w:r w:rsidRPr="00564DA8">
        <w:rPr>
          <w:rFonts w:cs="Arial"/>
          <w:sz w:val="22"/>
          <w:szCs w:val="22"/>
        </w:rPr>
        <w:t>CONSORTIUM PROPERTY.</w:t>
      </w:r>
      <w:bookmarkEnd w:id="372"/>
      <w:bookmarkEnd w:id="373"/>
    </w:p>
    <w:p w14:paraId="1DCF3016" w14:textId="77777777" w:rsidR="004E3ACF" w:rsidRPr="00564DA8" w:rsidRDefault="004E3ACF" w:rsidP="004E3ACF">
      <w:pPr>
        <w:pStyle w:val="Level2"/>
        <w:rPr>
          <w:sz w:val="22"/>
          <w:szCs w:val="22"/>
        </w:rPr>
      </w:pPr>
      <w:bookmarkStart w:id="374" w:name="_Toc143592517"/>
      <w:bookmarkStart w:id="375" w:name="_Toc168826095"/>
      <w:bookmarkStart w:id="376" w:name="_Toc196732830"/>
      <w:r w:rsidRPr="00564DA8">
        <w:rPr>
          <w:sz w:val="22"/>
          <w:szCs w:val="22"/>
        </w:rPr>
        <w:t>Ownership.</w:t>
      </w:r>
      <w:bookmarkEnd w:id="374"/>
      <w:bookmarkEnd w:id="375"/>
      <w:bookmarkEnd w:id="376"/>
    </w:p>
    <w:p w14:paraId="307486D9" w14:textId="77777777" w:rsidR="004E3ACF" w:rsidRPr="00564DA8" w:rsidRDefault="004E3ACF" w:rsidP="004E3ACF">
      <w:pPr>
        <w:pStyle w:val="10sp0"/>
        <w:ind w:firstLine="720"/>
        <w:rPr>
          <w:rFonts w:cs="Arial"/>
          <w:sz w:val="22"/>
          <w:szCs w:val="22"/>
        </w:rPr>
      </w:pPr>
      <w:r w:rsidRPr="00564DA8">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0165F7EC" w14:textId="77777777" w:rsidR="004E3ACF" w:rsidRPr="00564DA8" w:rsidRDefault="004E3ACF" w:rsidP="004E3ACF">
      <w:pPr>
        <w:pStyle w:val="Level2"/>
        <w:rPr>
          <w:sz w:val="22"/>
          <w:szCs w:val="22"/>
        </w:rPr>
      </w:pPr>
      <w:bookmarkStart w:id="377" w:name="_Toc143592518"/>
      <w:bookmarkStart w:id="378" w:name="_Toc168826096"/>
      <w:bookmarkStart w:id="379" w:name="_Toc196732831"/>
      <w:r w:rsidRPr="00564DA8">
        <w:rPr>
          <w:sz w:val="22"/>
          <w:szCs w:val="22"/>
        </w:rPr>
        <w:t>Use of Property.</w:t>
      </w:r>
      <w:bookmarkEnd w:id="377"/>
      <w:bookmarkEnd w:id="378"/>
      <w:bookmarkEnd w:id="379"/>
    </w:p>
    <w:p w14:paraId="3FE4B7FB" w14:textId="77777777" w:rsidR="004E3ACF" w:rsidRPr="00564DA8" w:rsidRDefault="004E3ACF" w:rsidP="004E3ACF">
      <w:pPr>
        <w:pStyle w:val="10sp0"/>
        <w:ind w:firstLine="720"/>
        <w:rPr>
          <w:rFonts w:cs="Arial"/>
          <w:sz w:val="22"/>
          <w:szCs w:val="22"/>
        </w:rPr>
      </w:pPr>
      <w:r w:rsidRPr="00564DA8">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4472E835" w14:textId="77777777" w:rsidR="004E3ACF" w:rsidRPr="00564DA8" w:rsidRDefault="004E3ACF" w:rsidP="004E3ACF">
      <w:pPr>
        <w:pStyle w:val="Level3"/>
        <w:keepNext/>
        <w:rPr>
          <w:rFonts w:cs="Arial"/>
          <w:b w:val="0"/>
          <w:bCs/>
          <w:sz w:val="22"/>
          <w:szCs w:val="22"/>
        </w:rPr>
      </w:pPr>
      <w:r w:rsidRPr="00564DA8">
        <w:rPr>
          <w:rFonts w:cs="Arial"/>
          <w:b w:val="0"/>
          <w:bCs/>
          <w:sz w:val="22"/>
          <w:szCs w:val="22"/>
        </w:rPr>
        <w:t>Location of Work.</w:t>
      </w:r>
    </w:p>
    <w:p w14:paraId="07431E43" w14:textId="49CB35CC" w:rsidR="004E3ACF" w:rsidRPr="00564DA8" w:rsidRDefault="004E3ACF" w:rsidP="004E3ACF">
      <w:pPr>
        <w:pStyle w:val="10sp05"/>
        <w:ind w:left="1440" w:firstLine="0"/>
        <w:rPr>
          <w:rFonts w:cs="Arial"/>
          <w:sz w:val="22"/>
          <w:szCs w:val="22"/>
        </w:rPr>
      </w:pPr>
      <w:r w:rsidRPr="00564DA8">
        <w:rPr>
          <w:rFonts w:cs="Arial"/>
          <w:sz w:val="22"/>
          <w:szCs w:val="22"/>
        </w:rPr>
        <w:t xml:space="preserve">Contractor will maintain a significant on-site presence at CalSAWS’ business locations during the Transition-In periods. </w:t>
      </w:r>
      <w:r w:rsidR="00C0584B" w:rsidRPr="00564DA8">
        <w:rPr>
          <w:rFonts w:cs="Arial"/>
          <w:sz w:val="22"/>
          <w:szCs w:val="22"/>
        </w:rPr>
        <w:t xml:space="preserve">Until the transition is completed and accepted, the Contractor’s Key Staff should plan to work on-site approximately 75% of the work week and </w:t>
      </w:r>
      <w:r w:rsidRPr="00564DA8">
        <w:rPr>
          <w:rFonts w:cs="Arial"/>
          <w:sz w:val="22"/>
          <w:szCs w:val="22"/>
        </w:rPr>
        <w:t xml:space="preserve">Contractor will meet all Transition-In staffing requirements set forth in Section 6.1.4 and 6.1.5 of this Agreement. Other Staff will work on-site as necessary to fulfill their responsibilities and complete their assigned project Tasks.  </w:t>
      </w:r>
    </w:p>
    <w:p w14:paraId="34EC9E1F" w14:textId="4A701868" w:rsidR="004E3ACF" w:rsidRPr="00564DA8" w:rsidRDefault="004E3ACF" w:rsidP="004E3ACF">
      <w:pPr>
        <w:pStyle w:val="10sp05"/>
        <w:ind w:left="1440" w:firstLine="0"/>
        <w:rPr>
          <w:rFonts w:cs="Arial"/>
          <w:sz w:val="22"/>
          <w:szCs w:val="22"/>
        </w:rPr>
      </w:pPr>
      <w:r w:rsidRPr="00564DA8">
        <w:rPr>
          <w:rFonts w:cs="Arial"/>
          <w:sz w:val="22"/>
          <w:szCs w:val="22"/>
        </w:rPr>
        <w:t>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w:t>
      </w:r>
      <w:r w:rsidR="00DA465E" w:rsidRPr="00564DA8">
        <w:rPr>
          <w:rFonts w:cs="Arial"/>
          <w:sz w:val="22"/>
          <w:szCs w:val="22"/>
        </w:rPr>
        <w:t xml:space="preserve"> In no event may any of the Work to be performed pursuant to this Agreement be conducted offshore.</w:t>
      </w:r>
      <w:r w:rsidRPr="00564DA8">
        <w:rPr>
          <w:rFonts w:cs="Arial"/>
          <w:sz w:val="22"/>
          <w:szCs w:val="22"/>
        </w:rPr>
        <w:t xml:space="preserve"> </w:t>
      </w:r>
    </w:p>
    <w:p w14:paraId="747AE46C" w14:textId="70CBBA96" w:rsidR="004E3ACF" w:rsidRPr="00564DA8" w:rsidRDefault="004E3ACF" w:rsidP="004E3ACF">
      <w:pPr>
        <w:pStyle w:val="10sp05"/>
        <w:ind w:left="1440" w:firstLine="0"/>
        <w:rPr>
          <w:rFonts w:cs="Arial"/>
          <w:sz w:val="22"/>
          <w:szCs w:val="22"/>
        </w:rPr>
      </w:pPr>
      <w:r w:rsidRPr="00564DA8">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may provide office space for the </w:t>
      </w:r>
      <w:r w:rsidR="0065422E" w:rsidRPr="00564DA8">
        <w:rPr>
          <w:rFonts w:cs="Arial"/>
          <w:sz w:val="22"/>
          <w:szCs w:val="22"/>
        </w:rPr>
        <w:t>QA</w:t>
      </w:r>
      <w:r w:rsidRPr="00564DA8">
        <w:rPr>
          <w:rFonts w:cs="Arial"/>
          <w:sz w:val="22"/>
          <w:szCs w:val="22"/>
        </w:rPr>
        <w:t xml:space="preserve"> Contractor Staff at the following locations:</w:t>
      </w:r>
    </w:p>
    <w:p w14:paraId="299A0948" w14:textId="77777777" w:rsidR="004E3ACF" w:rsidRPr="00564DA8" w:rsidRDefault="004E3ACF" w:rsidP="004E3ACF">
      <w:pPr>
        <w:numPr>
          <w:ilvl w:val="0"/>
          <w:numId w:val="26"/>
        </w:numPr>
        <w:suppressAutoHyphens w:val="0"/>
        <w:spacing w:after="240"/>
        <w:ind w:left="1800"/>
        <w:contextualSpacing/>
        <w:rPr>
          <w:rFonts w:ascii="Arial" w:eastAsia="Times New Roman" w:hAnsi="Arial" w:cs="Arial"/>
          <w:b/>
          <w:bCs/>
          <w:sz w:val="22"/>
        </w:rPr>
      </w:pPr>
      <w:r w:rsidRPr="00564DA8">
        <w:rPr>
          <w:rFonts w:ascii="Arial" w:eastAsia="Times New Roman" w:hAnsi="Arial" w:cs="Arial"/>
          <w:b/>
          <w:bCs/>
          <w:sz w:val="22"/>
        </w:rPr>
        <w:t xml:space="preserve">CalSAWS North: </w:t>
      </w:r>
    </w:p>
    <w:p w14:paraId="1562E75A" w14:textId="4A75E11A" w:rsidR="004E3ACF" w:rsidRPr="00564DA8" w:rsidRDefault="004E3ACF" w:rsidP="004E3ACF">
      <w:pPr>
        <w:suppressAutoHyphens w:val="0"/>
        <w:spacing w:after="120"/>
        <w:ind w:left="1800"/>
        <w:rPr>
          <w:rFonts w:ascii="Arial" w:eastAsia="Times New Roman" w:hAnsi="Arial" w:cs="Arial"/>
          <w:sz w:val="22"/>
        </w:rPr>
      </w:pPr>
      <w:r w:rsidRPr="00564DA8">
        <w:rPr>
          <w:rFonts w:ascii="Arial" w:eastAsia="Times New Roman" w:hAnsi="Arial" w:cs="Arial"/>
          <w:sz w:val="22"/>
        </w:rPr>
        <w:t>11971 Foundation Place, 3rd Floor</w:t>
      </w:r>
      <w:r w:rsidRPr="00564DA8">
        <w:rPr>
          <w:rFonts w:ascii="Arial" w:eastAsia="Times New Roman" w:hAnsi="Arial" w:cs="Arial"/>
          <w:sz w:val="22"/>
        </w:rPr>
        <w:br/>
        <w:t>Gold River, CA  95670</w:t>
      </w:r>
    </w:p>
    <w:p w14:paraId="0E521328" w14:textId="77777777" w:rsidR="004E3ACF" w:rsidRPr="00564DA8" w:rsidRDefault="004E3ACF" w:rsidP="004E3ACF">
      <w:pPr>
        <w:numPr>
          <w:ilvl w:val="0"/>
          <w:numId w:val="26"/>
        </w:numPr>
        <w:suppressAutoHyphens w:val="0"/>
        <w:spacing w:after="240"/>
        <w:ind w:left="1800"/>
        <w:contextualSpacing/>
        <w:rPr>
          <w:rFonts w:ascii="Arial" w:eastAsia="Times New Roman" w:hAnsi="Arial" w:cs="Arial"/>
          <w:b/>
          <w:bCs/>
          <w:sz w:val="22"/>
        </w:rPr>
      </w:pPr>
      <w:r w:rsidRPr="00564DA8">
        <w:rPr>
          <w:rFonts w:ascii="Arial" w:eastAsia="Times New Roman" w:hAnsi="Arial" w:cs="Arial"/>
          <w:b/>
          <w:bCs/>
          <w:sz w:val="22"/>
        </w:rPr>
        <w:t>CalSAWS South:</w:t>
      </w:r>
    </w:p>
    <w:p w14:paraId="57609DEA" w14:textId="3EBA5656" w:rsidR="004E3ACF" w:rsidRPr="00564DA8" w:rsidRDefault="004E3ACF" w:rsidP="004E3ACF">
      <w:pPr>
        <w:suppressAutoHyphens w:val="0"/>
        <w:spacing w:after="240"/>
        <w:ind w:left="1800"/>
        <w:rPr>
          <w:rFonts w:ascii="Arial" w:eastAsia="Times New Roman" w:hAnsi="Arial" w:cs="Arial"/>
          <w:sz w:val="22"/>
        </w:rPr>
      </w:pPr>
      <w:r w:rsidRPr="00564DA8">
        <w:rPr>
          <w:rFonts w:ascii="Arial" w:eastAsia="Times New Roman" w:hAnsi="Arial" w:cs="Arial"/>
          <w:sz w:val="22"/>
        </w:rPr>
        <w:t>TBD</w:t>
      </w:r>
    </w:p>
    <w:p w14:paraId="3096ECE1" w14:textId="77777777" w:rsidR="004E3ACF" w:rsidRPr="00564DA8" w:rsidRDefault="004E3ACF" w:rsidP="004E3ACF">
      <w:pPr>
        <w:pStyle w:val="10sp05"/>
        <w:ind w:left="1440" w:firstLine="0"/>
        <w:rPr>
          <w:rFonts w:eastAsia="Times New Roman" w:cs="Arial"/>
          <w:sz w:val="22"/>
          <w:szCs w:val="22"/>
        </w:rPr>
      </w:pPr>
      <w:r w:rsidRPr="00564DA8">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90A4988" w14:textId="0D8EF132" w:rsidR="004E3ACF" w:rsidRPr="00564DA8" w:rsidRDefault="004E3ACF" w:rsidP="004E3ACF">
      <w:pPr>
        <w:pStyle w:val="Level3"/>
        <w:rPr>
          <w:rFonts w:cs="Arial"/>
          <w:b w:val="0"/>
          <w:bCs/>
          <w:sz w:val="22"/>
          <w:szCs w:val="22"/>
        </w:rPr>
      </w:pPr>
      <w:bookmarkStart w:id="380" w:name="_Hlk101779566"/>
      <w:r w:rsidRPr="00564DA8">
        <w:rPr>
          <w:rFonts w:cs="Arial"/>
          <w:b w:val="0"/>
          <w:bCs/>
          <w:sz w:val="22"/>
          <w:szCs w:val="22"/>
        </w:rPr>
        <w:t>Furnished Equipment.</w:t>
      </w:r>
    </w:p>
    <w:p w14:paraId="0AB3BF6D" w14:textId="77777777" w:rsidR="004E3ACF" w:rsidRPr="00564DA8" w:rsidRDefault="004E3ACF" w:rsidP="004E3ACF">
      <w:pPr>
        <w:pStyle w:val="10sp05"/>
        <w:ind w:left="1440" w:firstLine="0"/>
        <w:rPr>
          <w:rFonts w:cs="Arial"/>
          <w:sz w:val="22"/>
          <w:szCs w:val="22"/>
        </w:rPr>
      </w:pPr>
      <w:r w:rsidRPr="00564DA8">
        <w:rPr>
          <w:rFonts w:cs="Arial"/>
          <w:sz w:val="22"/>
          <w:szCs w:val="22"/>
        </w:rPr>
        <w:t>Within the Project facilities, the Consortium will provide through its Infrastructure Contractor, Hardware, Software, internet access (that can also support corporate or other VPN and laptop capabilities), access to shared conference rooms and access to shared office equipment including networked copy machines/printers and dedicated printers as necessary for Contractor Staff to perform their work.</w:t>
      </w:r>
    </w:p>
    <w:p w14:paraId="2CC363FC" w14:textId="77777777" w:rsidR="004E3ACF" w:rsidRPr="00564DA8" w:rsidRDefault="004E3ACF" w:rsidP="004E3ACF">
      <w:pPr>
        <w:pStyle w:val="10sp05"/>
        <w:ind w:left="1440" w:firstLine="0"/>
        <w:rPr>
          <w:rFonts w:cs="Arial"/>
          <w:sz w:val="22"/>
          <w:szCs w:val="22"/>
        </w:rPr>
      </w:pPr>
      <w:r w:rsidRPr="00564DA8">
        <w:rPr>
          <w:rFonts w:cs="Arial"/>
          <w:sz w:val="22"/>
          <w:szCs w:val="22"/>
        </w:rPr>
        <w:t>For Work conducted at the Consortium or County sites, Contractors must comply with applicable network and technology access and usage policies.</w:t>
      </w:r>
    </w:p>
    <w:p w14:paraId="5EDF748A" w14:textId="77777777" w:rsidR="004E3ACF" w:rsidRPr="00564DA8" w:rsidRDefault="004E3ACF" w:rsidP="004E3ACF">
      <w:pPr>
        <w:pStyle w:val="Level2"/>
        <w:rPr>
          <w:sz w:val="22"/>
          <w:szCs w:val="22"/>
        </w:rPr>
      </w:pPr>
      <w:bookmarkStart w:id="381" w:name="_Toc143592519"/>
      <w:bookmarkStart w:id="382" w:name="_Toc168826097"/>
      <w:bookmarkStart w:id="383" w:name="_Toc196732832"/>
      <w:bookmarkEnd w:id="380"/>
      <w:r w:rsidRPr="00564DA8">
        <w:rPr>
          <w:sz w:val="22"/>
          <w:szCs w:val="22"/>
        </w:rPr>
        <w:t>Damage to Property.</w:t>
      </w:r>
      <w:bookmarkEnd w:id="381"/>
      <w:bookmarkEnd w:id="382"/>
      <w:bookmarkEnd w:id="383"/>
    </w:p>
    <w:p w14:paraId="3D86C29A" w14:textId="77777777" w:rsidR="004E3ACF" w:rsidRPr="00564DA8" w:rsidRDefault="004E3ACF" w:rsidP="004E3ACF">
      <w:pPr>
        <w:pStyle w:val="10sp0"/>
        <w:ind w:firstLine="720"/>
        <w:rPr>
          <w:rFonts w:cs="Arial"/>
          <w:sz w:val="22"/>
          <w:szCs w:val="22"/>
        </w:rPr>
      </w:pPr>
      <w:r w:rsidRPr="00564DA8">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75E45A12" w14:textId="77777777" w:rsidR="004E3ACF" w:rsidRPr="00564DA8" w:rsidRDefault="004E3ACF" w:rsidP="004E3ACF">
      <w:pPr>
        <w:pStyle w:val="Level2"/>
        <w:rPr>
          <w:sz w:val="22"/>
          <w:szCs w:val="22"/>
        </w:rPr>
      </w:pPr>
      <w:bookmarkStart w:id="384" w:name="_Toc143592520"/>
      <w:bookmarkStart w:id="385" w:name="_Toc168826098"/>
      <w:bookmarkStart w:id="386" w:name="_Toc196732833"/>
      <w:r w:rsidRPr="00564DA8">
        <w:rPr>
          <w:sz w:val="22"/>
          <w:szCs w:val="22"/>
        </w:rPr>
        <w:t>Notice of Damage.</w:t>
      </w:r>
      <w:bookmarkEnd w:id="384"/>
      <w:bookmarkEnd w:id="385"/>
      <w:bookmarkEnd w:id="386"/>
    </w:p>
    <w:p w14:paraId="5460535B" w14:textId="77777777" w:rsidR="004E3ACF" w:rsidRPr="00564DA8" w:rsidRDefault="004E3ACF" w:rsidP="004E3ACF">
      <w:pPr>
        <w:pStyle w:val="10sp0"/>
        <w:ind w:firstLine="720"/>
        <w:rPr>
          <w:rFonts w:cs="Arial"/>
          <w:sz w:val="22"/>
          <w:szCs w:val="22"/>
        </w:rPr>
      </w:pPr>
      <w:r w:rsidRPr="00564DA8">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0E6ABCC7" w14:textId="77777777" w:rsidR="004E3ACF" w:rsidRPr="00564DA8" w:rsidRDefault="004E3ACF" w:rsidP="004E3ACF">
      <w:pPr>
        <w:pStyle w:val="Level2"/>
        <w:rPr>
          <w:sz w:val="22"/>
          <w:szCs w:val="22"/>
        </w:rPr>
      </w:pPr>
      <w:bookmarkStart w:id="387" w:name="_Toc143592521"/>
      <w:bookmarkStart w:id="388" w:name="_Toc168826099"/>
      <w:bookmarkStart w:id="389" w:name="_Toc196732834"/>
      <w:r w:rsidRPr="00564DA8">
        <w:rPr>
          <w:sz w:val="22"/>
          <w:szCs w:val="22"/>
        </w:rPr>
        <w:t>Surrender of Property.</w:t>
      </w:r>
      <w:bookmarkEnd w:id="387"/>
      <w:bookmarkEnd w:id="388"/>
      <w:bookmarkEnd w:id="389"/>
    </w:p>
    <w:p w14:paraId="2FD8D54B" w14:textId="77777777" w:rsidR="004E3ACF" w:rsidRPr="00564DA8" w:rsidRDefault="004E3ACF" w:rsidP="004E3ACF">
      <w:pPr>
        <w:pStyle w:val="10sp0"/>
        <w:ind w:firstLine="720"/>
        <w:rPr>
          <w:rFonts w:cs="Arial"/>
          <w:sz w:val="22"/>
          <w:szCs w:val="22"/>
        </w:rPr>
      </w:pPr>
      <w:r w:rsidRPr="00564DA8">
        <w:rPr>
          <w:rFonts w:cs="Arial"/>
          <w:sz w:val="22"/>
          <w:szCs w:val="22"/>
        </w:rPr>
        <w:t>Contractor shall surrender to the Consortium all property owned by the Consortium upon the earliest of completion, termination, or cancellation of this Agreement.</w:t>
      </w:r>
    </w:p>
    <w:p w14:paraId="2C7B5E29" w14:textId="77777777" w:rsidR="004E3ACF" w:rsidRPr="00564DA8" w:rsidRDefault="004E3ACF" w:rsidP="004E3ACF">
      <w:pPr>
        <w:pStyle w:val="Level1"/>
        <w:rPr>
          <w:rFonts w:cs="Arial"/>
          <w:sz w:val="22"/>
          <w:szCs w:val="22"/>
        </w:rPr>
      </w:pPr>
      <w:bookmarkStart w:id="390" w:name="_Toc168826100"/>
      <w:bookmarkStart w:id="391" w:name="_Toc196732835"/>
      <w:r w:rsidRPr="00564DA8">
        <w:rPr>
          <w:rFonts w:cs="Arial"/>
          <w:sz w:val="22"/>
          <w:szCs w:val="22"/>
        </w:rPr>
        <w:t>OWNERSHIP OF HARDWARE, SOFTWARE, AND OTHER PROPERTY.</w:t>
      </w:r>
      <w:bookmarkEnd w:id="390"/>
      <w:bookmarkEnd w:id="391"/>
    </w:p>
    <w:p w14:paraId="13D8226A" w14:textId="77777777" w:rsidR="004E3ACF" w:rsidRPr="00564DA8" w:rsidRDefault="004E3ACF" w:rsidP="004E3ACF">
      <w:pPr>
        <w:pStyle w:val="10sp0"/>
        <w:ind w:firstLine="720"/>
        <w:rPr>
          <w:rFonts w:cs="Arial"/>
          <w:b/>
          <w:sz w:val="22"/>
          <w:szCs w:val="22"/>
        </w:rPr>
      </w:pPr>
      <w:r w:rsidRPr="00564DA8">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p>
    <w:p w14:paraId="65ACF5FA" w14:textId="77777777" w:rsidR="004E3ACF" w:rsidRPr="00564DA8" w:rsidRDefault="004E3ACF" w:rsidP="004E3ACF">
      <w:pPr>
        <w:pStyle w:val="Level2"/>
        <w:rPr>
          <w:sz w:val="22"/>
          <w:szCs w:val="22"/>
        </w:rPr>
      </w:pPr>
      <w:bookmarkStart w:id="392" w:name="_Toc168826101"/>
      <w:bookmarkStart w:id="393" w:name="_Toc196732836"/>
      <w:r w:rsidRPr="00564DA8">
        <w:rPr>
          <w:sz w:val="22"/>
          <w:szCs w:val="22"/>
        </w:rPr>
        <w:t>CalSAWS Ownership of Pre-existing Hardware and Software.</w:t>
      </w:r>
      <w:bookmarkEnd w:id="392"/>
      <w:bookmarkEnd w:id="393"/>
    </w:p>
    <w:p w14:paraId="37655DE0" w14:textId="77777777" w:rsidR="004E3ACF" w:rsidRPr="00564DA8" w:rsidRDefault="004E3ACF" w:rsidP="004E3ACF">
      <w:pPr>
        <w:pStyle w:val="10sp05"/>
        <w:rPr>
          <w:rFonts w:cs="Arial"/>
          <w:sz w:val="22"/>
          <w:szCs w:val="22"/>
        </w:rPr>
      </w:pPr>
      <w:r w:rsidRPr="00564DA8">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46CF1CFC" w14:textId="77777777" w:rsidR="004E3ACF" w:rsidRPr="00564DA8" w:rsidRDefault="004E3ACF" w:rsidP="004E3ACF">
      <w:pPr>
        <w:pStyle w:val="Level2"/>
        <w:rPr>
          <w:sz w:val="22"/>
          <w:szCs w:val="22"/>
        </w:rPr>
      </w:pPr>
      <w:bookmarkStart w:id="394" w:name="_Toc143592524"/>
      <w:bookmarkStart w:id="395" w:name="_Toc168826102"/>
      <w:bookmarkStart w:id="396" w:name="_Toc196732837"/>
      <w:r w:rsidRPr="00564DA8">
        <w:rPr>
          <w:sz w:val="22"/>
          <w:szCs w:val="22"/>
        </w:rPr>
        <w:t>CalSAWS Ownership of Deliverables.</w:t>
      </w:r>
      <w:bookmarkEnd w:id="394"/>
      <w:bookmarkEnd w:id="395"/>
      <w:bookmarkEnd w:id="396"/>
    </w:p>
    <w:p w14:paraId="1297DBBF" w14:textId="77777777" w:rsidR="004E3ACF" w:rsidRPr="00564DA8" w:rsidRDefault="004E3ACF" w:rsidP="004E3ACF">
      <w:pPr>
        <w:pStyle w:val="10sp05"/>
        <w:rPr>
          <w:rFonts w:cs="Arial"/>
          <w:sz w:val="22"/>
          <w:szCs w:val="22"/>
        </w:rPr>
      </w:pPr>
      <w:r w:rsidRPr="00564DA8">
        <w:rPr>
          <w:rFonts w:cs="Arial"/>
          <w:sz w:val="22"/>
          <w:szCs w:val="22"/>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 On an annual basis, Contractor will provide to the Consortium an inventory of all changes, modifications, and/or enhancements made by Contractor to any Consortium-owned software and will assign all right, title, and interest to all such enhancements to the Consortium in a manner consistent with this Section 10.2 at no additional cost to the Consortium.</w:t>
      </w:r>
    </w:p>
    <w:p w14:paraId="66D5ECF3" w14:textId="77777777" w:rsidR="004E3ACF" w:rsidRPr="00564DA8" w:rsidRDefault="004E3ACF" w:rsidP="004E3ACF">
      <w:pPr>
        <w:pStyle w:val="Level2"/>
        <w:rPr>
          <w:sz w:val="22"/>
          <w:szCs w:val="22"/>
        </w:rPr>
      </w:pPr>
      <w:bookmarkStart w:id="397" w:name="_Toc143592525"/>
      <w:bookmarkStart w:id="398" w:name="_Toc168826103"/>
      <w:bookmarkStart w:id="399" w:name="_Toc196732838"/>
      <w:r w:rsidRPr="00564DA8">
        <w:rPr>
          <w:sz w:val="22"/>
          <w:szCs w:val="22"/>
        </w:rPr>
        <w:t>Additional Consortium Ownership Rights.</w:t>
      </w:r>
      <w:bookmarkEnd w:id="397"/>
      <w:bookmarkEnd w:id="398"/>
      <w:bookmarkEnd w:id="399"/>
    </w:p>
    <w:p w14:paraId="37F019D1" w14:textId="48E38142" w:rsidR="004E3ACF" w:rsidRPr="00564DA8" w:rsidRDefault="004E3ACF" w:rsidP="004E3ACF">
      <w:pPr>
        <w:pStyle w:val="10sp05"/>
        <w:rPr>
          <w:rFonts w:cs="Arial"/>
          <w:sz w:val="22"/>
          <w:szCs w:val="22"/>
        </w:rPr>
      </w:pPr>
      <w:r w:rsidRPr="00564DA8">
        <w:rPr>
          <w:rFonts w:cs="Arial"/>
          <w:sz w:val="22"/>
          <w:szCs w:val="22"/>
        </w:rPr>
        <w:t xml:space="preserve">Consortium shall own all right, title and interest in, and to, its Confidential Information, including without limitation the Specifications, the </w:t>
      </w:r>
      <w:r w:rsidR="00EA5329" w:rsidRPr="00564DA8">
        <w:rPr>
          <w:rFonts w:cs="Arial"/>
          <w:sz w:val="22"/>
          <w:szCs w:val="22"/>
        </w:rPr>
        <w:t>QA</w:t>
      </w:r>
      <w:r w:rsidRPr="00564DA8">
        <w:rPr>
          <w:rFonts w:cs="Arial"/>
          <w:sz w:val="22"/>
          <w:szCs w:val="22"/>
        </w:rPr>
        <w:t xml:space="preserve"> Work Plan(s)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111B4437" w14:textId="77777777" w:rsidR="004E3ACF" w:rsidRPr="00564DA8" w:rsidRDefault="004E3ACF" w:rsidP="004E3ACF">
      <w:pPr>
        <w:pStyle w:val="Level2"/>
        <w:rPr>
          <w:sz w:val="22"/>
          <w:szCs w:val="22"/>
        </w:rPr>
      </w:pPr>
      <w:bookmarkStart w:id="400" w:name="_Toc143592526"/>
      <w:bookmarkStart w:id="401" w:name="_Toc168826104"/>
      <w:bookmarkStart w:id="402" w:name="_Toc196732839"/>
      <w:r w:rsidRPr="00564DA8">
        <w:rPr>
          <w:sz w:val="22"/>
          <w:szCs w:val="22"/>
        </w:rPr>
        <w:t>Contractor Ownership Rights.</w:t>
      </w:r>
      <w:bookmarkEnd w:id="400"/>
      <w:bookmarkEnd w:id="401"/>
      <w:bookmarkEnd w:id="402"/>
    </w:p>
    <w:p w14:paraId="5E14AAED" w14:textId="77777777" w:rsidR="004E3ACF" w:rsidRPr="00564DA8" w:rsidRDefault="004E3ACF" w:rsidP="004E3ACF">
      <w:pPr>
        <w:pStyle w:val="10sp05"/>
        <w:rPr>
          <w:rFonts w:cs="Arial"/>
          <w:sz w:val="22"/>
          <w:szCs w:val="22"/>
        </w:rPr>
      </w:pPr>
      <w:r w:rsidRPr="00564DA8">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403" w:name="_Hlk150254387"/>
      <w:r w:rsidRPr="00564DA8">
        <w:rPr>
          <w:rFonts w:cs="Arial"/>
          <w:sz w:val="22"/>
          <w:szCs w:val="22"/>
        </w:rPr>
        <w:t>The term Contractor Technology includes third-party intellectual property licensed and used by Contractor in the performance of the Services.</w:t>
      </w:r>
      <w:bookmarkEnd w:id="403"/>
    </w:p>
    <w:p w14:paraId="6CFA0BF2" w14:textId="77777777" w:rsidR="004E3ACF" w:rsidRPr="00564DA8" w:rsidRDefault="004E3ACF" w:rsidP="004E3ACF">
      <w:pPr>
        <w:pStyle w:val="Level2"/>
        <w:rPr>
          <w:sz w:val="22"/>
          <w:szCs w:val="22"/>
        </w:rPr>
      </w:pPr>
      <w:bookmarkStart w:id="404" w:name="_Toc143592527"/>
      <w:bookmarkStart w:id="405" w:name="_Toc168826105"/>
      <w:bookmarkStart w:id="406" w:name="_Toc196732840"/>
      <w:r w:rsidRPr="00564DA8">
        <w:rPr>
          <w:sz w:val="22"/>
          <w:szCs w:val="22"/>
        </w:rPr>
        <w:t>State and Federal Government.</w:t>
      </w:r>
      <w:bookmarkEnd w:id="404"/>
      <w:bookmarkEnd w:id="405"/>
      <w:bookmarkEnd w:id="406"/>
    </w:p>
    <w:p w14:paraId="4FA94178" w14:textId="77777777" w:rsidR="004E3ACF" w:rsidRPr="00564DA8" w:rsidRDefault="004E3ACF" w:rsidP="004E3ACF">
      <w:pPr>
        <w:pStyle w:val="10sp05"/>
        <w:rPr>
          <w:rFonts w:cs="Arial"/>
          <w:sz w:val="22"/>
          <w:szCs w:val="22"/>
        </w:rPr>
      </w:pPr>
      <w:r w:rsidRPr="00564DA8">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2B416A7E" w14:textId="77777777" w:rsidR="004E3ACF" w:rsidRPr="00564DA8" w:rsidRDefault="004E3ACF" w:rsidP="004E3ACF">
      <w:pPr>
        <w:pStyle w:val="Level2"/>
        <w:rPr>
          <w:sz w:val="22"/>
          <w:szCs w:val="22"/>
        </w:rPr>
      </w:pPr>
      <w:bookmarkStart w:id="407" w:name="_Toc143592528"/>
      <w:bookmarkStart w:id="408" w:name="_Toc168826106"/>
      <w:bookmarkStart w:id="409" w:name="_Toc196732841"/>
      <w:r w:rsidRPr="00564DA8">
        <w:rPr>
          <w:sz w:val="22"/>
          <w:szCs w:val="22"/>
        </w:rPr>
        <w:t>Notices.</w:t>
      </w:r>
      <w:bookmarkEnd w:id="407"/>
      <w:bookmarkEnd w:id="408"/>
      <w:bookmarkEnd w:id="409"/>
      <w:r w:rsidRPr="00564DA8">
        <w:rPr>
          <w:sz w:val="22"/>
          <w:szCs w:val="22"/>
        </w:rPr>
        <w:t xml:space="preserve"> </w:t>
      </w:r>
    </w:p>
    <w:p w14:paraId="079F2BB5" w14:textId="2801398F" w:rsidR="004E3ACF" w:rsidRPr="00564DA8" w:rsidRDefault="004E3ACF" w:rsidP="004E3ACF">
      <w:pPr>
        <w:pStyle w:val="10sp0"/>
        <w:ind w:firstLine="720"/>
        <w:rPr>
          <w:rFonts w:cs="Arial"/>
          <w:sz w:val="22"/>
          <w:szCs w:val="22"/>
        </w:rPr>
      </w:pPr>
      <w:r w:rsidRPr="00564DA8">
        <w:rPr>
          <w:rFonts w:cs="Arial"/>
          <w:sz w:val="22"/>
          <w:szCs w:val="22"/>
        </w:rPr>
        <w:t xml:space="preserve">Contractor will reproduce and include the copyright and other proprietary notices and product identifications provided by Contractor on such copies, in whole or in part, or on any form of the </w:t>
      </w:r>
      <w:r w:rsidR="0065422E" w:rsidRPr="00564DA8">
        <w:rPr>
          <w:rFonts w:cs="Arial"/>
          <w:sz w:val="22"/>
          <w:szCs w:val="22"/>
        </w:rPr>
        <w:t>QA</w:t>
      </w:r>
      <w:r w:rsidRPr="00564DA8">
        <w:rPr>
          <w:rFonts w:cs="Arial"/>
          <w:sz w:val="22"/>
          <w:szCs w:val="22"/>
        </w:rPr>
        <w:t xml:space="preserve"> Deliverables.</w:t>
      </w:r>
    </w:p>
    <w:p w14:paraId="005C809F" w14:textId="77777777" w:rsidR="004E3ACF" w:rsidRPr="00564DA8" w:rsidRDefault="004E3ACF" w:rsidP="004E3ACF">
      <w:pPr>
        <w:pStyle w:val="Level1"/>
        <w:rPr>
          <w:rFonts w:cs="Arial"/>
          <w:sz w:val="22"/>
          <w:szCs w:val="22"/>
        </w:rPr>
      </w:pPr>
      <w:bookmarkStart w:id="410" w:name="_Toc168826107"/>
      <w:bookmarkStart w:id="411" w:name="_Toc196732842"/>
      <w:r w:rsidRPr="00564DA8">
        <w:rPr>
          <w:rFonts w:cs="Arial"/>
          <w:sz w:val="22"/>
          <w:szCs w:val="22"/>
        </w:rPr>
        <w:t>WARRANTIES.</w:t>
      </w:r>
      <w:bookmarkEnd w:id="410"/>
      <w:bookmarkEnd w:id="411"/>
    </w:p>
    <w:p w14:paraId="77BEFA46" w14:textId="77777777" w:rsidR="004E3ACF" w:rsidRPr="00564DA8" w:rsidRDefault="004E3ACF" w:rsidP="004E3ACF">
      <w:pPr>
        <w:pStyle w:val="Level2"/>
        <w:rPr>
          <w:sz w:val="22"/>
          <w:szCs w:val="22"/>
        </w:rPr>
      </w:pPr>
      <w:bookmarkStart w:id="412" w:name="_Toc143592530"/>
      <w:bookmarkStart w:id="413" w:name="_Toc168826108"/>
      <w:bookmarkStart w:id="414" w:name="_Toc196732843"/>
      <w:r w:rsidRPr="00564DA8">
        <w:rPr>
          <w:sz w:val="22"/>
          <w:szCs w:val="22"/>
        </w:rPr>
        <w:t>Project Deliverables Warranty.</w:t>
      </w:r>
      <w:bookmarkEnd w:id="412"/>
      <w:bookmarkEnd w:id="413"/>
      <w:bookmarkEnd w:id="414"/>
    </w:p>
    <w:p w14:paraId="74943734" w14:textId="38F238BC" w:rsidR="004E3ACF" w:rsidRPr="00564DA8" w:rsidRDefault="004E3ACF" w:rsidP="004E3ACF">
      <w:pPr>
        <w:pStyle w:val="10sp05"/>
        <w:rPr>
          <w:rFonts w:cs="Arial"/>
          <w:sz w:val="22"/>
          <w:szCs w:val="22"/>
        </w:rPr>
      </w:pPr>
      <w:r w:rsidRPr="00564DA8">
        <w:rPr>
          <w:rFonts w:cs="Arial"/>
          <w:sz w:val="22"/>
          <w:szCs w:val="22"/>
        </w:rPr>
        <w:t xml:space="preserve">Contractor represents, warrants, covenants, and agrees that all Deliverables will be provided, and shall meet all requirements, as set forth in this Agreement, including the Specifications and the </w:t>
      </w:r>
      <w:r w:rsidR="00EA5329" w:rsidRPr="00564DA8">
        <w:rPr>
          <w:rFonts w:cs="Arial"/>
          <w:sz w:val="22"/>
          <w:szCs w:val="22"/>
        </w:rPr>
        <w:t>QA</w:t>
      </w:r>
      <w:r w:rsidRPr="00564DA8">
        <w:rPr>
          <w:rFonts w:cs="Arial"/>
          <w:sz w:val="22"/>
          <w:szCs w:val="22"/>
        </w:rPr>
        <w:t xml:space="preserve"> Services Plan, </w:t>
      </w:r>
      <w:r w:rsidR="00EA5329" w:rsidRPr="00564DA8">
        <w:rPr>
          <w:rFonts w:cs="Arial"/>
          <w:sz w:val="22"/>
          <w:szCs w:val="22"/>
        </w:rPr>
        <w:t>QA</w:t>
      </w:r>
      <w:r w:rsidRPr="00564DA8">
        <w:rPr>
          <w:rFonts w:cs="Arial"/>
          <w:sz w:val="22"/>
          <w:szCs w:val="22"/>
        </w:rPr>
        <w:t xml:space="preserve"> Work Plan and OWDs.  All Deliverables shall be complete, meet Specifications, adhere to the applicable DED, be provided timely as defined in the </w:t>
      </w:r>
      <w:r w:rsidR="00EA5329" w:rsidRPr="00564DA8">
        <w:rPr>
          <w:rFonts w:cs="Arial"/>
          <w:sz w:val="22"/>
          <w:szCs w:val="22"/>
        </w:rPr>
        <w:t>QA</w:t>
      </w:r>
      <w:r w:rsidRPr="00564DA8">
        <w:rPr>
          <w:rFonts w:cs="Arial"/>
          <w:sz w:val="22"/>
          <w:szCs w:val="22"/>
        </w:rPr>
        <w:t xml:space="preserv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p>
    <w:p w14:paraId="7516C424" w14:textId="77777777" w:rsidR="004E3ACF" w:rsidRPr="00564DA8" w:rsidRDefault="004E3ACF" w:rsidP="004E3ACF">
      <w:pPr>
        <w:pStyle w:val="Level2"/>
        <w:rPr>
          <w:sz w:val="22"/>
          <w:szCs w:val="22"/>
        </w:rPr>
      </w:pPr>
      <w:bookmarkStart w:id="415" w:name="_Toc143592531"/>
      <w:bookmarkStart w:id="416" w:name="_Toc168826109"/>
      <w:bookmarkStart w:id="417" w:name="_Toc196732844"/>
      <w:r w:rsidRPr="00564DA8">
        <w:rPr>
          <w:sz w:val="22"/>
          <w:szCs w:val="22"/>
        </w:rPr>
        <w:t>Project Services Warranty.</w:t>
      </w:r>
      <w:bookmarkEnd w:id="415"/>
      <w:bookmarkEnd w:id="416"/>
      <w:bookmarkEnd w:id="417"/>
    </w:p>
    <w:p w14:paraId="056F9BD5" w14:textId="3B9A7E07" w:rsidR="004E3ACF" w:rsidRPr="00564DA8" w:rsidRDefault="004E3ACF" w:rsidP="004E3ACF">
      <w:pPr>
        <w:pStyle w:val="10sp05"/>
        <w:rPr>
          <w:rFonts w:cs="Arial"/>
          <w:sz w:val="22"/>
          <w:szCs w:val="22"/>
        </w:rPr>
      </w:pPr>
      <w:r w:rsidRPr="00564DA8">
        <w:rPr>
          <w:rFonts w:cs="Arial"/>
          <w:sz w:val="22"/>
          <w:szCs w:val="22"/>
        </w:rPr>
        <w:t xml:space="preserve">Contractor represents and warrants that Contractor shall perform the Services as described in this Agreement and in accordance with the </w:t>
      </w:r>
      <w:r w:rsidR="00EA5329" w:rsidRPr="00564DA8">
        <w:rPr>
          <w:rFonts w:cs="Arial"/>
          <w:sz w:val="22"/>
          <w:szCs w:val="22"/>
        </w:rPr>
        <w:t>QA</w:t>
      </w:r>
      <w:r w:rsidRPr="00564DA8">
        <w:rPr>
          <w:rFonts w:cs="Arial"/>
          <w:sz w:val="22"/>
          <w:szCs w:val="22"/>
        </w:rPr>
        <w:t xml:space="preserve"> Services Plan, </w:t>
      </w:r>
      <w:r w:rsidR="00EA5329" w:rsidRPr="00564DA8">
        <w:rPr>
          <w:rFonts w:cs="Arial"/>
          <w:sz w:val="22"/>
          <w:szCs w:val="22"/>
        </w:rPr>
        <w:t>QA</w:t>
      </w:r>
      <w:r w:rsidRPr="00564DA8">
        <w:rPr>
          <w:rFonts w:cs="Arial"/>
          <w:sz w:val="22"/>
          <w:szCs w:val="22"/>
        </w:rPr>
        <w:t xml:space="preserve">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25B9EC82" w14:textId="77777777" w:rsidR="004E3ACF" w:rsidRPr="00564DA8" w:rsidRDefault="004E3ACF" w:rsidP="004E3ACF">
      <w:pPr>
        <w:pStyle w:val="Level2"/>
        <w:rPr>
          <w:sz w:val="22"/>
          <w:szCs w:val="22"/>
        </w:rPr>
      </w:pPr>
      <w:bookmarkStart w:id="418" w:name="_Toc143592532"/>
      <w:bookmarkStart w:id="419" w:name="_Toc168826110"/>
      <w:bookmarkStart w:id="420" w:name="_Toc196732845"/>
      <w:r w:rsidRPr="00564DA8">
        <w:rPr>
          <w:sz w:val="22"/>
          <w:szCs w:val="22"/>
        </w:rPr>
        <w:t>Correction of Deficiencies.</w:t>
      </w:r>
      <w:bookmarkEnd w:id="418"/>
      <w:bookmarkEnd w:id="419"/>
      <w:bookmarkEnd w:id="420"/>
    </w:p>
    <w:p w14:paraId="5818788D" w14:textId="3D5949A6" w:rsidR="004E3ACF" w:rsidRPr="00564DA8" w:rsidRDefault="004E3ACF" w:rsidP="00EA5329">
      <w:pPr>
        <w:pStyle w:val="10sp05"/>
        <w:rPr>
          <w:rFonts w:cs="Arial"/>
          <w:sz w:val="22"/>
          <w:szCs w:val="22"/>
        </w:rPr>
      </w:pPr>
      <w:r w:rsidRPr="00564DA8">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r w:rsidR="00EA5329" w:rsidRPr="00564DA8">
        <w:rPr>
          <w:rFonts w:cs="Arial"/>
          <w:sz w:val="22"/>
          <w:szCs w:val="22"/>
        </w:rPr>
        <w:t xml:space="preserve"> </w:t>
      </w:r>
      <w:r w:rsidRPr="00564DA8">
        <w:rPr>
          <w:rFonts w:cs="Arial"/>
          <w:sz w:val="22"/>
          <w:szCs w:val="22"/>
        </w:rPr>
        <w:t xml:space="preserve">Contractor shall correct any Deficiency in </w:t>
      </w:r>
      <w:r w:rsidR="00EA5329" w:rsidRPr="00564DA8">
        <w:rPr>
          <w:rFonts w:cs="Arial"/>
          <w:sz w:val="22"/>
          <w:szCs w:val="22"/>
        </w:rPr>
        <w:t>QA</w:t>
      </w:r>
      <w:r w:rsidRPr="00564DA8">
        <w:rPr>
          <w:rFonts w:cs="Arial"/>
          <w:sz w:val="22"/>
          <w:szCs w:val="22"/>
        </w:rPr>
        <w:t xml:space="preserve"> Services </w:t>
      </w:r>
      <w:r w:rsidR="00EA5329" w:rsidRPr="00564DA8">
        <w:rPr>
          <w:rFonts w:cs="Arial"/>
          <w:sz w:val="22"/>
          <w:szCs w:val="22"/>
        </w:rPr>
        <w:t xml:space="preserve">and Deliverables </w:t>
      </w:r>
      <w:r w:rsidRPr="00564DA8">
        <w:rPr>
          <w:rFonts w:cs="Arial"/>
          <w:sz w:val="22"/>
          <w:szCs w:val="22"/>
        </w:rPr>
        <w:t>provided under this Agreement in accordance with the applicable Corrective Action Plan or as otherwise approved by Consortium Executive Director.</w:t>
      </w:r>
    </w:p>
    <w:p w14:paraId="6DD9FADA" w14:textId="77777777" w:rsidR="004E3ACF" w:rsidRPr="00564DA8" w:rsidRDefault="004E3ACF" w:rsidP="004E3ACF">
      <w:pPr>
        <w:pStyle w:val="Level2"/>
        <w:rPr>
          <w:sz w:val="22"/>
          <w:szCs w:val="22"/>
        </w:rPr>
      </w:pPr>
      <w:bookmarkStart w:id="421" w:name="_Toc181618161"/>
      <w:bookmarkStart w:id="422" w:name="_Toc196732846"/>
      <w:r w:rsidRPr="00564DA8">
        <w:rPr>
          <w:sz w:val="22"/>
          <w:szCs w:val="22"/>
        </w:rPr>
        <w:t>Price Warranty.</w:t>
      </w:r>
      <w:bookmarkEnd w:id="421"/>
      <w:bookmarkEnd w:id="422"/>
    </w:p>
    <w:p w14:paraId="5E797B4C" w14:textId="77777777" w:rsidR="004E3ACF" w:rsidRPr="00564DA8" w:rsidRDefault="004E3ACF" w:rsidP="004E3ACF">
      <w:pPr>
        <w:pStyle w:val="Level3"/>
        <w:rPr>
          <w:rFonts w:cs="Arial"/>
          <w:b w:val="0"/>
          <w:bCs/>
          <w:sz w:val="22"/>
          <w:szCs w:val="22"/>
        </w:rPr>
      </w:pPr>
      <w:r w:rsidRPr="00564DA8">
        <w:rPr>
          <w:rFonts w:cs="Arial"/>
          <w:sz w:val="22"/>
          <w:szCs w:val="22"/>
        </w:rPr>
        <w:t xml:space="preserve"> </w:t>
      </w:r>
      <w:r w:rsidRPr="00564DA8">
        <w:rPr>
          <w:rFonts w:cs="Arial"/>
          <w:b w:val="0"/>
          <w:bCs/>
          <w:sz w:val="22"/>
          <w:szCs w:val="22"/>
        </w:rPr>
        <w:t>This Agreement includes the full amount of compensation and reimbursement that Consortium will be asked to provide Contractor in order for Contractor to fully perform all of its obligations under this Agreement, and Contractor shall be able to fully perform all of its obligations under this Agreement with such amount of compensation and reimbursement.</w:t>
      </w:r>
    </w:p>
    <w:p w14:paraId="757C076B" w14:textId="77777777" w:rsidR="004E3ACF" w:rsidRPr="00564DA8" w:rsidRDefault="004E3ACF" w:rsidP="004E3ACF">
      <w:pPr>
        <w:pStyle w:val="Level3"/>
        <w:rPr>
          <w:rFonts w:cs="Arial"/>
          <w:b w:val="0"/>
          <w:bCs/>
          <w:sz w:val="22"/>
          <w:szCs w:val="22"/>
        </w:rPr>
      </w:pPr>
      <w:r w:rsidRPr="00564DA8">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p>
    <w:p w14:paraId="4D8402F4" w14:textId="6EC96F38" w:rsidR="004E3ACF" w:rsidRPr="00564DA8" w:rsidRDefault="004E3ACF" w:rsidP="00B05165">
      <w:pPr>
        <w:pStyle w:val="Level3"/>
        <w:rPr>
          <w:rFonts w:cs="Arial"/>
          <w:sz w:val="22"/>
          <w:szCs w:val="22"/>
        </w:rPr>
      </w:pPr>
      <w:r w:rsidRPr="00564DA8">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 or (c) price adjustments pursuant to the last sentence of Section 19.21, Force Majeure, or pursuant to a stop work pursuant to Section 14.5.  Consortium Executive Director will determine whether or not any such changes necessitate a material change to the CalSAWS System.</w:t>
      </w:r>
      <w:r w:rsidRPr="00564DA8">
        <w:rPr>
          <w:rFonts w:cs="Arial"/>
          <w:sz w:val="22"/>
          <w:szCs w:val="22"/>
        </w:rPr>
        <w:t xml:space="preserve">  </w:t>
      </w:r>
    </w:p>
    <w:p w14:paraId="5C723A95" w14:textId="77777777" w:rsidR="004E3ACF" w:rsidRPr="00564DA8" w:rsidRDefault="004E3ACF" w:rsidP="004E3ACF">
      <w:pPr>
        <w:pStyle w:val="Level2"/>
        <w:rPr>
          <w:sz w:val="22"/>
          <w:szCs w:val="22"/>
        </w:rPr>
      </w:pPr>
      <w:bookmarkStart w:id="423" w:name="_Toc143592534"/>
      <w:bookmarkStart w:id="424" w:name="_Toc168826112"/>
      <w:bookmarkStart w:id="425" w:name="_Toc196732847"/>
      <w:r w:rsidRPr="00564DA8">
        <w:rPr>
          <w:sz w:val="22"/>
          <w:szCs w:val="22"/>
        </w:rPr>
        <w:t>Additional Warranties.</w:t>
      </w:r>
      <w:bookmarkEnd w:id="423"/>
      <w:bookmarkEnd w:id="424"/>
      <w:bookmarkEnd w:id="425"/>
    </w:p>
    <w:p w14:paraId="253E4E35" w14:textId="77777777" w:rsidR="004E3ACF" w:rsidRPr="00564DA8" w:rsidRDefault="004E3ACF" w:rsidP="004E3ACF">
      <w:pPr>
        <w:pStyle w:val="10sp0"/>
        <w:ind w:firstLine="720"/>
        <w:rPr>
          <w:rFonts w:cs="Arial"/>
          <w:sz w:val="22"/>
          <w:szCs w:val="22"/>
        </w:rPr>
      </w:pPr>
      <w:r w:rsidRPr="00564DA8">
        <w:rPr>
          <w:rFonts w:cs="Arial"/>
          <w:sz w:val="22"/>
          <w:szCs w:val="22"/>
        </w:rPr>
        <w:t>Contractor represents, warrants, covenants, and agrees that throughout the term of this Agreement:</w:t>
      </w:r>
    </w:p>
    <w:p w14:paraId="624B0631" w14:textId="687FC6C3" w:rsidR="004E3ACF" w:rsidRPr="00564DA8" w:rsidRDefault="004E3ACF" w:rsidP="004E3ACF">
      <w:pPr>
        <w:pStyle w:val="Level3"/>
        <w:rPr>
          <w:rFonts w:cs="Arial"/>
          <w:b w:val="0"/>
          <w:sz w:val="22"/>
          <w:szCs w:val="22"/>
        </w:rPr>
      </w:pPr>
      <w:r w:rsidRPr="00564DA8">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201A1" w:rsidRPr="00564DA8">
        <w:rPr>
          <w:rFonts w:cs="Arial"/>
          <w:b w:val="0"/>
          <w:sz w:val="22"/>
          <w:szCs w:val="22"/>
        </w:rPr>
        <w:t>QA</w:t>
      </w:r>
      <w:r w:rsidRPr="00564DA8">
        <w:rPr>
          <w:rFonts w:cs="Arial"/>
          <w:b w:val="0"/>
          <w:sz w:val="22"/>
          <w:szCs w:val="22"/>
        </w:rPr>
        <w:t xml:space="preserve"> Project.</w:t>
      </w:r>
    </w:p>
    <w:p w14:paraId="733975D1" w14:textId="77777777" w:rsidR="004E3ACF" w:rsidRPr="00564DA8" w:rsidRDefault="004E3ACF" w:rsidP="004E3ACF">
      <w:pPr>
        <w:pStyle w:val="Level3"/>
        <w:rPr>
          <w:rFonts w:cs="Arial"/>
          <w:b w:val="0"/>
          <w:sz w:val="22"/>
          <w:szCs w:val="22"/>
        </w:rPr>
      </w:pPr>
      <w:r w:rsidRPr="00564DA8">
        <w:rPr>
          <w:rFonts w:cs="Arial"/>
          <w:b w:val="0"/>
          <w:sz w:val="22"/>
          <w:szCs w:val="22"/>
        </w:rPr>
        <w:t xml:space="preserve">All Work, Deliverables, goods, and Services shall be completed in accordance with the Statement of Work, Statement of Requirements, and any Change Orders or Addenda to this Agreement. </w:t>
      </w:r>
    </w:p>
    <w:p w14:paraId="7E69C1F7" w14:textId="77777777" w:rsidR="004E3ACF" w:rsidRPr="00564DA8" w:rsidRDefault="004E3ACF" w:rsidP="004E3ACF">
      <w:pPr>
        <w:pStyle w:val="Level3"/>
        <w:rPr>
          <w:rFonts w:cs="Arial"/>
          <w:b w:val="0"/>
          <w:sz w:val="22"/>
          <w:szCs w:val="22"/>
        </w:rPr>
      </w:pPr>
      <w:r w:rsidRPr="00564DA8">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3A43286D" w14:textId="77777777" w:rsidR="004E3ACF" w:rsidRPr="00564DA8" w:rsidRDefault="004E3ACF" w:rsidP="004E3ACF">
      <w:pPr>
        <w:pStyle w:val="Level3"/>
        <w:rPr>
          <w:rFonts w:cs="Arial"/>
          <w:b w:val="0"/>
          <w:bCs/>
          <w:sz w:val="22"/>
          <w:szCs w:val="22"/>
        </w:rPr>
      </w:pPr>
      <w:r w:rsidRPr="00564DA8">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3D72B5A4" w14:textId="77777777" w:rsidR="004E3ACF" w:rsidRPr="00564DA8" w:rsidRDefault="004E3ACF" w:rsidP="004E3ACF">
      <w:pPr>
        <w:pStyle w:val="Level2"/>
        <w:rPr>
          <w:sz w:val="22"/>
          <w:szCs w:val="22"/>
        </w:rPr>
      </w:pPr>
      <w:bookmarkStart w:id="426" w:name="_Toc143592535"/>
      <w:bookmarkStart w:id="427" w:name="_Toc168826113"/>
      <w:bookmarkStart w:id="428" w:name="_Toc196732848"/>
      <w:r w:rsidRPr="00564DA8">
        <w:rPr>
          <w:sz w:val="22"/>
          <w:szCs w:val="22"/>
        </w:rPr>
        <w:t>Additional Representations.</w:t>
      </w:r>
      <w:bookmarkEnd w:id="426"/>
      <w:bookmarkEnd w:id="427"/>
      <w:bookmarkEnd w:id="428"/>
    </w:p>
    <w:p w14:paraId="74AF1876"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Power and Authority. </w:t>
      </w:r>
    </w:p>
    <w:p w14:paraId="7C4A566F"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4AE2CBFF"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No Conflicts of Interest. </w:t>
      </w:r>
    </w:p>
    <w:p w14:paraId="79B8D039"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2190BB3" w14:textId="77777777" w:rsidR="004E3ACF" w:rsidRPr="00564DA8" w:rsidRDefault="004E3ACF" w:rsidP="004E3ACF">
      <w:pPr>
        <w:pStyle w:val="Level3"/>
        <w:rPr>
          <w:rFonts w:cs="Arial"/>
          <w:b w:val="0"/>
          <w:bCs/>
          <w:sz w:val="22"/>
          <w:szCs w:val="22"/>
        </w:rPr>
      </w:pPr>
      <w:r w:rsidRPr="00564DA8">
        <w:rPr>
          <w:rFonts w:cs="Arial"/>
          <w:b w:val="0"/>
          <w:bCs/>
          <w:sz w:val="22"/>
          <w:szCs w:val="22"/>
        </w:rPr>
        <w:t>Additional Intellectual Property Representations.</w:t>
      </w:r>
    </w:p>
    <w:p w14:paraId="55E2A892"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61700296" w14:textId="07B443ED" w:rsidR="000201A1" w:rsidRPr="00564DA8" w:rsidRDefault="000201A1" w:rsidP="00B4107A">
      <w:pPr>
        <w:pStyle w:val="Level4"/>
        <w:ind w:left="2160" w:firstLine="0"/>
        <w:rPr>
          <w:rFonts w:cs="Arial"/>
          <w:sz w:val="22"/>
          <w:szCs w:val="22"/>
        </w:rPr>
      </w:pPr>
      <w:r w:rsidRPr="00564DA8">
        <w:rPr>
          <w:rFonts w:cs="Arial"/>
          <w:sz w:val="22"/>
          <w:szCs w:val="22"/>
        </w:rPr>
        <w:t>C</w:t>
      </w:r>
      <w:r w:rsidR="00B4107A" w:rsidRPr="00564DA8">
        <w:rPr>
          <w:rFonts w:cs="Arial"/>
          <w:sz w:val="22"/>
          <w:szCs w:val="22"/>
        </w:rPr>
        <w:t>ontractor</w:t>
      </w:r>
      <w:r w:rsidRPr="00564DA8">
        <w:rPr>
          <w:rFonts w:cs="Arial"/>
          <w:sz w:val="22"/>
          <w:szCs w:val="22"/>
        </w:rPr>
        <w:t xml:space="preserve"> is the owner of the QA Deliverables that are to be transferred and assigned to C</w:t>
      </w:r>
      <w:r w:rsidR="00B4107A" w:rsidRPr="00564DA8">
        <w:rPr>
          <w:rFonts w:cs="Arial"/>
          <w:sz w:val="22"/>
          <w:szCs w:val="22"/>
        </w:rPr>
        <w:t>onsortium</w:t>
      </w:r>
      <w:r w:rsidRPr="00564DA8">
        <w:rPr>
          <w:rFonts w:cs="Arial"/>
          <w:sz w:val="22"/>
          <w:szCs w:val="22"/>
        </w:rPr>
        <w:t xml:space="preserve"> or otherwise has the right to grant to C</w:t>
      </w:r>
      <w:r w:rsidR="00B4107A" w:rsidRPr="00564DA8">
        <w:rPr>
          <w:rFonts w:cs="Arial"/>
          <w:sz w:val="22"/>
          <w:szCs w:val="22"/>
        </w:rPr>
        <w:t xml:space="preserve">onsortium </w:t>
      </w:r>
      <w:r w:rsidRPr="00564DA8">
        <w:rPr>
          <w:rFonts w:cs="Arial"/>
          <w:sz w:val="22"/>
          <w:szCs w:val="22"/>
        </w:rPr>
        <w:t>the licenses described herein without violating any rights of any third party;</w:t>
      </w:r>
    </w:p>
    <w:p w14:paraId="21202CAE" w14:textId="72A03334" w:rsidR="000201A1" w:rsidRPr="00564DA8" w:rsidRDefault="000201A1" w:rsidP="00B4107A">
      <w:pPr>
        <w:pStyle w:val="Level4"/>
        <w:ind w:left="2160" w:firstLine="0"/>
        <w:rPr>
          <w:rFonts w:cs="Arial"/>
          <w:sz w:val="22"/>
          <w:szCs w:val="22"/>
        </w:rPr>
      </w:pPr>
      <w:r w:rsidRPr="00564DA8">
        <w:rPr>
          <w:rFonts w:cs="Arial"/>
          <w:sz w:val="22"/>
          <w:szCs w:val="22"/>
        </w:rPr>
        <w:t>As of the Execution Date of this Agreement, there is no actual or any threatened suit by any such third party based on an alleged violation of the rights granted or licensed by C</w:t>
      </w:r>
      <w:r w:rsidR="00B4107A" w:rsidRPr="00564DA8">
        <w:rPr>
          <w:rFonts w:cs="Arial"/>
          <w:sz w:val="22"/>
          <w:szCs w:val="22"/>
        </w:rPr>
        <w:t xml:space="preserve">ontractor </w:t>
      </w:r>
      <w:r w:rsidRPr="00564DA8">
        <w:rPr>
          <w:rFonts w:cs="Arial"/>
          <w:sz w:val="22"/>
          <w:szCs w:val="22"/>
        </w:rPr>
        <w:t>to C</w:t>
      </w:r>
      <w:r w:rsidR="00B4107A" w:rsidRPr="00564DA8">
        <w:rPr>
          <w:rFonts w:cs="Arial"/>
          <w:sz w:val="22"/>
          <w:szCs w:val="22"/>
        </w:rPr>
        <w:t>onsortium</w:t>
      </w:r>
      <w:r w:rsidRPr="00564DA8">
        <w:rPr>
          <w:rFonts w:cs="Arial"/>
          <w:sz w:val="22"/>
          <w:szCs w:val="22"/>
        </w:rPr>
        <w:t xml:space="preserve"> hereunder;</w:t>
      </w:r>
    </w:p>
    <w:p w14:paraId="6A5ED02C" w14:textId="77777777" w:rsidR="000201A1" w:rsidRPr="00564DA8" w:rsidRDefault="000201A1" w:rsidP="00B4107A">
      <w:pPr>
        <w:pStyle w:val="Level4"/>
        <w:ind w:left="2160" w:firstLine="0"/>
        <w:rPr>
          <w:rFonts w:cs="Arial"/>
          <w:sz w:val="22"/>
          <w:szCs w:val="22"/>
        </w:rPr>
      </w:pPr>
      <w:r w:rsidRPr="00564DA8">
        <w:rPr>
          <w:rFonts w:cs="Arial"/>
          <w:sz w:val="22"/>
          <w:szCs w:val="22"/>
        </w:rPr>
        <w:t>The QA Deliverables shall not infringe or misappropriate any right of, and will be free of any claim of, any third person or entity based on patent, copyright, trade secret, unfair trade practice, or other intellectual property right; and</w:t>
      </w:r>
    </w:p>
    <w:p w14:paraId="0203038A" w14:textId="44D56F9B" w:rsidR="004E3ACF" w:rsidRPr="00564DA8" w:rsidRDefault="000201A1" w:rsidP="005A7B38">
      <w:pPr>
        <w:pStyle w:val="Level4"/>
        <w:ind w:left="2160" w:firstLine="0"/>
      </w:pPr>
      <w:r w:rsidRPr="00564DA8">
        <w:t>C</w:t>
      </w:r>
      <w:r w:rsidR="00B4107A" w:rsidRPr="00564DA8">
        <w:t>onsortium</w:t>
      </w:r>
      <w:r w:rsidRPr="00564DA8">
        <w:t xml:space="preserve"> shall peacefully and quietly have, hold, possess, and enjoy each QA Deliverable without suit or interruption.</w:t>
      </w:r>
    </w:p>
    <w:p w14:paraId="48AB7A55" w14:textId="77777777" w:rsidR="004E3ACF" w:rsidRPr="00564DA8" w:rsidRDefault="004E3ACF" w:rsidP="004E3ACF">
      <w:pPr>
        <w:pStyle w:val="Level3"/>
        <w:keepNext/>
        <w:rPr>
          <w:rFonts w:cs="Arial"/>
          <w:b w:val="0"/>
          <w:bCs/>
          <w:sz w:val="22"/>
          <w:szCs w:val="22"/>
        </w:rPr>
      </w:pPr>
      <w:r w:rsidRPr="00564DA8">
        <w:rPr>
          <w:rFonts w:cs="Arial"/>
          <w:b w:val="0"/>
          <w:bCs/>
          <w:sz w:val="22"/>
          <w:szCs w:val="22"/>
        </w:rPr>
        <w:t xml:space="preserve">Legal and Regulatory Compliance. </w:t>
      </w:r>
    </w:p>
    <w:p w14:paraId="7580E75E"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6D3905D8" w14:textId="77777777" w:rsidR="004E3ACF" w:rsidRPr="00564DA8" w:rsidRDefault="004E3ACF" w:rsidP="004E3ACF">
      <w:pPr>
        <w:pStyle w:val="Level3"/>
        <w:rPr>
          <w:rFonts w:cs="Arial"/>
          <w:b w:val="0"/>
          <w:bCs/>
          <w:sz w:val="22"/>
          <w:szCs w:val="22"/>
        </w:rPr>
      </w:pPr>
      <w:r w:rsidRPr="00564DA8">
        <w:rPr>
          <w:rFonts w:cs="Arial"/>
          <w:b w:val="0"/>
          <w:bCs/>
          <w:sz w:val="22"/>
          <w:szCs w:val="22"/>
        </w:rPr>
        <w:t xml:space="preserve">Contractor’s Good Standing. </w:t>
      </w:r>
    </w:p>
    <w:p w14:paraId="3FA223AF"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4A3FBFEC" w14:textId="77777777" w:rsidR="004E3ACF" w:rsidRPr="00564DA8" w:rsidRDefault="004E3ACF" w:rsidP="004E3ACF">
      <w:pPr>
        <w:pStyle w:val="Level4"/>
        <w:ind w:left="2160" w:firstLine="0"/>
        <w:rPr>
          <w:rFonts w:cs="Arial"/>
          <w:sz w:val="22"/>
          <w:szCs w:val="22"/>
        </w:rPr>
      </w:pPr>
      <w:r w:rsidRPr="00564DA8">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0AB2A84A"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02EED369" w14:textId="77777777" w:rsidR="004E3ACF" w:rsidRPr="00564DA8" w:rsidRDefault="004E3ACF" w:rsidP="004E3ACF">
      <w:pPr>
        <w:pStyle w:val="Level4"/>
        <w:ind w:left="2160" w:firstLine="0"/>
        <w:rPr>
          <w:rFonts w:cs="Arial"/>
          <w:sz w:val="22"/>
          <w:szCs w:val="22"/>
        </w:rPr>
      </w:pPr>
      <w:r w:rsidRPr="00564DA8">
        <w:rPr>
          <w:rFonts w:cs="Arial"/>
          <w:sz w:val="22"/>
          <w:szCs w:val="22"/>
        </w:rPr>
        <w:t>Contractor is duly authorized to conduct business in and is in good standing in each jurisdiction in which Contractor will conduct business in connection with this Agreement.</w:t>
      </w:r>
    </w:p>
    <w:p w14:paraId="1F312349"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B236D95" w14:textId="77777777" w:rsidR="004E3ACF" w:rsidRPr="00564DA8" w:rsidRDefault="004E3ACF" w:rsidP="004E3ACF">
      <w:pPr>
        <w:pStyle w:val="Level4"/>
        <w:ind w:left="2160" w:firstLine="0"/>
        <w:rPr>
          <w:rFonts w:cs="Arial"/>
          <w:sz w:val="22"/>
          <w:szCs w:val="22"/>
        </w:rPr>
      </w:pPr>
      <w:r w:rsidRPr="00564DA8">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592FB13D" w14:textId="77777777" w:rsidR="004E3ACF" w:rsidRPr="00564DA8" w:rsidRDefault="004E3ACF" w:rsidP="004E3ACF">
      <w:pPr>
        <w:pStyle w:val="Level3"/>
        <w:keepNext/>
        <w:rPr>
          <w:rFonts w:cs="Arial"/>
          <w:b w:val="0"/>
          <w:bCs/>
          <w:sz w:val="22"/>
          <w:szCs w:val="22"/>
        </w:rPr>
      </w:pPr>
      <w:r w:rsidRPr="00564DA8">
        <w:rPr>
          <w:rFonts w:cs="Arial"/>
          <w:b w:val="0"/>
          <w:bCs/>
          <w:sz w:val="22"/>
          <w:szCs w:val="22"/>
        </w:rPr>
        <w:t>Ability to Perform.</w:t>
      </w:r>
    </w:p>
    <w:p w14:paraId="15AF4F46" w14:textId="77777777" w:rsidR="004E3ACF" w:rsidRPr="00564DA8" w:rsidRDefault="004E3ACF" w:rsidP="004E3ACF">
      <w:pPr>
        <w:pStyle w:val="10sp0"/>
        <w:ind w:left="1440"/>
        <w:rPr>
          <w:rFonts w:cs="Arial"/>
          <w:sz w:val="22"/>
          <w:szCs w:val="22"/>
        </w:rPr>
      </w:pPr>
      <w:r w:rsidRPr="00564DA8">
        <w:rPr>
          <w:rFonts w:cs="Arial"/>
          <w:sz w:val="22"/>
          <w:szCs w:val="22"/>
        </w:rPr>
        <w:t>Contractor represents and warrants that:</w:t>
      </w:r>
    </w:p>
    <w:p w14:paraId="0180E94E" w14:textId="77777777" w:rsidR="004E3ACF" w:rsidRPr="00564DA8" w:rsidRDefault="004E3ACF" w:rsidP="004E3ACF">
      <w:pPr>
        <w:pStyle w:val="Level4"/>
        <w:ind w:left="2160" w:firstLine="0"/>
        <w:rPr>
          <w:rFonts w:cs="Arial"/>
          <w:sz w:val="22"/>
          <w:szCs w:val="22"/>
        </w:rPr>
      </w:pPr>
      <w:r w:rsidRPr="00564DA8">
        <w:rPr>
          <w:rFonts w:cs="Arial"/>
          <w:sz w:val="22"/>
          <w:szCs w:val="22"/>
        </w:rPr>
        <w:t>Contractor has the financial stability to carry out at least six (6) months of Services during any period of this Agreement without reimbursement for the Services or expenses.</w:t>
      </w:r>
    </w:p>
    <w:p w14:paraId="498303A4" w14:textId="77777777" w:rsidR="004E3ACF" w:rsidRPr="00564DA8" w:rsidRDefault="004E3ACF" w:rsidP="004E3ACF">
      <w:pPr>
        <w:pStyle w:val="Level4"/>
        <w:ind w:left="2160" w:firstLine="0"/>
        <w:rPr>
          <w:rFonts w:cs="Arial"/>
          <w:sz w:val="22"/>
          <w:szCs w:val="22"/>
        </w:rPr>
      </w:pPr>
      <w:r w:rsidRPr="00564DA8">
        <w:rPr>
          <w:rFonts w:cs="Arial"/>
          <w:sz w:val="22"/>
          <w:szCs w:val="22"/>
        </w:rPr>
        <w:t>Each Subcontractor, if any, providing a substantial amount of the Services under this Agreement has the financial resources to carry out its duties under this Agreement.</w:t>
      </w:r>
    </w:p>
    <w:p w14:paraId="422F8E29" w14:textId="77777777" w:rsidR="004E3ACF" w:rsidRPr="00564DA8" w:rsidRDefault="004E3ACF" w:rsidP="004E3ACF">
      <w:pPr>
        <w:pStyle w:val="Level2"/>
        <w:rPr>
          <w:sz w:val="22"/>
          <w:szCs w:val="22"/>
        </w:rPr>
      </w:pPr>
      <w:bookmarkStart w:id="429" w:name="_Toc143592536"/>
      <w:bookmarkStart w:id="430" w:name="_Toc168826114"/>
      <w:bookmarkStart w:id="431" w:name="_Toc196732849"/>
      <w:r w:rsidRPr="00564DA8">
        <w:rPr>
          <w:sz w:val="22"/>
          <w:szCs w:val="22"/>
        </w:rPr>
        <w:t>Breach of Warranty Obligations.</w:t>
      </w:r>
      <w:bookmarkEnd w:id="429"/>
      <w:bookmarkEnd w:id="430"/>
      <w:bookmarkEnd w:id="431"/>
    </w:p>
    <w:p w14:paraId="356D8932" w14:textId="77777777" w:rsidR="004E3ACF" w:rsidRPr="00564DA8" w:rsidRDefault="004E3ACF" w:rsidP="004E3ACF">
      <w:pPr>
        <w:pStyle w:val="10sp0"/>
        <w:ind w:firstLine="720"/>
        <w:rPr>
          <w:rFonts w:cs="Arial"/>
          <w:sz w:val="22"/>
          <w:szCs w:val="22"/>
        </w:rPr>
      </w:pPr>
      <w:r w:rsidRPr="00564DA8">
        <w:rPr>
          <w:rFonts w:cs="Arial"/>
          <w:sz w:val="22"/>
          <w:szCs w:val="22"/>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432" w:name="_Hlk150255865"/>
    </w:p>
    <w:p w14:paraId="463515E3" w14:textId="77777777" w:rsidR="004E3ACF" w:rsidRPr="00564DA8" w:rsidRDefault="004E3ACF" w:rsidP="004E3ACF">
      <w:pPr>
        <w:pStyle w:val="10sp0"/>
        <w:rPr>
          <w:rFonts w:cs="Arial"/>
          <w:sz w:val="22"/>
          <w:szCs w:val="22"/>
        </w:rPr>
      </w:pPr>
      <w:r w:rsidRPr="00564DA8">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432"/>
      <w:r w:rsidRPr="00564DA8">
        <w:rPr>
          <w:rFonts w:cs="Arial"/>
          <w:sz w:val="22"/>
          <w:szCs w:val="22"/>
        </w:rPr>
        <w:t>.</w:t>
      </w:r>
    </w:p>
    <w:p w14:paraId="7D956D51" w14:textId="77777777" w:rsidR="004E3ACF" w:rsidRPr="00564DA8" w:rsidRDefault="004E3ACF" w:rsidP="004E3ACF">
      <w:pPr>
        <w:pStyle w:val="Level1"/>
        <w:rPr>
          <w:rFonts w:cs="Arial"/>
          <w:sz w:val="22"/>
          <w:szCs w:val="22"/>
        </w:rPr>
      </w:pPr>
      <w:bookmarkStart w:id="433" w:name="_Toc168826115"/>
      <w:bookmarkStart w:id="434" w:name="_Toc196732850"/>
      <w:r w:rsidRPr="00564DA8">
        <w:rPr>
          <w:rFonts w:cs="Arial"/>
          <w:sz w:val="22"/>
          <w:szCs w:val="22"/>
        </w:rPr>
        <w:t>INDEMNIFICATION.</w:t>
      </w:r>
      <w:bookmarkEnd w:id="433"/>
      <w:bookmarkEnd w:id="434"/>
    </w:p>
    <w:p w14:paraId="688FC40B" w14:textId="77777777" w:rsidR="004E3ACF" w:rsidRPr="00564DA8" w:rsidRDefault="004E3ACF" w:rsidP="004E3ACF">
      <w:pPr>
        <w:pStyle w:val="Level2"/>
        <w:rPr>
          <w:sz w:val="22"/>
          <w:szCs w:val="22"/>
        </w:rPr>
      </w:pPr>
      <w:bookmarkStart w:id="435" w:name="_Toc168826116"/>
      <w:bookmarkStart w:id="436" w:name="_Toc196732851"/>
      <w:r w:rsidRPr="00564DA8">
        <w:rPr>
          <w:sz w:val="22"/>
          <w:szCs w:val="22"/>
        </w:rPr>
        <w:t>General.</w:t>
      </w:r>
      <w:bookmarkEnd w:id="435"/>
      <w:bookmarkEnd w:id="436"/>
    </w:p>
    <w:p w14:paraId="6E60D181" w14:textId="77777777" w:rsidR="004E3ACF" w:rsidRPr="00564DA8" w:rsidRDefault="004E3ACF" w:rsidP="004E3ACF">
      <w:pPr>
        <w:pStyle w:val="10sp0"/>
        <w:ind w:firstLine="720"/>
        <w:rPr>
          <w:rFonts w:cs="Arial"/>
          <w:sz w:val="22"/>
          <w:szCs w:val="22"/>
        </w:rPr>
      </w:pPr>
      <w:r w:rsidRPr="00564DA8">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(i)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negligent errors, or negligent omissions or willful misconduct in the performance of Services or provision of Deliverables pursuant to this Agreement, including to the extent applicable  workers’ compensation suits, liability, or expense, or (ii) any fines, penalties, or other economic charges imposed on the Consortium by any State or Federal regulatory agency or body arising from Contractor’s, Contractor’s agents’, employees’ or Subcontractors’ actual negligent acts, negligent errors, or negligent omissions or willful misconduct in the performance of Services or provision of products pursuant to this Agreement, provided that Consortium Indemnitees provide Contractor with prompt notice of any such claim under (i) or (ii) of which the Consortium Executive Director has actual knowledge and provides reasonable cooperation in Contractor’s defense and any related settlement negotiations.  The extent of Contractor’s indemnification obligations under clause (ii) above shall be subject to the limitation of liability specified in Section 14.7. Contractor shall have no indemnification obligation or liability for claims solely arising from the acts and omissions of the Consortium.  Without in any way limiting the generality of the indemnification obligations required by this Section 12.1, the claims included in clause (i) above shall also include any and all damages arising from Contractor’s failure to meet its obligations under Section 15 of this Agreement. Any legal defense pursuant to Contractor’s indemnification obligations under this Section 12.1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437" w:name="_Hlk150256617"/>
      <w:r w:rsidRPr="00564DA8">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437"/>
    </w:p>
    <w:p w14:paraId="13523734" w14:textId="77777777" w:rsidR="004E3ACF" w:rsidRPr="00564DA8" w:rsidRDefault="004E3ACF" w:rsidP="004E3ACF">
      <w:pPr>
        <w:pStyle w:val="Level2"/>
        <w:rPr>
          <w:sz w:val="22"/>
          <w:szCs w:val="22"/>
        </w:rPr>
      </w:pPr>
      <w:bookmarkStart w:id="438" w:name="_Toc168826117"/>
      <w:bookmarkStart w:id="439" w:name="_Toc196732852"/>
      <w:r w:rsidRPr="00564DA8">
        <w:rPr>
          <w:sz w:val="22"/>
          <w:szCs w:val="22"/>
        </w:rPr>
        <w:t>Intellectual Property Indemnification.</w:t>
      </w:r>
      <w:bookmarkEnd w:id="438"/>
      <w:bookmarkEnd w:id="439"/>
    </w:p>
    <w:p w14:paraId="541C8AC0" w14:textId="07BC171B" w:rsidR="004E3ACF" w:rsidRPr="00564DA8" w:rsidRDefault="004E3ACF" w:rsidP="004E3ACF">
      <w:pPr>
        <w:pStyle w:val="10sp0"/>
        <w:ind w:firstLine="720"/>
        <w:rPr>
          <w:rFonts w:cs="Arial"/>
          <w:sz w:val="22"/>
          <w:szCs w:val="22"/>
        </w:rPr>
      </w:pPr>
      <w:r w:rsidRPr="00564DA8">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B4107A" w:rsidRPr="00564DA8">
        <w:rPr>
          <w:rFonts w:cs="Arial"/>
          <w:sz w:val="22"/>
          <w:szCs w:val="22"/>
        </w:rPr>
        <w:t>QA</w:t>
      </w:r>
      <w:r w:rsidRPr="00564DA8">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B4107A" w:rsidRPr="00564DA8">
        <w:rPr>
          <w:rFonts w:cs="Arial"/>
          <w:sz w:val="22"/>
          <w:szCs w:val="22"/>
        </w:rPr>
        <w:t>QA</w:t>
      </w:r>
      <w:r w:rsidRPr="00564DA8">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B4107A" w:rsidRPr="00564DA8">
        <w:rPr>
          <w:rFonts w:cs="Arial"/>
          <w:sz w:val="22"/>
          <w:szCs w:val="22"/>
        </w:rPr>
        <w:t>QA</w:t>
      </w:r>
      <w:r w:rsidRPr="00564DA8">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09B35BEA" w14:textId="595D9714" w:rsidR="00857CB2" w:rsidRPr="00564DA8" w:rsidRDefault="00C41216" w:rsidP="00857CB2">
      <w:pPr>
        <w:pStyle w:val="Level1"/>
        <w:rPr>
          <w:rFonts w:cs="Arial"/>
          <w:sz w:val="22"/>
          <w:szCs w:val="22"/>
        </w:rPr>
      </w:pPr>
      <w:bookmarkStart w:id="440" w:name="_Toc196732853"/>
      <w:r w:rsidRPr="00564DA8">
        <w:rPr>
          <w:rFonts w:cs="Arial"/>
          <w:sz w:val="22"/>
          <w:szCs w:val="22"/>
        </w:rPr>
        <w:t>LIQUIDATED DAMAGES</w:t>
      </w:r>
      <w:r w:rsidR="00857CB2" w:rsidRPr="00564DA8">
        <w:rPr>
          <w:rFonts w:cs="Arial"/>
          <w:sz w:val="22"/>
          <w:szCs w:val="22"/>
        </w:rPr>
        <w:t>.</w:t>
      </w:r>
      <w:bookmarkEnd w:id="440"/>
    </w:p>
    <w:p w14:paraId="40D9D67B" w14:textId="4FA3771E" w:rsidR="002F0F2F" w:rsidRPr="00564DA8" w:rsidRDefault="00C41216" w:rsidP="002F0F2F">
      <w:pPr>
        <w:pStyle w:val="Level2"/>
        <w:rPr>
          <w:sz w:val="22"/>
          <w:szCs w:val="22"/>
        </w:rPr>
      </w:pPr>
      <w:bookmarkStart w:id="441" w:name="_Toc196732854"/>
      <w:r w:rsidRPr="00564DA8">
        <w:rPr>
          <w:sz w:val="22"/>
          <w:szCs w:val="22"/>
        </w:rPr>
        <w:t>Delays or Failures</w:t>
      </w:r>
      <w:r w:rsidR="002F0F2F" w:rsidRPr="00564DA8">
        <w:rPr>
          <w:sz w:val="22"/>
          <w:szCs w:val="22"/>
          <w:u w:val="none"/>
        </w:rPr>
        <w:t>.</w:t>
      </w:r>
      <w:bookmarkEnd w:id="441"/>
    </w:p>
    <w:p w14:paraId="0006088D" w14:textId="43DC5CA9" w:rsidR="002F0F2F" w:rsidRPr="00564DA8" w:rsidRDefault="00C41216" w:rsidP="00500C1E">
      <w:pPr>
        <w:pStyle w:val="10sp0"/>
        <w:ind w:firstLine="720"/>
        <w:rPr>
          <w:rFonts w:cs="Arial"/>
          <w:sz w:val="22"/>
          <w:szCs w:val="22"/>
        </w:rPr>
      </w:pPr>
      <w:r w:rsidRPr="00564DA8">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0282B0DD" w14:textId="12629440" w:rsidR="002F0F2F" w:rsidRPr="00564DA8" w:rsidRDefault="008254B5" w:rsidP="002F0F2F">
      <w:pPr>
        <w:pStyle w:val="Level2"/>
        <w:rPr>
          <w:sz w:val="22"/>
          <w:szCs w:val="22"/>
        </w:rPr>
      </w:pPr>
      <w:bookmarkStart w:id="442" w:name="_Toc196732855"/>
      <w:r w:rsidRPr="00564DA8">
        <w:rPr>
          <w:sz w:val="22"/>
          <w:szCs w:val="22"/>
        </w:rPr>
        <w:t>Key Staff</w:t>
      </w:r>
      <w:r w:rsidR="002F0F2F" w:rsidRPr="00564DA8">
        <w:rPr>
          <w:sz w:val="22"/>
          <w:szCs w:val="22"/>
          <w:u w:val="none"/>
        </w:rPr>
        <w:t>.</w:t>
      </w:r>
      <w:bookmarkEnd w:id="442"/>
    </w:p>
    <w:p w14:paraId="6AC7C522" w14:textId="6413A169" w:rsidR="002F0F2F" w:rsidRPr="00564DA8" w:rsidRDefault="008254B5" w:rsidP="00500C1E">
      <w:pPr>
        <w:pStyle w:val="10sp0"/>
        <w:ind w:firstLine="720"/>
        <w:rPr>
          <w:rFonts w:cs="Arial"/>
          <w:sz w:val="22"/>
          <w:szCs w:val="22"/>
        </w:rPr>
      </w:pPr>
      <w:r w:rsidRPr="00564DA8">
        <w:rPr>
          <w:rFonts w:cs="Arial"/>
          <w:sz w:val="22"/>
          <w:szCs w:val="22"/>
        </w:rPr>
        <w:t xml:space="preserve">In the event that Contractor fails to provide all Key Staff as described in Section 6.2, or to replace Key Staff pursuant to the requirements of Section 6.5, the Consortium will provide Contractor with two (2) weeks, or such other time as the parties may agree in writing, in which to provide such Key Staff, after which, at its option, Consortium may reduce Contractor’s monthly charges by One Thousand Dollars ($1,000) for each workday and for each Key Staff member not working under this Agreement until the earliest of: (a) the assignment or reassignment of such Key Staff member(s) to the Project, or (b) the Consortium’s Executive Director’s written approval of a replacement for or the diversion of such Key Staff member(s), which approval will not unreasonably be withheld.  </w:t>
      </w:r>
    </w:p>
    <w:p w14:paraId="4D39A176" w14:textId="77777777" w:rsidR="008254B5" w:rsidRPr="00564DA8" w:rsidRDefault="008254B5" w:rsidP="008254B5">
      <w:pPr>
        <w:pStyle w:val="Level2"/>
        <w:spacing w:before="240"/>
        <w:rPr>
          <w:sz w:val="22"/>
          <w:szCs w:val="22"/>
        </w:rPr>
      </w:pPr>
      <w:bookmarkStart w:id="443" w:name="_Toc196732856"/>
      <w:r w:rsidRPr="00564DA8">
        <w:rPr>
          <w:sz w:val="22"/>
          <w:szCs w:val="22"/>
        </w:rPr>
        <w:t>Available Remedies.</w:t>
      </w:r>
      <w:bookmarkEnd w:id="443"/>
      <w:r w:rsidRPr="00564DA8">
        <w:rPr>
          <w:sz w:val="22"/>
          <w:szCs w:val="22"/>
        </w:rPr>
        <w:t xml:space="preserve"> </w:t>
      </w:r>
    </w:p>
    <w:p w14:paraId="36F40568" w14:textId="77777777" w:rsidR="008254B5" w:rsidRPr="00564DA8" w:rsidRDefault="008254B5" w:rsidP="008254B5">
      <w:pPr>
        <w:pStyle w:val="10sp0"/>
        <w:ind w:firstLine="720"/>
        <w:rPr>
          <w:rFonts w:cs="Arial"/>
          <w:sz w:val="22"/>
          <w:szCs w:val="22"/>
        </w:rPr>
      </w:pPr>
      <w:r w:rsidRPr="00564DA8">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444" w:name="_Hlk150272330"/>
      <w:r w:rsidRPr="00564DA8">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444"/>
    </w:p>
    <w:p w14:paraId="4A8042F1" w14:textId="77777777" w:rsidR="008254B5" w:rsidRPr="00564DA8" w:rsidRDefault="008254B5" w:rsidP="008254B5">
      <w:pPr>
        <w:pStyle w:val="Level2"/>
        <w:rPr>
          <w:sz w:val="22"/>
          <w:szCs w:val="22"/>
        </w:rPr>
      </w:pPr>
      <w:bookmarkStart w:id="445" w:name="_Toc143592545"/>
      <w:bookmarkStart w:id="446" w:name="_Toc168826123"/>
      <w:bookmarkStart w:id="447" w:name="_Toc196732857"/>
      <w:r w:rsidRPr="00564DA8">
        <w:rPr>
          <w:sz w:val="22"/>
          <w:szCs w:val="22"/>
        </w:rPr>
        <w:t>Payments.</w:t>
      </w:r>
      <w:bookmarkEnd w:id="445"/>
      <w:bookmarkEnd w:id="446"/>
      <w:bookmarkEnd w:id="447"/>
      <w:r w:rsidRPr="00564DA8">
        <w:rPr>
          <w:sz w:val="22"/>
          <w:szCs w:val="22"/>
        </w:rPr>
        <w:t xml:space="preserve"> </w:t>
      </w:r>
    </w:p>
    <w:p w14:paraId="3595016D" w14:textId="77777777" w:rsidR="008254B5" w:rsidRPr="00564DA8" w:rsidRDefault="008254B5" w:rsidP="008254B5">
      <w:pPr>
        <w:pStyle w:val="10sp0"/>
        <w:ind w:firstLine="720"/>
        <w:rPr>
          <w:rFonts w:cs="Arial"/>
          <w:sz w:val="22"/>
          <w:szCs w:val="22"/>
        </w:rPr>
      </w:pPr>
      <w:r w:rsidRPr="00564DA8">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30647F53" w14:textId="77777777" w:rsidR="008254B5" w:rsidRPr="00564DA8" w:rsidRDefault="008254B5" w:rsidP="008254B5">
      <w:pPr>
        <w:pStyle w:val="Level1"/>
        <w:rPr>
          <w:rFonts w:cs="Arial"/>
          <w:sz w:val="22"/>
          <w:szCs w:val="22"/>
        </w:rPr>
      </w:pPr>
      <w:bookmarkStart w:id="448" w:name="_Toc168826124"/>
      <w:bookmarkStart w:id="449" w:name="_Toc196732858"/>
      <w:r w:rsidRPr="00564DA8">
        <w:rPr>
          <w:rFonts w:cs="Arial"/>
          <w:sz w:val="22"/>
          <w:szCs w:val="22"/>
        </w:rPr>
        <w:t>ADDITIONAL LIABILITIES AND REMEDIES.</w:t>
      </w:r>
      <w:bookmarkEnd w:id="448"/>
      <w:bookmarkEnd w:id="449"/>
    </w:p>
    <w:p w14:paraId="1A756CFE" w14:textId="77777777" w:rsidR="008254B5" w:rsidRPr="00564DA8" w:rsidRDefault="008254B5" w:rsidP="008254B5">
      <w:pPr>
        <w:pStyle w:val="Level2"/>
        <w:rPr>
          <w:sz w:val="22"/>
          <w:szCs w:val="22"/>
        </w:rPr>
      </w:pPr>
      <w:bookmarkStart w:id="450" w:name="_Toc143592547"/>
      <w:bookmarkStart w:id="451" w:name="_Toc168826125"/>
      <w:bookmarkStart w:id="452" w:name="_Toc196732859"/>
      <w:r w:rsidRPr="00564DA8">
        <w:rPr>
          <w:sz w:val="22"/>
          <w:szCs w:val="22"/>
        </w:rPr>
        <w:t>Withholding Payments.</w:t>
      </w:r>
      <w:bookmarkEnd w:id="450"/>
      <w:bookmarkEnd w:id="451"/>
      <w:bookmarkEnd w:id="452"/>
      <w:r w:rsidRPr="00564DA8">
        <w:rPr>
          <w:sz w:val="22"/>
          <w:szCs w:val="22"/>
        </w:rPr>
        <w:t xml:space="preserve"> </w:t>
      </w:r>
    </w:p>
    <w:p w14:paraId="25E31DF2" w14:textId="77777777" w:rsidR="008254B5" w:rsidRPr="00564DA8" w:rsidRDefault="008254B5" w:rsidP="008254B5">
      <w:pPr>
        <w:pStyle w:val="10sp0"/>
        <w:ind w:firstLine="720"/>
        <w:rPr>
          <w:rFonts w:cs="Arial"/>
          <w:sz w:val="22"/>
          <w:szCs w:val="22"/>
        </w:rPr>
      </w:pPr>
      <w:r w:rsidRPr="00564DA8">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1500A64E" w14:textId="77777777" w:rsidR="008254B5" w:rsidRPr="00564DA8" w:rsidRDefault="008254B5" w:rsidP="008254B5">
      <w:pPr>
        <w:pStyle w:val="Level2"/>
        <w:rPr>
          <w:sz w:val="22"/>
          <w:szCs w:val="22"/>
        </w:rPr>
      </w:pPr>
      <w:bookmarkStart w:id="453" w:name="_Toc60726229"/>
      <w:bookmarkStart w:id="454" w:name="_Toc143592548"/>
      <w:bookmarkStart w:id="455" w:name="_Toc168826126"/>
      <w:bookmarkStart w:id="456" w:name="_Toc196732860"/>
      <w:r w:rsidRPr="00564DA8">
        <w:rPr>
          <w:sz w:val="22"/>
          <w:szCs w:val="22"/>
        </w:rPr>
        <w:t>Reductions in Payments Due.</w:t>
      </w:r>
      <w:bookmarkEnd w:id="453"/>
      <w:bookmarkEnd w:id="454"/>
      <w:bookmarkEnd w:id="455"/>
      <w:bookmarkEnd w:id="456"/>
    </w:p>
    <w:p w14:paraId="54F8CC8F" w14:textId="77777777" w:rsidR="008254B5" w:rsidRPr="00564DA8" w:rsidRDefault="008254B5" w:rsidP="008254B5">
      <w:pPr>
        <w:pStyle w:val="10sp0"/>
        <w:ind w:firstLine="720"/>
        <w:rPr>
          <w:rFonts w:cs="Arial"/>
          <w:sz w:val="22"/>
          <w:szCs w:val="22"/>
        </w:rPr>
      </w:pPr>
      <w:r w:rsidRPr="00564DA8">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67CC7C10" w14:textId="77777777" w:rsidR="008254B5" w:rsidRPr="00564DA8" w:rsidRDefault="008254B5" w:rsidP="008254B5">
      <w:pPr>
        <w:pStyle w:val="Level2"/>
        <w:rPr>
          <w:sz w:val="22"/>
          <w:szCs w:val="22"/>
        </w:rPr>
      </w:pPr>
      <w:bookmarkStart w:id="457" w:name="_Toc60726230"/>
      <w:bookmarkStart w:id="458" w:name="_Toc143592549"/>
      <w:bookmarkStart w:id="459" w:name="_Toc168826127"/>
      <w:bookmarkStart w:id="460" w:name="_Toc196732861"/>
      <w:r w:rsidRPr="00564DA8">
        <w:rPr>
          <w:sz w:val="22"/>
          <w:szCs w:val="22"/>
        </w:rPr>
        <w:t>Cover.</w:t>
      </w:r>
      <w:bookmarkEnd w:id="457"/>
      <w:bookmarkEnd w:id="458"/>
      <w:bookmarkEnd w:id="459"/>
      <w:bookmarkEnd w:id="460"/>
      <w:r w:rsidRPr="00564DA8">
        <w:rPr>
          <w:sz w:val="22"/>
          <w:szCs w:val="22"/>
        </w:rPr>
        <w:t xml:space="preserve"> </w:t>
      </w:r>
    </w:p>
    <w:p w14:paraId="2AC06428" w14:textId="1680A3D1" w:rsidR="008254B5" w:rsidRPr="00564DA8" w:rsidRDefault="008254B5" w:rsidP="008254B5">
      <w:pPr>
        <w:pStyle w:val="10sp0"/>
        <w:ind w:firstLine="720"/>
        <w:rPr>
          <w:rFonts w:cs="Arial"/>
          <w:sz w:val="22"/>
          <w:szCs w:val="22"/>
        </w:rPr>
      </w:pPr>
      <w:r w:rsidRPr="00564DA8">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65422E" w:rsidRPr="00564DA8">
        <w:rPr>
          <w:rFonts w:cs="Arial"/>
          <w:sz w:val="22"/>
          <w:szCs w:val="22"/>
        </w:rPr>
        <w:t>QA</w:t>
      </w:r>
      <w:r w:rsidRPr="00564DA8">
        <w:rPr>
          <w:rFonts w:cs="Arial"/>
          <w:sz w:val="22"/>
          <w:szCs w:val="22"/>
        </w:rPr>
        <w:t xml:space="preserve"> Deliverables. </w:t>
      </w:r>
    </w:p>
    <w:p w14:paraId="31CF0D0D" w14:textId="77777777" w:rsidR="008254B5" w:rsidRPr="00564DA8" w:rsidRDefault="008254B5" w:rsidP="008254B5">
      <w:pPr>
        <w:pStyle w:val="Level2"/>
        <w:rPr>
          <w:sz w:val="22"/>
          <w:szCs w:val="22"/>
        </w:rPr>
      </w:pPr>
      <w:bookmarkStart w:id="461" w:name="_Toc60726231"/>
      <w:bookmarkStart w:id="462" w:name="_Toc143592550"/>
      <w:bookmarkStart w:id="463" w:name="_Toc168826128"/>
      <w:bookmarkStart w:id="464" w:name="_Toc196732862"/>
      <w:r w:rsidRPr="00564DA8">
        <w:rPr>
          <w:sz w:val="22"/>
          <w:szCs w:val="22"/>
        </w:rPr>
        <w:t>Suspension Due to Breach.</w:t>
      </w:r>
      <w:bookmarkEnd w:id="461"/>
      <w:bookmarkEnd w:id="462"/>
      <w:bookmarkEnd w:id="463"/>
      <w:bookmarkEnd w:id="464"/>
    </w:p>
    <w:p w14:paraId="6F34803D" w14:textId="77777777" w:rsidR="008254B5" w:rsidRPr="00564DA8" w:rsidRDefault="008254B5" w:rsidP="008254B5">
      <w:pPr>
        <w:pStyle w:val="10sp0"/>
        <w:ind w:firstLine="720"/>
        <w:rPr>
          <w:rFonts w:cs="Arial"/>
          <w:sz w:val="22"/>
          <w:szCs w:val="22"/>
        </w:rPr>
      </w:pPr>
      <w:r w:rsidRPr="00564DA8">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4C28A02B" w14:textId="77777777" w:rsidR="008254B5" w:rsidRPr="00564DA8" w:rsidRDefault="008254B5" w:rsidP="008254B5">
      <w:pPr>
        <w:pStyle w:val="Level3"/>
        <w:rPr>
          <w:rFonts w:cs="Arial"/>
          <w:b w:val="0"/>
          <w:sz w:val="22"/>
          <w:szCs w:val="22"/>
        </w:rPr>
      </w:pPr>
      <w:r w:rsidRPr="00564DA8">
        <w:rPr>
          <w:rFonts w:cs="Arial"/>
          <w:b w:val="0"/>
          <w:sz w:val="22"/>
          <w:szCs w:val="22"/>
        </w:rPr>
        <w:t>The Consortium shall send a Notice to Contractor in writing to Contractor’s Notice address of a perceived compliance breach describing the Consortium’s concerns.</w:t>
      </w:r>
    </w:p>
    <w:p w14:paraId="4D955CC6" w14:textId="77777777" w:rsidR="008254B5" w:rsidRPr="00564DA8" w:rsidRDefault="008254B5" w:rsidP="008254B5">
      <w:pPr>
        <w:pStyle w:val="Level3"/>
        <w:rPr>
          <w:rFonts w:cs="Arial"/>
          <w:b w:val="0"/>
          <w:sz w:val="22"/>
          <w:szCs w:val="22"/>
        </w:rPr>
      </w:pPr>
      <w:r w:rsidRPr="00564DA8">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7614F8E2" w14:textId="77777777" w:rsidR="008254B5" w:rsidRPr="00564DA8" w:rsidRDefault="008254B5" w:rsidP="008254B5">
      <w:pPr>
        <w:pStyle w:val="Level3"/>
        <w:rPr>
          <w:rFonts w:cs="Arial"/>
          <w:b w:val="0"/>
          <w:sz w:val="22"/>
          <w:szCs w:val="22"/>
        </w:rPr>
      </w:pPr>
      <w:r w:rsidRPr="00564DA8">
        <w:rPr>
          <w:rFonts w:cs="Arial"/>
          <w:b w:val="0"/>
          <w:sz w:val="22"/>
          <w:szCs w:val="22"/>
        </w:rPr>
        <w:t>The Consortium shall notify Contractor in writing within ten (10) days as to the Consortium’s final disposition of its concerns.</w:t>
      </w:r>
    </w:p>
    <w:p w14:paraId="1D9CF7F4" w14:textId="77777777" w:rsidR="008254B5" w:rsidRPr="00564DA8" w:rsidRDefault="008254B5" w:rsidP="008254B5">
      <w:pPr>
        <w:pStyle w:val="Level3"/>
        <w:rPr>
          <w:rFonts w:cs="Arial"/>
          <w:b w:val="0"/>
          <w:sz w:val="22"/>
          <w:szCs w:val="22"/>
        </w:rPr>
      </w:pPr>
      <w:r w:rsidRPr="00564DA8">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9E11D3D" w14:textId="77777777" w:rsidR="008254B5" w:rsidRPr="00564DA8" w:rsidRDefault="008254B5" w:rsidP="008254B5">
      <w:pPr>
        <w:pStyle w:val="Level2"/>
        <w:rPr>
          <w:sz w:val="22"/>
          <w:szCs w:val="22"/>
        </w:rPr>
      </w:pPr>
      <w:bookmarkStart w:id="465" w:name="_Toc60726232"/>
      <w:bookmarkStart w:id="466" w:name="_Toc143592551"/>
      <w:bookmarkStart w:id="467" w:name="_Toc168826129"/>
      <w:bookmarkStart w:id="468" w:name="_Toc196732863"/>
      <w:r w:rsidRPr="00564DA8">
        <w:rPr>
          <w:sz w:val="22"/>
          <w:szCs w:val="22"/>
        </w:rPr>
        <w:t>Suspension for Convenience.</w:t>
      </w:r>
      <w:bookmarkEnd w:id="465"/>
      <w:bookmarkEnd w:id="466"/>
      <w:bookmarkEnd w:id="467"/>
      <w:bookmarkEnd w:id="468"/>
    </w:p>
    <w:p w14:paraId="3C2B7F95" w14:textId="77777777" w:rsidR="008254B5" w:rsidRPr="00564DA8" w:rsidRDefault="008254B5" w:rsidP="008254B5">
      <w:pPr>
        <w:pStyle w:val="10sp0"/>
        <w:ind w:firstLine="720"/>
        <w:rPr>
          <w:rFonts w:cs="Arial"/>
          <w:sz w:val="22"/>
          <w:szCs w:val="22"/>
        </w:rPr>
      </w:pPr>
      <w:r w:rsidRPr="00564DA8">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6BCA4979" w14:textId="77777777" w:rsidR="008254B5" w:rsidRPr="00564DA8" w:rsidRDefault="008254B5" w:rsidP="008254B5">
      <w:pPr>
        <w:pStyle w:val="Level2"/>
        <w:rPr>
          <w:sz w:val="22"/>
          <w:szCs w:val="22"/>
        </w:rPr>
      </w:pPr>
      <w:bookmarkStart w:id="469" w:name="_Toc60726233"/>
      <w:bookmarkStart w:id="470" w:name="_Toc143592552"/>
      <w:bookmarkStart w:id="471" w:name="_Toc168826130"/>
      <w:bookmarkStart w:id="472" w:name="_Toc196732864"/>
      <w:r w:rsidRPr="00564DA8">
        <w:rPr>
          <w:sz w:val="22"/>
          <w:szCs w:val="22"/>
        </w:rPr>
        <w:t>Limitation on Liability – CONSORTIUM.</w:t>
      </w:r>
      <w:bookmarkEnd w:id="469"/>
      <w:bookmarkEnd w:id="470"/>
      <w:bookmarkEnd w:id="471"/>
      <w:bookmarkEnd w:id="472"/>
      <w:r w:rsidRPr="00564DA8">
        <w:rPr>
          <w:sz w:val="22"/>
          <w:szCs w:val="22"/>
        </w:rPr>
        <w:t xml:space="preserve">  </w:t>
      </w:r>
    </w:p>
    <w:p w14:paraId="4A7198B3" w14:textId="77777777" w:rsidR="008254B5" w:rsidRPr="00564DA8" w:rsidRDefault="008254B5" w:rsidP="008254B5">
      <w:pPr>
        <w:pStyle w:val="10sp0"/>
        <w:ind w:left="720"/>
        <w:rPr>
          <w:rFonts w:cs="Arial"/>
          <w:sz w:val="22"/>
          <w:szCs w:val="22"/>
        </w:rPr>
      </w:pPr>
      <w:r w:rsidRPr="00564DA8">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02FBDAAE" w14:textId="77777777" w:rsidR="008254B5" w:rsidRPr="00564DA8" w:rsidRDefault="008254B5" w:rsidP="008254B5">
      <w:pPr>
        <w:pStyle w:val="Level2"/>
        <w:rPr>
          <w:sz w:val="22"/>
          <w:szCs w:val="22"/>
        </w:rPr>
      </w:pPr>
      <w:bookmarkStart w:id="473" w:name="_Toc60726234"/>
      <w:bookmarkStart w:id="474" w:name="_Toc143592553"/>
      <w:bookmarkStart w:id="475" w:name="_Toc168826131"/>
      <w:bookmarkStart w:id="476" w:name="_Toc196732865"/>
      <w:r w:rsidRPr="00564DA8">
        <w:rPr>
          <w:sz w:val="22"/>
          <w:szCs w:val="22"/>
        </w:rPr>
        <w:t>Limitation on Liability – CONTRACTOR.</w:t>
      </w:r>
      <w:bookmarkEnd w:id="473"/>
      <w:bookmarkEnd w:id="474"/>
      <w:bookmarkEnd w:id="475"/>
      <w:bookmarkEnd w:id="476"/>
      <w:r w:rsidRPr="00564DA8">
        <w:rPr>
          <w:sz w:val="22"/>
          <w:szCs w:val="22"/>
        </w:rPr>
        <w:t xml:space="preserve"> </w:t>
      </w:r>
    </w:p>
    <w:p w14:paraId="1300FBE9" w14:textId="77777777" w:rsidR="008254B5" w:rsidRPr="00564DA8" w:rsidRDefault="008254B5" w:rsidP="008254B5">
      <w:pPr>
        <w:pStyle w:val="10sp0"/>
        <w:ind w:left="720"/>
        <w:rPr>
          <w:rFonts w:cs="Arial"/>
          <w:sz w:val="22"/>
          <w:szCs w:val="22"/>
        </w:rPr>
      </w:pPr>
      <w:r w:rsidRPr="00564DA8">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p>
    <w:p w14:paraId="27CCE40D" w14:textId="77777777" w:rsidR="008254B5" w:rsidRPr="00564DA8" w:rsidRDefault="008254B5" w:rsidP="008254B5">
      <w:pPr>
        <w:pStyle w:val="Level1"/>
        <w:rPr>
          <w:rFonts w:cs="Arial"/>
          <w:sz w:val="22"/>
          <w:szCs w:val="22"/>
        </w:rPr>
      </w:pPr>
      <w:bookmarkStart w:id="477" w:name="_Toc168826132"/>
      <w:bookmarkStart w:id="478" w:name="_Toc196732866"/>
      <w:r w:rsidRPr="00564DA8">
        <w:rPr>
          <w:rFonts w:cs="Arial"/>
          <w:sz w:val="22"/>
          <w:szCs w:val="22"/>
        </w:rPr>
        <w:t>CONFIDENTIAL DATA; SECURITY.</w:t>
      </w:r>
      <w:bookmarkEnd w:id="477"/>
      <w:bookmarkEnd w:id="478"/>
    </w:p>
    <w:p w14:paraId="7A559F5C" w14:textId="77777777" w:rsidR="008254B5" w:rsidRPr="00564DA8" w:rsidRDefault="008254B5" w:rsidP="008254B5">
      <w:pPr>
        <w:pStyle w:val="Level2"/>
        <w:rPr>
          <w:sz w:val="22"/>
          <w:szCs w:val="22"/>
        </w:rPr>
      </w:pPr>
      <w:bookmarkStart w:id="479" w:name="_Toc143592555"/>
      <w:bookmarkStart w:id="480" w:name="_Toc168826133"/>
      <w:bookmarkStart w:id="481" w:name="_Toc196732867"/>
      <w:r w:rsidRPr="00564DA8">
        <w:rPr>
          <w:sz w:val="22"/>
          <w:szCs w:val="22"/>
        </w:rPr>
        <w:t>Confidentiality of Consortium and Third Party Information.</w:t>
      </w:r>
      <w:bookmarkEnd w:id="479"/>
      <w:bookmarkEnd w:id="480"/>
      <w:bookmarkEnd w:id="481"/>
    </w:p>
    <w:p w14:paraId="41CF880E" w14:textId="324C3699" w:rsidR="008254B5" w:rsidRPr="00564DA8" w:rsidRDefault="008254B5" w:rsidP="008254B5">
      <w:pPr>
        <w:pStyle w:val="10sp0"/>
        <w:ind w:firstLine="720"/>
        <w:rPr>
          <w:rFonts w:cs="Arial"/>
          <w:sz w:val="22"/>
          <w:szCs w:val="22"/>
        </w:rPr>
      </w:pPr>
      <w:r w:rsidRPr="00564DA8">
        <w:rPr>
          <w:rFonts w:cs="Arial"/>
          <w:sz w:val="22"/>
          <w:szCs w:val="22"/>
        </w:rPr>
        <w:t xml:space="preserve"> Contractor shall maintain the confidentiality of all confidential records and information, including information relating to the </w:t>
      </w:r>
      <w:r w:rsidR="0065422E" w:rsidRPr="00564DA8">
        <w:rPr>
          <w:rFonts w:cs="Arial"/>
          <w:sz w:val="22"/>
          <w:szCs w:val="22"/>
        </w:rPr>
        <w:t>QA</w:t>
      </w:r>
      <w:r w:rsidRPr="00564DA8">
        <w:rPr>
          <w:rFonts w:cs="Arial"/>
          <w:sz w:val="22"/>
          <w:szCs w:val="22"/>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data security standards, regulations, guidelines and requirements in place as of the</w:t>
      </w:r>
      <w:bookmarkStart w:id="482" w:name="_Hlk150265868"/>
      <w:r w:rsidRPr="00564DA8">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482"/>
      <w:r w:rsidRPr="00564DA8">
        <w:rPr>
          <w:rFonts w:cs="Arial"/>
          <w:sz w:val="22"/>
          <w:szCs w:val="22"/>
        </w:rPr>
        <w:t>. These include, but are not limited to, Social Security Administration (Technical System Security Requirements), NIST, ADA, and California SIMM / SAM requirements.</w:t>
      </w:r>
    </w:p>
    <w:p w14:paraId="51A34FD6" w14:textId="77777777" w:rsidR="008254B5" w:rsidRPr="00564DA8" w:rsidRDefault="008254B5" w:rsidP="008254B5">
      <w:pPr>
        <w:pStyle w:val="Level2"/>
        <w:rPr>
          <w:sz w:val="22"/>
          <w:szCs w:val="22"/>
        </w:rPr>
      </w:pPr>
      <w:bookmarkStart w:id="483" w:name="_Toc60726238"/>
      <w:bookmarkStart w:id="484" w:name="_Toc143592557"/>
      <w:bookmarkStart w:id="485" w:name="_Toc168826135"/>
      <w:bookmarkStart w:id="486" w:name="_Toc196732868"/>
      <w:r w:rsidRPr="00564DA8">
        <w:rPr>
          <w:sz w:val="22"/>
          <w:szCs w:val="22"/>
        </w:rPr>
        <w:t>Audit.</w:t>
      </w:r>
      <w:bookmarkEnd w:id="483"/>
      <w:bookmarkEnd w:id="484"/>
      <w:bookmarkEnd w:id="485"/>
      <w:bookmarkEnd w:id="486"/>
    </w:p>
    <w:p w14:paraId="013A9AEA" w14:textId="77777777" w:rsidR="008254B5" w:rsidRPr="00564DA8" w:rsidRDefault="008254B5" w:rsidP="008254B5">
      <w:pPr>
        <w:pStyle w:val="10sp0"/>
        <w:ind w:firstLine="720"/>
        <w:rPr>
          <w:rFonts w:cs="Arial"/>
          <w:sz w:val="22"/>
          <w:szCs w:val="22"/>
        </w:rPr>
      </w:pPr>
      <w:r w:rsidRPr="00564DA8">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4055B223" w14:textId="77777777" w:rsidR="008254B5" w:rsidRPr="00564DA8" w:rsidRDefault="008254B5" w:rsidP="008254B5">
      <w:pPr>
        <w:pStyle w:val="Level2"/>
        <w:rPr>
          <w:sz w:val="22"/>
          <w:szCs w:val="22"/>
        </w:rPr>
      </w:pPr>
      <w:bookmarkStart w:id="487" w:name="_Toc60726239"/>
      <w:bookmarkStart w:id="488" w:name="_Toc143592558"/>
      <w:bookmarkStart w:id="489" w:name="_Toc168826136"/>
      <w:bookmarkStart w:id="490" w:name="_Toc196732869"/>
      <w:r w:rsidRPr="00564DA8">
        <w:rPr>
          <w:sz w:val="22"/>
          <w:szCs w:val="22"/>
        </w:rPr>
        <w:t>Return.</w:t>
      </w:r>
      <w:bookmarkEnd w:id="487"/>
      <w:bookmarkEnd w:id="488"/>
      <w:bookmarkEnd w:id="489"/>
      <w:bookmarkEnd w:id="490"/>
    </w:p>
    <w:p w14:paraId="329FCC39" w14:textId="77777777" w:rsidR="008254B5" w:rsidRPr="00564DA8" w:rsidRDefault="008254B5" w:rsidP="008254B5">
      <w:pPr>
        <w:pStyle w:val="10sp0"/>
        <w:ind w:firstLine="720"/>
        <w:rPr>
          <w:rFonts w:cs="Arial"/>
          <w:sz w:val="22"/>
          <w:szCs w:val="22"/>
        </w:rPr>
      </w:pPr>
      <w:r w:rsidRPr="00564DA8">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76A6E0A" w14:textId="77777777" w:rsidR="008254B5" w:rsidRPr="00564DA8" w:rsidRDefault="008254B5" w:rsidP="008254B5">
      <w:pPr>
        <w:pStyle w:val="Level2"/>
        <w:rPr>
          <w:sz w:val="22"/>
          <w:szCs w:val="22"/>
        </w:rPr>
      </w:pPr>
      <w:bookmarkStart w:id="491" w:name="_Toc60726240"/>
      <w:bookmarkStart w:id="492" w:name="_Toc143592559"/>
      <w:bookmarkStart w:id="493" w:name="_Toc168826137"/>
      <w:bookmarkStart w:id="494" w:name="_Toc196732870"/>
      <w:r w:rsidRPr="00564DA8">
        <w:rPr>
          <w:sz w:val="22"/>
          <w:szCs w:val="22"/>
        </w:rPr>
        <w:t>Injunctive Relief.</w:t>
      </w:r>
      <w:bookmarkEnd w:id="491"/>
      <w:bookmarkEnd w:id="492"/>
      <w:bookmarkEnd w:id="493"/>
      <w:bookmarkEnd w:id="494"/>
    </w:p>
    <w:p w14:paraId="090C4C7A" w14:textId="77777777" w:rsidR="008254B5" w:rsidRPr="00564DA8" w:rsidRDefault="008254B5" w:rsidP="008254B5">
      <w:pPr>
        <w:pStyle w:val="Level3"/>
        <w:rPr>
          <w:rFonts w:cs="Arial"/>
          <w:b w:val="0"/>
          <w:sz w:val="22"/>
          <w:szCs w:val="22"/>
        </w:rPr>
      </w:pPr>
      <w:r w:rsidRPr="00564DA8">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37DEABCD" w14:textId="77777777" w:rsidR="008254B5" w:rsidRPr="00564DA8" w:rsidRDefault="008254B5" w:rsidP="008254B5">
      <w:pPr>
        <w:pStyle w:val="Level3"/>
        <w:rPr>
          <w:rFonts w:cs="Arial"/>
          <w:b w:val="0"/>
          <w:sz w:val="22"/>
          <w:szCs w:val="22"/>
        </w:rPr>
      </w:pPr>
      <w:r w:rsidRPr="00564DA8">
        <w:rPr>
          <w:rFonts w:cs="Arial"/>
          <w:b w:val="0"/>
          <w:sz w:val="22"/>
          <w:szCs w:val="22"/>
        </w:rPr>
        <w:t>The Consortium will immediately report to Contractor any and all unauthorized disclosures or uses of Contractor’s Confidential Information of which the Consortium becomes aware or has knowledge.</w:t>
      </w:r>
    </w:p>
    <w:p w14:paraId="7471BC40" w14:textId="77777777" w:rsidR="008254B5" w:rsidRPr="00564DA8" w:rsidRDefault="008254B5" w:rsidP="008254B5">
      <w:pPr>
        <w:pStyle w:val="Level2"/>
        <w:rPr>
          <w:sz w:val="22"/>
          <w:szCs w:val="22"/>
        </w:rPr>
      </w:pPr>
      <w:bookmarkStart w:id="495" w:name="_Toc60726241"/>
      <w:bookmarkStart w:id="496" w:name="_Toc143592560"/>
      <w:bookmarkStart w:id="497" w:name="_Toc168826138"/>
      <w:bookmarkStart w:id="498" w:name="_Toc196732871"/>
      <w:r w:rsidRPr="00564DA8">
        <w:rPr>
          <w:sz w:val="22"/>
          <w:szCs w:val="22"/>
        </w:rPr>
        <w:t>Exceptions.</w:t>
      </w:r>
      <w:bookmarkEnd w:id="495"/>
      <w:bookmarkEnd w:id="496"/>
      <w:bookmarkEnd w:id="497"/>
      <w:bookmarkEnd w:id="498"/>
    </w:p>
    <w:p w14:paraId="4A4FC8DA" w14:textId="77777777" w:rsidR="008254B5" w:rsidRPr="00564DA8" w:rsidRDefault="008254B5" w:rsidP="008254B5">
      <w:pPr>
        <w:pStyle w:val="10sp0"/>
        <w:ind w:firstLine="720"/>
        <w:rPr>
          <w:rFonts w:cs="Arial"/>
          <w:sz w:val="22"/>
          <w:szCs w:val="22"/>
        </w:rPr>
      </w:pPr>
      <w:r w:rsidRPr="00564DA8">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71D938B8" w14:textId="77777777" w:rsidR="008254B5" w:rsidRPr="00564DA8" w:rsidRDefault="008254B5" w:rsidP="008254B5">
      <w:pPr>
        <w:pStyle w:val="Level2"/>
        <w:rPr>
          <w:sz w:val="22"/>
          <w:szCs w:val="22"/>
        </w:rPr>
      </w:pPr>
      <w:bookmarkStart w:id="499" w:name="_Toc60726242"/>
      <w:bookmarkStart w:id="500" w:name="_Toc143592561"/>
      <w:bookmarkStart w:id="501" w:name="_Toc168826139"/>
      <w:bookmarkStart w:id="502" w:name="_Toc196732872"/>
      <w:r w:rsidRPr="00564DA8">
        <w:rPr>
          <w:sz w:val="22"/>
          <w:szCs w:val="22"/>
        </w:rPr>
        <w:t>Compliance with California Public Records Act.</w:t>
      </w:r>
      <w:bookmarkEnd w:id="499"/>
      <w:bookmarkEnd w:id="500"/>
      <w:bookmarkEnd w:id="501"/>
      <w:bookmarkEnd w:id="502"/>
    </w:p>
    <w:p w14:paraId="3561EFC4" w14:textId="77777777" w:rsidR="008254B5" w:rsidRPr="00564DA8" w:rsidRDefault="008254B5" w:rsidP="008254B5">
      <w:pPr>
        <w:pStyle w:val="10sp0"/>
        <w:ind w:firstLine="720"/>
        <w:rPr>
          <w:rFonts w:cs="Arial"/>
          <w:sz w:val="22"/>
          <w:szCs w:val="22"/>
        </w:rPr>
      </w:pPr>
      <w:r w:rsidRPr="00564DA8">
        <w:rPr>
          <w:rFonts w:cs="Arial"/>
          <w:sz w:val="22"/>
          <w:szCs w:val="22"/>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0938150A" w14:textId="77777777" w:rsidR="008254B5" w:rsidRPr="00564DA8" w:rsidRDefault="008254B5" w:rsidP="008254B5">
      <w:pPr>
        <w:pStyle w:val="Level2"/>
        <w:rPr>
          <w:sz w:val="22"/>
          <w:szCs w:val="22"/>
        </w:rPr>
      </w:pPr>
      <w:bookmarkStart w:id="503" w:name="_Toc60726243"/>
      <w:bookmarkStart w:id="504" w:name="_Toc143592562"/>
      <w:bookmarkStart w:id="505" w:name="_Toc168826140"/>
      <w:bookmarkStart w:id="506" w:name="_Toc196732873"/>
      <w:r w:rsidRPr="00564DA8">
        <w:rPr>
          <w:sz w:val="22"/>
          <w:szCs w:val="22"/>
        </w:rPr>
        <w:t>Subpoena.</w:t>
      </w:r>
      <w:bookmarkEnd w:id="503"/>
      <w:bookmarkEnd w:id="504"/>
      <w:bookmarkEnd w:id="505"/>
      <w:bookmarkEnd w:id="506"/>
    </w:p>
    <w:p w14:paraId="478BC426" w14:textId="77777777" w:rsidR="008254B5" w:rsidRPr="00564DA8" w:rsidRDefault="008254B5" w:rsidP="008254B5">
      <w:pPr>
        <w:pStyle w:val="10sp0"/>
        <w:ind w:firstLine="720"/>
        <w:rPr>
          <w:rFonts w:cs="Arial"/>
          <w:sz w:val="22"/>
          <w:szCs w:val="22"/>
        </w:rPr>
      </w:pPr>
      <w:r w:rsidRPr="00564DA8">
        <w:rPr>
          <w:rFonts w:cs="Arial"/>
          <w:sz w:val="22"/>
          <w:szCs w:val="22"/>
        </w:rPr>
        <w:t>In the event that a subpoena or other legal process in any way concerning the Consortium’s Confidential Information, or any third-party Confidential Information is served upon Contractor, then</w:t>
      </w:r>
      <w:bookmarkStart w:id="507" w:name="_Hlk150266057"/>
      <w:r w:rsidRPr="00564DA8">
        <w:rPr>
          <w:rFonts w:cs="Arial"/>
          <w:sz w:val="22"/>
          <w:szCs w:val="22"/>
        </w:rPr>
        <w:t>, to the extent permissible under applicable law or not otherwise prohibited by court order,</w:t>
      </w:r>
      <w:bookmarkEnd w:id="507"/>
      <w:r w:rsidRPr="00564DA8">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three (3) business days following receipt of such subpoena or other legal process and to cooperate with Contractor in any lawful effort to contest the legal validity of such subpoena or other legal process.</w:t>
      </w:r>
    </w:p>
    <w:p w14:paraId="57F0C364" w14:textId="77777777" w:rsidR="008254B5" w:rsidRPr="00564DA8" w:rsidRDefault="008254B5" w:rsidP="008254B5">
      <w:pPr>
        <w:pStyle w:val="Level2"/>
        <w:rPr>
          <w:sz w:val="22"/>
          <w:szCs w:val="22"/>
        </w:rPr>
      </w:pPr>
      <w:bookmarkStart w:id="508" w:name="_Toc143592563"/>
      <w:bookmarkStart w:id="509" w:name="_Toc168826141"/>
      <w:bookmarkStart w:id="510" w:name="_Toc196732874"/>
      <w:r w:rsidRPr="00564DA8">
        <w:rPr>
          <w:sz w:val="22"/>
          <w:szCs w:val="22"/>
        </w:rPr>
        <w:t>Security of CalSAWS System and Other Confidential Information</w:t>
      </w:r>
      <w:bookmarkEnd w:id="508"/>
      <w:bookmarkEnd w:id="509"/>
      <w:bookmarkEnd w:id="510"/>
    </w:p>
    <w:p w14:paraId="4A84A826" w14:textId="77777777" w:rsidR="008254B5" w:rsidRPr="00564DA8" w:rsidRDefault="008254B5" w:rsidP="008254B5">
      <w:pPr>
        <w:pStyle w:val="Level3"/>
        <w:rPr>
          <w:rFonts w:cs="Arial"/>
          <w:b w:val="0"/>
          <w:bCs/>
          <w:sz w:val="22"/>
          <w:szCs w:val="22"/>
        </w:rPr>
      </w:pPr>
      <w:r w:rsidRPr="00564DA8">
        <w:rPr>
          <w:rFonts w:cs="Arial"/>
          <w:b w:val="0"/>
          <w:bCs/>
          <w:sz w:val="22"/>
          <w:szCs w:val="22"/>
        </w:rPr>
        <w:t>Adherence to CalSAWS User Security and Acceptable Use Policy.</w:t>
      </w:r>
    </w:p>
    <w:p w14:paraId="5E3384F5" w14:textId="77777777" w:rsidR="008254B5" w:rsidRPr="00564DA8" w:rsidRDefault="008254B5" w:rsidP="008254B5">
      <w:pPr>
        <w:pStyle w:val="10sp0"/>
        <w:ind w:left="1440"/>
        <w:rPr>
          <w:rFonts w:cs="Arial"/>
          <w:sz w:val="22"/>
          <w:szCs w:val="22"/>
        </w:rPr>
      </w:pPr>
      <w:r w:rsidRPr="00564DA8">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79808BF5"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Security Training. </w:t>
      </w:r>
    </w:p>
    <w:p w14:paraId="538637DB" w14:textId="77777777" w:rsidR="008254B5" w:rsidRPr="00564DA8" w:rsidRDefault="008254B5" w:rsidP="008254B5">
      <w:pPr>
        <w:pStyle w:val="10sp05"/>
        <w:ind w:left="1440" w:firstLine="0"/>
        <w:rPr>
          <w:rFonts w:cs="Arial"/>
          <w:sz w:val="22"/>
          <w:szCs w:val="22"/>
        </w:rPr>
      </w:pPr>
      <w:r w:rsidRPr="00564DA8">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5F199E27" w14:textId="39723379" w:rsidR="008254B5" w:rsidRPr="00564DA8" w:rsidRDefault="008254B5" w:rsidP="008254B5">
      <w:pPr>
        <w:pStyle w:val="Level3"/>
        <w:rPr>
          <w:rFonts w:cs="Arial"/>
          <w:b w:val="0"/>
          <w:bCs/>
          <w:sz w:val="22"/>
          <w:szCs w:val="22"/>
        </w:rPr>
      </w:pPr>
      <w:r w:rsidRPr="00564DA8">
        <w:rPr>
          <w:rFonts w:cs="Arial"/>
          <w:b w:val="0"/>
          <w:bCs/>
          <w:sz w:val="22"/>
          <w:szCs w:val="22"/>
        </w:rPr>
        <w:t>Execution of CDSS/DHCS MediCal Privacy and Security Agreements (PSAs)</w:t>
      </w:r>
      <w:r w:rsidR="00B65BF6" w:rsidRPr="00564DA8">
        <w:rPr>
          <w:rFonts w:cs="Arial"/>
          <w:b w:val="0"/>
          <w:bCs/>
          <w:sz w:val="22"/>
          <w:szCs w:val="22"/>
        </w:rPr>
        <w:t>.</w:t>
      </w:r>
    </w:p>
    <w:p w14:paraId="74D536F3" w14:textId="77777777" w:rsidR="008254B5" w:rsidRPr="00564DA8" w:rsidRDefault="008254B5" w:rsidP="008254B5">
      <w:pPr>
        <w:pStyle w:val="10sp05"/>
        <w:ind w:left="1440" w:firstLine="0"/>
        <w:rPr>
          <w:rFonts w:cs="Arial"/>
          <w:sz w:val="22"/>
          <w:szCs w:val="22"/>
        </w:rPr>
      </w:pPr>
      <w:r w:rsidRPr="00564DA8">
        <w:rPr>
          <w:rFonts w:cs="Arial"/>
          <w:sz w:val="22"/>
          <w:szCs w:val="22"/>
        </w:rPr>
        <w:t>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32AA00FD" w14:textId="77777777" w:rsidR="008254B5" w:rsidRPr="00564DA8" w:rsidRDefault="008254B5" w:rsidP="008254B5">
      <w:pPr>
        <w:pStyle w:val="Level2"/>
        <w:rPr>
          <w:sz w:val="22"/>
          <w:szCs w:val="22"/>
        </w:rPr>
      </w:pPr>
      <w:bookmarkStart w:id="511" w:name="_Toc60726244"/>
      <w:bookmarkStart w:id="512" w:name="_Toc143592564"/>
      <w:bookmarkStart w:id="513" w:name="_Toc168826142"/>
      <w:bookmarkStart w:id="514" w:name="_Toc196732875"/>
      <w:r w:rsidRPr="00564DA8">
        <w:rPr>
          <w:sz w:val="22"/>
          <w:szCs w:val="22"/>
        </w:rPr>
        <w:t>Survival.</w:t>
      </w:r>
      <w:bookmarkEnd w:id="511"/>
      <w:bookmarkEnd w:id="512"/>
      <w:bookmarkEnd w:id="513"/>
      <w:bookmarkEnd w:id="514"/>
    </w:p>
    <w:p w14:paraId="3EF4B55D" w14:textId="77777777" w:rsidR="008254B5" w:rsidRPr="00564DA8" w:rsidRDefault="008254B5" w:rsidP="008254B5">
      <w:pPr>
        <w:pStyle w:val="10sp0"/>
        <w:ind w:left="1440"/>
        <w:rPr>
          <w:rFonts w:cs="Arial"/>
          <w:sz w:val="22"/>
          <w:szCs w:val="22"/>
        </w:rPr>
      </w:pPr>
      <w:r w:rsidRPr="00564DA8">
        <w:rPr>
          <w:rFonts w:cs="Arial"/>
          <w:sz w:val="22"/>
          <w:szCs w:val="22"/>
        </w:rPr>
        <w:t>The provisions of this Section 15 shall remain in effect following the termination or expiration of this Agreement.</w:t>
      </w:r>
    </w:p>
    <w:p w14:paraId="4CDE8740" w14:textId="77777777" w:rsidR="008254B5" w:rsidRPr="00564DA8" w:rsidRDefault="008254B5" w:rsidP="008254B5">
      <w:pPr>
        <w:pStyle w:val="Level1"/>
        <w:rPr>
          <w:rFonts w:cs="Arial"/>
          <w:sz w:val="22"/>
          <w:szCs w:val="22"/>
        </w:rPr>
      </w:pPr>
      <w:bookmarkStart w:id="515" w:name="_Toc168826143"/>
      <w:bookmarkStart w:id="516" w:name="_Toc196732876"/>
      <w:r w:rsidRPr="00564DA8">
        <w:rPr>
          <w:rFonts w:cs="Arial"/>
          <w:sz w:val="22"/>
          <w:szCs w:val="22"/>
        </w:rPr>
        <w:t>INSURANCE.</w:t>
      </w:r>
      <w:bookmarkEnd w:id="515"/>
      <w:bookmarkEnd w:id="516"/>
    </w:p>
    <w:p w14:paraId="0FF7939F" w14:textId="77777777" w:rsidR="008254B5" w:rsidRPr="00564DA8" w:rsidRDefault="008254B5" w:rsidP="008254B5">
      <w:pPr>
        <w:pStyle w:val="Level2"/>
        <w:rPr>
          <w:sz w:val="22"/>
          <w:szCs w:val="22"/>
        </w:rPr>
      </w:pPr>
      <w:bookmarkStart w:id="517" w:name="_Toc143592566"/>
      <w:bookmarkStart w:id="518" w:name="_Toc168826144"/>
      <w:bookmarkStart w:id="519" w:name="_Toc196732877"/>
      <w:r w:rsidRPr="00564DA8">
        <w:rPr>
          <w:sz w:val="22"/>
          <w:szCs w:val="22"/>
        </w:rPr>
        <w:t>Liability and Auto Insurance.</w:t>
      </w:r>
      <w:bookmarkEnd w:id="517"/>
      <w:bookmarkEnd w:id="518"/>
      <w:bookmarkEnd w:id="519"/>
    </w:p>
    <w:p w14:paraId="27E6E76C"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having an </w:t>
      </w:r>
      <w:bookmarkStart w:id="520" w:name="OLE_LINK9"/>
      <w:r w:rsidRPr="00564DA8">
        <w:rPr>
          <w:rFonts w:cs="Arial"/>
          <w:sz w:val="22"/>
          <w:szCs w:val="22"/>
        </w:rPr>
        <w:t>AM Best rating of A – VII (or equivalent</w:t>
      </w:r>
      <w:bookmarkEnd w:id="520"/>
      <w:r w:rsidRPr="00564DA8">
        <w:rPr>
          <w:rFonts w:cs="Arial"/>
          <w:sz w:val="22"/>
          <w:szCs w:val="22"/>
        </w:rPr>
        <w:t>).  Contractor shall include the Consortium,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048D799" w14:textId="77777777" w:rsidR="008254B5" w:rsidRPr="00564DA8" w:rsidRDefault="008254B5" w:rsidP="008254B5">
      <w:pPr>
        <w:pStyle w:val="Level3"/>
        <w:rPr>
          <w:rFonts w:cs="Arial"/>
          <w:b w:val="0"/>
          <w:sz w:val="22"/>
          <w:szCs w:val="22"/>
        </w:rPr>
      </w:pPr>
      <w:r w:rsidRPr="00564DA8">
        <w:rPr>
          <w:rFonts w:cs="Arial"/>
          <w:sz w:val="22"/>
          <w:szCs w:val="22"/>
        </w:rPr>
        <w:t>Commercial General Liability</w:t>
      </w:r>
      <w:r w:rsidRPr="00564DA8">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6583FFB7" w14:textId="77777777" w:rsidR="008254B5" w:rsidRPr="00564DA8" w:rsidRDefault="008254B5" w:rsidP="008254B5">
      <w:pPr>
        <w:pStyle w:val="Level3"/>
        <w:rPr>
          <w:rFonts w:cs="Arial"/>
          <w:b w:val="0"/>
          <w:sz w:val="22"/>
          <w:szCs w:val="22"/>
        </w:rPr>
      </w:pPr>
      <w:r w:rsidRPr="00564DA8">
        <w:rPr>
          <w:rFonts w:cs="Arial"/>
          <w:sz w:val="22"/>
          <w:szCs w:val="22"/>
        </w:rPr>
        <w:t xml:space="preserve">Commercial Business Automobile Liability </w:t>
      </w:r>
      <w:r w:rsidRPr="00564DA8">
        <w:rPr>
          <w:rFonts w:cs="Arial"/>
          <w:b w:val="0"/>
          <w:sz w:val="22"/>
          <w:szCs w:val="22"/>
        </w:rPr>
        <w:t xml:space="preserve">(owned, hired, or non-owned vehicles) covering the risks of bodily injury (including death) and property damage, with a limit of not less than $1 million per accident; </w:t>
      </w:r>
    </w:p>
    <w:p w14:paraId="13F60858" w14:textId="77777777" w:rsidR="008254B5" w:rsidRPr="00564DA8" w:rsidRDefault="008254B5" w:rsidP="008254B5">
      <w:pPr>
        <w:pStyle w:val="Level3"/>
        <w:rPr>
          <w:rFonts w:cs="Arial"/>
          <w:b w:val="0"/>
          <w:sz w:val="22"/>
          <w:szCs w:val="22"/>
        </w:rPr>
      </w:pPr>
      <w:r w:rsidRPr="00564DA8">
        <w:rPr>
          <w:rFonts w:cs="Arial"/>
          <w:sz w:val="22"/>
          <w:szCs w:val="22"/>
        </w:rPr>
        <w:t xml:space="preserve">Employer Practices Liability Insurance </w:t>
      </w:r>
      <w:r w:rsidRPr="00564DA8">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0AACAEB" w14:textId="77777777" w:rsidR="008254B5" w:rsidRPr="00564DA8" w:rsidRDefault="008254B5" w:rsidP="008254B5">
      <w:pPr>
        <w:pStyle w:val="Level3"/>
        <w:rPr>
          <w:rFonts w:cs="Arial"/>
          <w:b w:val="0"/>
          <w:sz w:val="22"/>
          <w:szCs w:val="22"/>
        </w:rPr>
      </w:pPr>
      <w:r w:rsidRPr="00564DA8">
        <w:rPr>
          <w:rFonts w:cs="Arial"/>
          <w:sz w:val="22"/>
          <w:szCs w:val="22"/>
        </w:rPr>
        <w:t xml:space="preserve">Crime Coverage Insurance </w:t>
      </w:r>
      <w:r w:rsidRPr="00564DA8">
        <w:rPr>
          <w:rFonts w:cs="Arial"/>
          <w:b w:val="0"/>
          <w:sz w:val="22"/>
          <w:szCs w:val="22"/>
        </w:rPr>
        <w:t>covering the risks of theft of money, securities, or other property committed to Contractor’s Staff, including Subcontractor’s Staff, while performing work pursuant to this Agreement;</w:t>
      </w:r>
    </w:p>
    <w:p w14:paraId="133786FF" w14:textId="77777777" w:rsidR="008254B5" w:rsidRPr="00564DA8" w:rsidRDefault="008254B5" w:rsidP="008254B5">
      <w:pPr>
        <w:pStyle w:val="Level3"/>
        <w:rPr>
          <w:rFonts w:cs="Arial"/>
          <w:b w:val="0"/>
          <w:sz w:val="22"/>
          <w:szCs w:val="22"/>
        </w:rPr>
      </w:pPr>
      <w:r w:rsidRPr="00564DA8">
        <w:rPr>
          <w:rFonts w:cs="Arial"/>
          <w:sz w:val="22"/>
          <w:szCs w:val="22"/>
        </w:rPr>
        <w:t xml:space="preserve">Professional Liability or Errors and Omissions </w:t>
      </w:r>
      <w:r w:rsidRPr="00564DA8">
        <w:rPr>
          <w:rFonts w:cs="Arial"/>
          <w:b w:val="0"/>
          <w:sz w:val="22"/>
          <w:szCs w:val="22"/>
        </w:rPr>
        <w:t>with coverage of not less than $2 million per claim/$5 million general aggregate; and</w:t>
      </w:r>
    </w:p>
    <w:p w14:paraId="54428E25" w14:textId="77777777" w:rsidR="008254B5" w:rsidRPr="00564DA8" w:rsidRDefault="008254B5" w:rsidP="008254B5">
      <w:pPr>
        <w:pStyle w:val="Level3"/>
        <w:rPr>
          <w:rFonts w:cs="Arial"/>
          <w:b w:val="0"/>
          <w:sz w:val="22"/>
          <w:szCs w:val="22"/>
        </w:rPr>
      </w:pPr>
      <w:r w:rsidRPr="00564DA8">
        <w:rPr>
          <w:rFonts w:cs="Arial"/>
          <w:sz w:val="22"/>
          <w:szCs w:val="22"/>
        </w:rPr>
        <w:t xml:space="preserve">Umbrella Policy </w:t>
      </w:r>
      <w:r w:rsidRPr="00564DA8">
        <w:rPr>
          <w:rFonts w:cs="Arial"/>
          <w:b w:val="0"/>
          <w:sz w:val="22"/>
          <w:szCs w:val="22"/>
        </w:rPr>
        <w:t>providing excess limits over the general liability, automobile liability and employer liability</w:t>
      </w:r>
      <w:r w:rsidRPr="00564DA8">
        <w:rPr>
          <w:rFonts w:cs="Arial"/>
          <w:sz w:val="22"/>
          <w:szCs w:val="22"/>
        </w:rPr>
        <w:t xml:space="preserve"> </w:t>
      </w:r>
      <w:r w:rsidRPr="00564DA8">
        <w:rPr>
          <w:rFonts w:cs="Arial"/>
          <w:b w:val="0"/>
          <w:sz w:val="22"/>
          <w:szCs w:val="22"/>
        </w:rPr>
        <w:t xml:space="preserve">primary policies in an amount not less than $3 million per occurrence and in the aggregate. </w:t>
      </w:r>
    </w:p>
    <w:p w14:paraId="18541369" w14:textId="77777777" w:rsidR="008254B5" w:rsidRPr="00564DA8" w:rsidRDefault="008254B5" w:rsidP="008254B5">
      <w:pPr>
        <w:pStyle w:val="Level2"/>
        <w:rPr>
          <w:sz w:val="22"/>
          <w:szCs w:val="22"/>
        </w:rPr>
      </w:pPr>
      <w:bookmarkStart w:id="521" w:name="_Toc60726257"/>
      <w:bookmarkStart w:id="522" w:name="_Toc143592567"/>
      <w:bookmarkStart w:id="523" w:name="_Toc168826145"/>
      <w:bookmarkStart w:id="524" w:name="_Toc196732878"/>
      <w:r w:rsidRPr="00564DA8">
        <w:rPr>
          <w:sz w:val="22"/>
          <w:szCs w:val="22"/>
        </w:rPr>
        <w:t>Workers’ Compensation Coverage.</w:t>
      </w:r>
      <w:bookmarkEnd w:id="521"/>
      <w:bookmarkEnd w:id="522"/>
      <w:bookmarkEnd w:id="523"/>
      <w:bookmarkEnd w:id="524"/>
    </w:p>
    <w:p w14:paraId="6C79612F" w14:textId="77777777" w:rsidR="008254B5" w:rsidRPr="00564DA8" w:rsidRDefault="008254B5" w:rsidP="008254B5">
      <w:pPr>
        <w:pStyle w:val="10sp0"/>
        <w:tabs>
          <w:tab w:val="left" w:pos="990"/>
        </w:tabs>
        <w:ind w:firstLine="720"/>
        <w:rPr>
          <w:rFonts w:cs="Arial"/>
          <w:sz w:val="22"/>
          <w:szCs w:val="22"/>
        </w:rPr>
      </w:pPr>
      <w:r w:rsidRPr="00564DA8">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18.1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07923134" w14:textId="77777777" w:rsidR="008254B5" w:rsidRPr="00564DA8" w:rsidRDefault="008254B5" w:rsidP="008254B5">
      <w:pPr>
        <w:pStyle w:val="Level2"/>
        <w:rPr>
          <w:sz w:val="22"/>
          <w:szCs w:val="22"/>
        </w:rPr>
      </w:pPr>
      <w:bookmarkStart w:id="525" w:name="_Toc60726258"/>
      <w:bookmarkStart w:id="526" w:name="_Toc143592568"/>
      <w:bookmarkStart w:id="527" w:name="_Toc168826146"/>
      <w:bookmarkStart w:id="528" w:name="_Toc196732879"/>
      <w:r w:rsidRPr="00564DA8">
        <w:rPr>
          <w:sz w:val="22"/>
          <w:szCs w:val="22"/>
        </w:rPr>
        <w:t>Subcontractors.</w:t>
      </w:r>
      <w:bookmarkEnd w:id="525"/>
      <w:bookmarkEnd w:id="526"/>
      <w:bookmarkEnd w:id="527"/>
      <w:bookmarkEnd w:id="528"/>
    </w:p>
    <w:p w14:paraId="0E764560"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529" w:name="_Hlk150266458"/>
      <w:r w:rsidRPr="00564DA8">
        <w:rPr>
          <w:rFonts w:cs="Arial"/>
          <w:sz w:val="22"/>
          <w:szCs w:val="22"/>
        </w:rPr>
        <w:t xml:space="preserve">Subcontractors shall maintain insurance at a level commensurate with the extent of the scope of work they are performing on the Project. </w:t>
      </w:r>
      <w:bookmarkEnd w:id="529"/>
      <w:r w:rsidRPr="00564DA8">
        <w:rPr>
          <w:rFonts w:cs="Arial"/>
          <w:sz w:val="22"/>
          <w:szCs w:val="22"/>
        </w:rPr>
        <w:t>Failure of Subcontractor(s) to comply with insurance requirements does not limit Contractor’s liability or responsibility.</w:t>
      </w:r>
    </w:p>
    <w:p w14:paraId="6A50312A" w14:textId="77777777" w:rsidR="008254B5" w:rsidRPr="00564DA8" w:rsidRDefault="008254B5" w:rsidP="008254B5">
      <w:pPr>
        <w:pStyle w:val="Level2"/>
        <w:rPr>
          <w:sz w:val="22"/>
          <w:szCs w:val="22"/>
        </w:rPr>
      </w:pPr>
      <w:bookmarkStart w:id="530" w:name="_Toc60726259"/>
      <w:bookmarkStart w:id="531" w:name="_Toc143592569"/>
      <w:bookmarkStart w:id="532" w:name="_Toc168826147"/>
      <w:bookmarkStart w:id="533" w:name="_Toc196732880"/>
      <w:r w:rsidRPr="00564DA8">
        <w:rPr>
          <w:sz w:val="22"/>
          <w:szCs w:val="22"/>
        </w:rPr>
        <w:t>Cancellation.</w:t>
      </w:r>
      <w:bookmarkEnd w:id="530"/>
      <w:bookmarkEnd w:id="531"/>
      <w:bookmarkEnd w:id="532"/>
      <w:bookmarkEnd w:id="533"/>
    </w:p>
    <w:p w14:paraId="217B086D" w14:textId="77777777" w:rsidR="008254B5" w:rsidRPr="00564DA8" w:rsidRDefault="008254B5" w:rsidP="008254B5">
      <w:pPr>
        <w:pStyle w:val="10sp0"/>
        <w:ind w:firstLine="720"/>
        <w:rPr>
          <w:rFonts w:cs="Arial"/>
          <w:sz w:val="22"/>
          <w:szCs w:val="22"/>
        </w:rPr>
      </w:pPr>
      <w:r w:rsidRPr="00564DA8">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07FF1438" w14:textId="77777777" w:rsidR="008254B5" w:rsidRPr="00564DA8" w:rsidRDefault="008254B5" w:rsidP="008254B5">
      <w:pPr>
        <w:pStyle w:val="Level2"/>
        <w:rPr>
          <w:sz w:val="22"/>
          <w:szCs w:val="22"/>
        </w:rPr>
      </w:pPr>
      <w:bookmarkStart w:id="534" w:name="_Toc60726260"/>
      <w:bookmarkStart w:id="535" w:name="_Toc143592570"/>
      <w:bookmarkStart w:id="536" w:name="_Toc168826148"/>
      <w:bookmarkStart w:id="537" w:name="_Toc196732881"/>
      <w:r w:rsidRPr="00564DA8">
        <w:rPr>
          <w:sz w:val="22"/>
          <w:szCs w:val="22"/>
        </w:rPr>
        <w:t>Insurance Documents.</w:t>
      </w:r>
      <w:bookmarkEnd w:id="534"/>
      <w:bookmarkEnd w:id="535"/>
      <w:bookmarkEnd w:id="536"/>
      <w:bookmarkEnd w:id="537"/>
    </w:p>
    <w:p w14:paraId="5FB75AEB" w14:textId="77777777" w:rsidR="008254B5" w:rsidRPr="00564DA8" w:rsidRDefault="008254B5" w:rsidP="008254B5">
      <w:pPr>
        <w:pStyle w:val="10sp0"/>
        <w:ind w:firstLine="720"/>
        <w:rPr>
          <w:rFonts w:cs="Arial"/>
          <w:sz w:val="22"/>
          <w:szCs w:val="22"/>
        </w:rPr>
      </w:pPr>
      <w:r w:rsidRPr="00564DA8">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1827DA84" w14:textId="77777777" w:rsidR="008254B5" w:rsidRPr="00564DA8" w:rsidRDefault="008254B5" w:rsidP="008254B5">
      <w:pPr>
        <w:pStyle w:val="Level2"/>
        <w:rPr>
          <w:sz w:val="22"/>
          <w:szCs w:val="22"/>
        </w:rPr>
      </w:pPr>
      <w:bookmarkStart w:id="538" w:name="_Toc60726261"/>
      <w:bookmarkStart w:id="539" w:name="_Toc143592571"/>
      <w:bookmarkStart w:id="540" w:name="_Toc168826149"/>
      <w:bookmarkStart w:id="541" w:name="_Toc196732882"/>
      <w:r w:rsidRPr="00564DA8">
        <w:rPr>
          <w:sz w:val="22"/>
          <w:szCs w:val="22"/>
        </w:rPr>
        <w:t>Increased Coverage.</w:t>
      </w:r>
      <w:bookmarkEnd w:id="538"/>
      <w:bookmarkEnd w:id="539"/>
      <w:bookmarkEnd w:id="540"/>
      <w:bookmarkEnd w:id="541"/>
    </w:p>
    <w:p w14:paraId="4BF6B811" w14:textId="77777777" w:rsidR="008254B5" w:rsidRPr="00564DA8" w:rsidRDefault="008254B5" w:rsidP="008254B5">
      <w:pPr>
        <w:pStyle w:val="10sp0"/>
        <w:ind w:firstLine="720"/>
        <w:rPr>
          <w:rFonts w:cs="Arial"/>
          <w:sz w:val="22"/>
          <w:szCs w:val="22"/>
        </w:rPr>
      </w:pPr>
      <w:r w:rsidRPr="00564DA8">
        <w:rPr>
          <w:rFonts w:cs="Arial"/>
          <w:sz w:val="22"/>
          <w:szCs w:val="22"/>
        </w:rPr>
        <w:t>If any aggregate insurance limit is exceeded, Contractor must purchase additional coverage to meet these requirements.</w:t>
      </w:r>
    </w:p>
    <w:p w14:paraId="53005445" w14:textId="77777777" w:rsidR="008254B5" w:rsidRPr="00564DA8" w:rsidRDefault="008254B5" w:rsidP="008254B5">
      <w:pPr>
        <w:pStyle w:val="Level2"/>
        <w:rPr>
          <w:sz w:val="22"/>
          <w:szCs w:val="22"/>
        </w:rPr>
      </w:pPr>
      <w:bookmarkStart w:id="542" w:name="_Toc60726262"/>
      <w:bookmarkStart w:id="543" w:name="_Toc143592572"/>
      <w:bookmarkStart w:id="544" w:name="_Toc168826150"/>
      <w:bookmarkStart w:id="545" w:name="_Toc196732883"/>
      <w:r w:rsidRPr="00564DA8">
        <w:rPr>
          <w:sz w:val="22"/>
          <w:szCs w:val="22"/>
        </w:rPr>
        <w:t>Cross Liability.</w:t>
      </w:r>
      <w:bookmarkEnd w:id="542"/>
      <w:bookmarkEnd w:id="543"/>
      <w:bookmarkEnd w:id="544"/>
      <w:bookmarkEnd w:id="545"/>
    </w:p>
    <w:p w14:paraId="4EADAAB7" w14:textId="77777777" w:rsidR="008254B5" w:rsidRPr="00564DA8" w:rsidRDefault="008254B5" w:rsidP="008254B5">
      <w:pPr>
        <w:pStyle w:val="10sp0"/>
        <w:ind w:firstLine="720"/>
        <w:rPr>
          <w:rFonts w:cs="Arial"/>
          <w:sz w:val="22"/>
          <w:szCs w:val="22"/>
        </w:rPr>
      </w:pPr>
      <w:r w:rsidRPr="00564DA8">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p>
    <w:p w14:paraId="777B0B8A" w14:textId="77777777" w:rsidR="008254B5" w:rsidRPr="00564DA8" w:rsidRDefault="008254B5" w:rsidP="008254B5">
      <w:pPr>
        <w:pStyle w:val="Level1"/>
        <w:rPr>
          <w:rFonts w:cs="Arial"/>
          <w:sz w:val="22"/>
          <w:szCs w:val="22"/>
        </w:rPr>
      </w:pPr>
      <w:bookmarkStart w:id="546" w:name="_Toc168826151"/>
      <w:bookmarkStart w:id="547" w:name="_Toc196732884"/>
      <w:r w:rsidRPr="00564DA8">
        <w:rPr>
          <w:rFonts w:cs="Arial"/>
          <w:sz w:val="22"/>
          <w:szCs w:val="22"/>
        </w:rPr>
        <w:t>DISPUTE RESOLUTION.</w:t>
      </w:r>
      <w:bookmarkEnd w:id="546"/>
      <w:bookmarkEnd w:id="547"/>
    </w:p>
    <w:p w14:paraId="46769DE6" w14:textId="77777777" w:rsidR="008254B5" w:rsidRPr="00564DA8" w:rsidRDefault="008254B5" w:rsidP="008254B5">
      <w:pPr>
        <w:pStyle w:val="Level2"/>
        <w:tabs>
          <w:tab w:val="clear" w:pos="1440"/>
          <w:tab w:val="left" w:pos="720"/>
        </w:tabs>
        <w:ind w:left="720" w:firstLine="0"/>
        <w:rPr>
          <w:b w:val="0"/>
          <w:sz w:val="22"/>
          <w:szCs w:val="22"/>
          <w:u w:val="none"/>
        </w:rPr>
      </w:pPr>
      <w:bookmarkStart w:id="548" w:name="_Toc143592574"/>
      <w:r w:rsidRPr="00564DA8">
        <w:rPr>
          <w:bCs/>
          <w:sz w:val="22"/>
          <w:szCs w:val="22"/>
          <w:u w:val="none"/>
        </w:rPr>
        <w:tab/>
      </w:r>
      <w:bookmarkStart w:id="549" w:name="_Toc168826152"/>
      <w:bookmarkStart w:id="550" w:name="_Toc196732885"/>
      <w:r w:rsidRPr="00564DA8">
        <w:rPr>
          <w:bCs/>
          <w:sz w:val="22"/>
          <w:szCs w:val="22"/>
          <w:u w:val="none"/>
        </w:rPr>
        <w:t>Disputes Between Contractor and Other Contractors in Multi-Contractor Environment</w:t>
      </w:r>
      <w:r w:rsidRPr="00564DA8">
        <w:rPr>
          <w:b w:val="0"/>
          <w:sz w:val="22"/>
          <w:szCs w:val="22"/>
          <w:u w:val="none"/>
        </w:rPr>
        <w:t>.</w:t>
      </w:r>
      <w:bookmarkEnd w:id="548"/>
      <w:bookmarkEnd w:id="549"/>
      <w:bookmarkEnd w:id="550"/>
    </w:p>
    <w:p w14:paraId="4F9468A1" w14:textId="77777777" w:rsidR="008254B5" w:rsidRPr="00564DA8" w:rsidRDefault="008254B5" w:rsidP="008254B5">
      <w:pPr>
        <w:pStyle w:val="Level3"/>
        <w:rPr>
          <w:rFonts w:cs="Arial"/>
          <w:b w:val="0"/>
          <w:bCs/>
          <w:sz w:val="22"/>
          <w:szCs w:val="22"/>
        </w:rPr>
      </w:pPr>
      <w:r w:rsidRPr="00564DA8">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0B7ECDCB" w14:textId="77777777" w:rsidR="008254B5" w:rsidRPr="00564DA8" w:rsidRDefault="008254B5" w:rsidP="008254B5">
      <w:pPr>
        <w:pStyle w:val="Level3"/>
        <w:rPr>
          <w:rFonts w:cs="Arial"/>
          <w:b w:val="0"/>
          <w:bCs/>
          <w:sz w:val="22"/>
          <w:szCs w:val="22"/>
        </w:rPr>
      </w:pPr>
      <w:r w:rsidRPr="00564DA8">
        <w:rPr>
          <w:rFonts w:cs="Arial"/>
          <w:b w:val="0"/>
          <w:bCs/>
          <w:sz w:val="22"/>
          <w:szCs w:val="22"/>
        </w:rPr>
        <w:t>The Consortium has established the Delivery Integration Framework to manage the governance structure and processes in an integrated multi-contractor environment. The Delivery Integration Framework incorporates system engineering/system integration principles and best practices to achieve the following:</w:t>
      </w:r>
    </w:p>
    <w:p w14:paraId="1AA9AE67"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Facilitate, support and monitor the effectiveness of the multi-contractor environment. </w:t>
      </w:r>
    </w:p>
    <w:p w14:paraId="7A946E18" w14:textId="77777777" w:rsidR="008254B5" w:rsidRPr="00564DA8" w:rsidRDefault="008254B5" w:rsidP="008254B5">
      <w:pPr>
        <w:pStyle w:val="Level4"/>
        <w:ind w:left="2160" w:firstLine="0"/>
        <w:rPr>
          <w:rFonts w:cs="Arial"/>
          <w:sz w:val="22"/>
          <w:szCs w:val="22"/>
        </w:rPr>
      </w:pPr>
      <w:r w:rsidRPr="00564DA8">
        <w:rPr>
          <w:rFonts w:cs="Arial"/>
          <w:sz w:val="22"/>
          <w:szCs w:val="22"/>
        </w:rPr>
        <w:t>Participate in the creation and execution of plans and processes to govern multiple contractors working collectively in the CalSAWS environment.</w:t>
      </w:r>
    </w:p>
    <w:p w14:paraId="2B509644" w14:textId="77777777" w:rsidR="008254B5" w:rsidRPr="00564DA8" w:rsidRDefault="008254B5" w:rsidP="008254B5">
      <w:pPr>
        <w:pStyle w:val="Level4"/>
        <w:ind w:left="2160" w:firstLine="0"/>
        <w:rPr>
          <w:rFonts w:cs="Arial"/>
          <w:sz w:val="22"/>
          <w:szCs w:val="22"/>
        </w:rPr>
      </w:pPr>
      <w:r w:rsidRPr="00564DA8">
        <w:rPr>
          <w:rFonts w:cs="Arial"/>
          <w:sz w:val="22"/>
          <w:szCs w:val="22"/>
        </w:rPr>
        <w:t>Coordinate the timing and entry/exit criteria associated with design, build, test and delivery across contractors when multiple parties are required to implement a change or add a capability.</w:t>
      </w:r>
    </w:p>
    <w:p w14:paraId="4DA178CF" w14:textId="77777777" w:rsidR="008254B5" w:rsidRPr="00564DA8" w:rsidRDefault="008254B5" w:rsidP="008254B5">
      <w:pPr>
        <w:pStyle w:val="Level4"/>
        <w:ind w:left="2160" w:firstLine="0"/>
        <w:rPr>
          <w:rFonts w:cs="Arial"/>
          <w:sz w:val="22"/>
          <w:szCs w:val="22"/>
        </w:rPr>
      </w:pPr>
      <w:r w:rsidRPr="00564DA8">
        <w:rPr>
          <w:rFonts w:cs="Arial"/>
          <w:sz w:val="22"/>
          <w:szCs w:val="22"/>
        </w:rPr>
        <w:t>Monitor and clarify lines of delineation between contractors.</w:t>
      </w:r>
    </w:p>
    <w:p w14:paraId="46A46954" w14:textId="77777777" w:rsidR="008254B5" w:rsidRPr="00564DA8" w:rsidRDefault="008254B5" w:rsidP="008254B5">
      <w:pPr>
        <w:pStyle w:val="Level4"/>
        <w:rPr>
          <w:rFonts w:cs="Arial"/>
          <w:sz w:val="22"/>
          <w:szCs w:val="22"/>
        </w:rPr>
      </w:pPr>
      <w:r w:rsidRPr="00564DA8">
        <w:rPr>
          <w:rFonts w:cs="Arial"/>
          <w:sz w:val="22"/>
          <w:szCs w:val="22"/>
        </w:rPr>
        <w:t>Monitor effectiveness of contractor interactions.</w:t>
      </w:r>
    </w:p>
    <w:p w14:paraId="2C6983F9" w14:textId="77777777" w:rsidR="008254B5" w:rsidRPr="00564DA8" w:rsidRDefault="008254B5" w:rsidP="008254B5">
      <w:pPr>
        <w:pStyle w:val="Level4"/>
        <w:ind w:left="2160" w:firstLine="0"/>
        <w:rPr>
          <w:rFonts w:cs="Arial"/>
          <w:sz w:val="22"/>
          <w:szCs w:val="22"/>
        </w:rPr>
      </w:pPr>
      <w:r w:rsidRPr="00564DA8">
        <w:rPr>
          <w:rFonts w:cs="Arial"/>
          <w:sz w:val="22"/>
          <w:szCs w:val="22"/>
        </w:rPr>
        <w:t>Serve as the first entity to resolve disputes between or among contractors.</w:t>
      </w:r>
    </w:p>
    <w:p w14:paraId="66F8B3BB" w14:textId="77777777" w:rsidR="008254B5" w:rsidRPr="00564DA8" w:rsidRDefault="008254B5" w:rsidP="008254B5">
      <w:pPr>
        <w:pStyle w:val="Level3"/>
        <w:rPr>
          <w:rFonts w:cs="Arial"/>
          <w:sz w:val="22"/>
          <w:szCs w:val="22"/>
        </w:rPr>
      </w:pPr>
      <w:r w:rsidRPr="00564DA8">
        <w:rPr>
          <w:rFonts w:cs="Arial"/>
          <w:b w:val="0"/>
          <w:bCs/>
          <w:sz w:val="22"/>
          <w:szCs w:val="22"/>
        </w:rPr>
        <w:t>In any case in which an issue or dispute arises between Contractor and other contractors providing goods or Services on the CalSAWS System, Contractor shall promptly bring the dispute to the attention of the Consortium’s PMO Director. Upon being notified of a potential issue or dispute between Contractor and other contractors working on the CalSAWS System, the Consortium’s PMO Director will meet with appropriate Staff from both parties in an effort to resolve the issue or dispute.</w:t>
      </w:r>
    </w:p>
    <w:p w14:paraId="6E1409B0" w14:textId="77777777" w:rsidR="008254B5" w:rsidRPr="00564DA8" w:rsidRDefault="008254B5" w:rsidP="008254B5">
      <w:pPr>
        <w:pStyle w:val="Level3"/>
        <w:rPr>
          <w:rFonts w:cs="Arial"/>
          <w:sz w:val="22"/>
          <w:szCs w:val="22"/>
        </w:rPr>
      </w:pPr>
      <w:r w:rsidRPr="00564DA8">
        <w:rPr>
          <w:rFonts w:cs="Arial"/>
          <w:b w:val="0"/>
          <w:bCs/>
          <w:sz w:val="22"/>
          <w:szCs w:val="22"/>
        </w:rPr>
        <w:t xml:space="preserve">If the Consortium’s PMO Director is unable to resolve an issue or dispute between Contractor and other contractors working on the CalSAWS System within three (3) days of the issue or dispute being brought to its attention, the Consortium’s PMO Director will elevate the issue to the </w:t>
      </w:r>
      <w:r w:rsidRPr="00564DA8">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11C48F57" w14:textId="77777777" w:rsidR="008254B5" w:rsidRPr="00564DA8" w:rsidRDefault="008254B5" w:rsidP="008254B5">
      <w:pPr>
        <w:pStyle w:val="Level2"/>
        <w:tabs>
          <w:tab w:val="clear" w:pos="1440"/>
          <w:tab w:val="left" w:pos="720"/>
        </w:tabs>
        <w:ind w:left="720" w:firstLine="0"/>
        <w:rPr>
          <w:b w:val="0"/>
          <w:sz w:val="22"/>
          <w:szCs w:val="22"/>
          <w:u w:val="none"/>
        </w:rPr>
      </w:pPr>
      <w:bookmarkStart w:id="551" w:name="_Toc143592575"/>
      <w:r w:rsidRPr="00564DA8">
        <w:rPr>
          <w:bCs/>
          <w:sz w:val="22"/>
          <w:szCs w:val="22"/>
          <w:u w:val="none"/>
        </w:rPr>
        <w:tab/>
      </w:r>
      <w:bookmarkStart w:id="552" w:name="_Toc168826153"/>
      <w:bookmarkStart w:id="553" w:name="_Toc196732886"/>
      <w:r w:rsidRPr="00564DA8">
        <w:rPr>
          <w:bCs/>
          <w:sz w:val="22"/>
          <w:szCs w:val="22"/>
          <w:u w:val="none"/>
        </w:rPr>
        <w:t>Disputes Between Contractor and Consortium</w:t>
      </w:r>
      <w:r w:rsidRPr="00564DA8">
        <w:rPr>
          <w:b w:val="0"/>
          <w:sz w:val="22"/>
          <w:szCs w:val="22"/>
          <w:u w:val="none"/>
        </w:rPr>
        <w:t>.</w:t>
      </w:r>
      <w:bookmarkEnd w:id="551"/>
      <w:bookmarkEnd w:id="552"/>
      <w:bookmarkEnd w:id="553"/>
    </w:p>
    <w:p w14:paraId="3CBBAD62"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06F76BF6"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5CF56A4C" w14:textId="77777777" w:rsidR="008254B5" w:rsidRPr="00564DA8" w:rsidRDefault="008254B5" w:rsidP="008254B5">
      <w:pPr>
        <w:pStyle w:val="Level3"/>
        <w:rPr>
          <w:rFonts w:cs="Arial"/>
          <w:b w:val="0"/>
          <w:bCs/>
          <w:sz w:val="22"/>
          <w:szCs w:val="22"/>
        </w:rPr>
      </w:pPr>
      <w:r w:rsidRPr="00564DA8">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4DFBCCB6" w14:textId="77777777" w:rsidR="008254B5" w:rsidRPr="00564DA8" w:rsidRDefault="008254B5" w:rsidP="008254B5">
      <w:pPr>
        <w:pStyle w:val="Level3"/>
        <w:rPr>
          <w:rFonts w:cs="Arial"/>
          <w:b w:val="0"/>
          <w:bCs/>
          <w:sz w:val="22"/>
          <w:szCs w:val="22"/>
        </w:rPr>
      </w:pPr>
      <w:r w:rsidRPr="00564DA8">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4FE9398F" w14:textId="77777777" w:rsidR="008254B5" w:rsidRPr="00564DA8" w:rsidRDefault="008254B5" w:rsidP="008254B5">
      <w:pPr>
        <w:pStyle w:val="Level2"/>
        <w:rPr>
          <w:b w:val="0"/>
          <w:bCs/>
          <w:sz w:val="22"/>
          <w:szCs w:val="22"/>
          <w:u w:val="none"/>
        </w:rPr>
      </w:pPr>
      <w:bookmarkStart w:id="554" w:name="_Toc143592576"/>
      <w:bookmarkStart w:id="555" w:name="_Toc168826154"/>
      <w:bookmarkStart w:id="556" w:name="_Toc196732887"/>
      <w:r w:rsidRPr="00564DA8">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554"/>
      <w:bookmarkEnd w:id="555"/>
      <w:bookmarkEnd w:id="556"/>
    </w:p>
    <w:p w14:paraId="4151FBD0" w14:textId="77777777" w:rsidR="008254B5" w:rsidRPr="00564DA8" w:rsidRDefault="008254B5" w:rsidP="008254B5">
      <w:pPr>
        <w:pStyle w:val="Level2"/>
        <w:keepNext w:val="0"/>
        <w:rPr>
          <w:sz w:val="22"/>
          <w:szCs w:val="22"/>
        </w:rPr>
      </w:pPr>
      <w:bookmarkStart w:id="557" w:name="_Toc143592577"/>
      <w:bookmarkStart w:id="558" w:name="_Toc168826155"/>
      <w:bookmarkStart w:id="559" w:name="_Toc196732888"/>
      <w:r w:rsidRPr="00564DA8">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560" w:name="_Hlk150268211"/>
      <w:r w:rsidRPr="00564DA8">
        <w:rPr>
          <w:b w:val="0"/>
          <w:bCs/>
          <w:sz w:val="22"/>
          <w:szCs w:val="22"/>
          <w:u w:val="none"/>
        </w:rPr>
        <w:t xml:space="preserve">pursuant to Section 18.5 (Termination for Convenience) </w:t>
      </w:r>
      <w:bookmarkEnd w:id="560"/>
      <w:r w:rsidRPr="00564DA8">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557"/>
      <w:bookmarkEnd w:id="558"/>
      <w:bookmarkEnd w:id="559"/>
    </w:p>
    <w:p w14:paraId="013644BD" w14:textId="77777777" w:rsidR="008254B5" w:rsidRPr="00564DA8" w:rsidRDefault="008254B5" w:rsidP="008254B5">
      <w:pPr>
        <w:pStyle w:val="Level1"/>
        <w:keepNext w:val="0"/>
        <w:rPr>
          <w:rFonts w:cs="Arial"/>
          <w:sz w:val="22"/>
          <w:szCs w:val="22"/>
        </w:rPr>
      </w:pPr>
      <w:bookmarkStart w:id="561" w:name="_Toc168826156"/>
      <w:bookmarkStart w:id="562" w:name="_Toc196732889"/>
      <w:r w:rsidRPr="00564DA8">
        <w:rPr>
          <w:rFonts w:cs="Arial"/>
          <w:sz w:val="22"/>
          <w:szCs w:val="22"/>
        </w:rPr>
        <w:t>TERMINATION.</w:t>
      </w:r>
      <w:bookmarkEnd w:id="561"/>
      <w:bookmarkEnd w:id="562"/>
    </w:p>
    <w:p w14:paraId="19F7C8E6" w14:textId="77777777" w:rsidR="008254B5" w:rsidRPr="00564DA8" w:rsidRDefault="008254B5" w:rsidP="008254B5">
      <w:pPr>
        <w:pStyle w:val="Level2"/>
        <w:rPr>
          <w:sz w:val="22"/>
          <w:szCs w:val="22"/>
        </w:rPr>
      </w:pPr>
      <w:bookmarkStart w:id="563" w:name="_Toc60726246"/>
      <w:bookmarkStart w:id="564" w:name="_Toc143592579"/>
      <w:bookmarkStart w:id="565" w:name="_Toc168826157"/>
      <w:bookmarkStart w:id="566" w:name="_Toc196732890"/>
      <w:r w:rsidRPr="00564DA8">
        <w:rPr>
          <w:sz w:val="22"/>
          <w:szCs w:val="22"/>
        </w:rPr>
        <w:t>Termination for Material Breach.</w:t>
      </w:r>
      <w:bookmarkEnd w:id="563"/>
      <w:bookmarkEnd w:id="564"/>
      <w:bookmarkEnd w:id="565"/>
      <w:bookmarkEnd w:id="566"/>
    </w:p>
    <w:p w14:paraId="51E2E8E9" w14:textId="77777777" w:rsidR="008254B5" w:rsidRPr="00564DA8" w:rsidRDefault="008254B5" w:rsidP="008254B5">
      <w:pPr>
        <w:pStyle w:val="10sp0"/>
        <w:ind w:firstLine="720"/>
        <w:rPr>
          <w:rFonts w:cs="Arial"/>
          <w:sz w:val="22"/>
          <w:szCs w:val="22"/>
        </w:rPr>
      </w:pPr>
      <w:r w:rsidRPr="00564DA8">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090E1152" w14:textId="1684470C" w:rsidR="008254B5" w:rsidRPr="00564DA8" w:rsidRDefault="008254B5" w:rsidP="008254B5">
      <w:pPr>
        <w:pStyle w:val="Level2"/>
        <w:rPr>
          <w:sz w:val="22"/>
          <w:szCs w:val="22"/>
        </w:rPr>
      </w:pPr>
      <w:bookmarkStart w:id="567" w:name="_Toc60726247"/>
      <w:bookmarkStart w:id="568" w:name="_Toc143592580"/>
      <w:bookmarkStart w:id="569" w:name="_Toc168826158"/>
      <w:bookmarkStart w:id="570" w:name="_Toc196732891"/>
      <w:r w:rsidRPr="00564DA8">
        <w:rPr>
          <w:sz w:val="22"/>
          <w:szCs w:val="22"/>
        </w:rPr>
        <w:t xml:space="preserve">Termination for Rejection of </w:t>
      </w:r>
      <w:r w:rsidR="0065422E" w:rsidRPr="00564DA8">
        <w:rPr>
          <w:sz w:val="22"/>
          <w:szCs w:val="22"/>
        </w:rPr>
        <w:t>QA</w:t>
      </w:r>
      <w:r w:rsidRPr="00564DA8">
        <w:rPr>
          <w:sz w:val="22"/>
          <w:szCs w:val="22"/>
        </w:rPr>
        <w:t xml:space="preserve"> Deliverables.</w:t>
      </w:r>
      <w:bookmarkEnd w:id="567"/>
      <w:bookmarkEnd w:id="568"/>
      <w:bookmarkEnd w:id="569"/>
      <w:bookmarkEnd w:id="570"/>
    </w:p>
    <w:p w14:paraId="7BBB2A56" w14:textId="34971B86" w:rsidR="008254B5" w:rsidRPr="00564DA8" w:rsidRDefault="008254B5" w:rsidP="008254B5">
      <w:pPr>
        <w:pStyle w:val="10sp0"/>
        <w:ind w:firstLine="720"/>
        <w:rPr>
          <w:rFonts w:cs="Arial"/>
          <w:sz w:val="22"/>
          <w:szCs w:val="22"/>
        </w:rPr>
      </w:pPr>
      <w:r w:rsidRPr="00564DA8">
        <w:rPr>
          <w:rFonts w:cs="Arial"/>
          <w:sz w:val="22"/>
          <w:szCs w:val="22"/>
        </w:rPr>
        <w:t>If Contractor delivers a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5654243F" w14:textId="77777777" w:rsidR="008254B5" w:rsidRPr="00564DA8" w:rsidRDefault="008254B5" w:rsidP="008254B5">
      <w:pPr>
        <w:pStyle w:val="Level2"/>
        <w:rPr>
          <w:sz w:val="22"/>
          <w:szCs w:val="22"/>
        </w:rPr>
      </w:pPr>
      <w:bookmarkStart w:id="571" w:name="_Toc60726248"/>
      <w:bookmarkStart w:id="572" w:name="_Toc143592581"/>
      <w:bookmarkStart w:id="573" w:name="_Toc168826159"/>
      <w:bookmarkStart w:id="574" w:name="_Toc196732892"/>
      <w:r w:rsidRPr="00564DA8">
        <w:rPr>
          <w:sz w:val="22"/>
          <w:szCs w:val="22"/>
        </w:rPr>
        <w:t>Termination for Consortium’s Nonpayment.</w:t>
      </w:r>
      <w:bookmarkEnd w:id="571"/>
      <w:bookmarkEnd w:id="572"/>
      <w:bookmarkEnd w:id="573"/>
      <w:bookmarkEnd w:id="574"/>
    </w:p>
    <w:p w14:paraId="74FF5A3A" w14:textId="77777777" w:rsidR="008254B5" w:rsidRPr="00564DA8" w:rsidRDefault="008254B5" w:rsidP="008254B5">
      <w:pPr>
        <w:pStyle w:val="10sp0"/>
        <w:ind w:firstLine="720"/>
        <w:rPr>
          <w:rFonts w:cs="Arial"/>
          <w:sz w:val="22"/>
          <w:szCs w:val="22"/>
        </w:rPr>
      </w:pPr>
      <w:r w:rsidRPr="00564DA8">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03355F01" w14:textId="77777777" w:rsidR="008254B5" w:rsidRPr="00564DA8" w:rsidRDefault="008254B5" w:rsidP="008254B5">
      <w:pPr>
        <w:pStyle w:val="Level2"/>
        <w:rPr>
          <w:sz w:val="22"/>
          <w:szCs w:val="22"/>
        </w:rPr>
      </w:pPr>
      <w:bookmarkStart w:id="575" w:name="_Toc60726249"/>
      <w:bookmarkStart w:id="576" w:name="_Toc143592582"/>
      <w:bookmarkStart w:id="577" w:name="_Toc168826160"/>
      <w:bookmarkStart w:id="578" w:name="_Toc196732893"/>
      <w:r w:rsidRPr="00564DA8">
        <w:rPr>
          <w:sz w:val="22"/>
          <w:szCs w:val="22"/>
        </w:rPr>
        <w:t>Termination Remedies.</w:t>
      </w:r>
      <w:bookmarkEnd w:id="575"/>
      <w:bookmarkEnd w:id="576"/>
      <w:bookmarkEnd w:id="577"/>
      <w:bookmarkEnd w:id="578"/>
    </w:p>
    <w:p w14:paraId="318A6DA0" w14:textId="763063D1" w:rsidR="008254B5" w:rsidRPr="00564DA8" w:rsidRDefault="008254B5" w:rsidP="008254B5">
      <w:pPr>
        <w:pStyle w:val="10sp0"/>
        <w:ind w:firstLine="720"/>
        <w:rPr>
          <w:rFonts w:cs="Arial"/>
          <w:sz w:val="22"/>
          <w:szCs w:val="22"/>
        </w:rPr>
      </w:pPr>
      <w:r w:rsidRPr="00564DA8">
        <w:rPr>
          <w:rFonts w:cs="Arial"/>
          <w:sz w:val="22"/>
          <w:szCs w:val="22"/>
        </w:rPr>
        <w:t xml:space="preserve">In the event of termination of this Agreement by the Consortium under Sections 18.1 or 18.2, in addition to its other remedies, the Consortium shall have the right to procure </w:t>
      </w:r>
      <w:r w:rsidR="00B65BF6" w:rsidRPr="00564DA8">
        <w:rPr>
          <w:rFonts w:cs="Arial"/>
          <w:sz w:val="22"/>
          <w:szCs w:val="22"/>
        </w:rPr>
        <w:t>QA</w:t>
      </w:r>
      <w:r w:rsidRPr="00564DA8">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269C58D0" w14:textId="77777777" w:rsidR="008254B5" w:rsidRPr="00564DA8" w:rsidRDefault="008254B5" w:rsidP="008254B5">
      <w:pPr>
        <w:pStyle w:val="Level2"/>
        <w:rPr>
          <w:sz w:val="22"/>
          <w:szCs w:val="22"/>
        </w:rPr>
      </w:pPr>
      <w:bookmarkStart w:id="579" w:name="_Toc60726250"/>
      <w:bookmarkStart w:id="580" w:name="_Toc143592583"/>
      <w:bookmarkStart w:id="581" w:name="_Toc168826161"/>
      <w:bookmarkStart w:id="582" w:name="_Toc196732894"/>
      <w:r w:rsidRPr="00564DA8">
        <w:rPr>
          <w:sz w:val="22"/>
          <w:szCs w:val="22"/>
        </w:rPr>
        <w:t>Termination for Convenience.</w:t>
      </w:r>
      <w:bookmarkEnd w:id="579"/>
      <w:bookmarkEnd w:id="580"/>
      <w:bookmarkEnd w:id="581"/>
      <w:bookmarkEnd w:id="582"/>
    </w:p>
    <w:p w14:paraId="5707EB31" w14:textId="77777777" w:rsidR="008254B5" w:rsidRPr="00564DA8" w:rsidRDefault="008254B5" w:rsidP="008254B5">
      <w:pPr>
        <w:pStyle w:val="Level3"/>
        <w:rPr>
          <w:rFonts w:cs="Arial"/>
          <w:b w:val="0"/>
          <w:sz w:val="22"/>
          <w:szCs w:val="22"/>
        </w:rPr>
      </w:pPr>
      <w:r w:rsidRPr="00564DA8">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65D6A984" w14:textId="77777777" w:rsidR="008254B5" w:rsidRPr="00564DA8" w:rsidRDefault="008254B5" w:rsidP="008254B5">
      <w:pPr>
        <w:pStyle w:val="Level3"/>
        <w:rPr>
          <w:rFonts w:cs="Arial"/>
          <w:b w:val="0"/>
          <w:sz w:val="22"/>
          <w:szCs w:val="22"/>
        </w:rPr>
      </w:pPr>
      <w:r w:rsidRPr="00564DA8">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77320A50" w14:textId="77777777" w:rsidR="008254B5" w:rsidRPr="00564DA8" w:rsidRDefault="008254B5" w:rsidP="008254B5">
      <w:pPr>
        <w:pStyle w:val="Level2"/>
        <w:rPr>
          <w:sz w:val="22"/>
          <w:szCs w:val="22"/>
        </w:rPr>
      </w:pPr>
      <w:bookmarkStart w:id="583" w:name="_Toc60726251"/>
      <w:bookmarkStart w:id="584" w:name="_Toc143592584"/>
      <w:bookmarkStart w:id="585" w:name="_Toc168826162"/>
      <w:bookmarkStart w:id="586" w:name="_Toc196732895"/>
      <w:r w:rsidRPr="00564DA8">
        <w:rPr>
          <w:sz w:val="22"/>
          <w:szCs w:val="22"/>
        </w:rPr>
        <w:t>Termination for Withdrawal of Authority.</w:t>
      </w:r>
      <w:bookmarkEnd w:id="583"/>
      <w:bookmarkEnd w:id="584"/>
      <w:bookmarkEnd w:id="585"/>
      <w:bookmarkEnd w:id="586"/>
    </w:p>
    <w:p w14:paraId="55C28557" w14:textId="77777777" w:rsidR="008254B5" w:rsidRPr="00564DA8" w:rsidRDefault="008254B5" w:rsidP="008254B5">
      <w:pPr>
        <w:pStyle w:val="10sp0"/>
        <w:ind w:firstLine="720"/>
        <w:rPr>
          <w:rFonts w:cs="Arial"/>
          <w:sz w:val="22"/>
          <w:szCs w:val="22"/>
        </w:rPr>
      </w:pPr>
      <w:r w:rsidRPr="00564DA8">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22823233" w14:textId="77777777" w:rsidR="008254B5" w:rsidRPr="00564DA8" w:rsidRDefault="008254B5" w:rsidP="008254B5">
      <w:pPr>
        <w:pStyle w:val="Level2"/>
        <w:rPr>
          <w:sz w:val="22"/>
          <w:szCs w:val="22"/>
        </w:rPr>
      </w:pPr>
      <w:bookmarkStart w:id="587" w:name="_Toc60726252"/>
      <w:bookmarkStart w:id="588" w:name="_Toc143592585"/>
      <w:bookmarkStart w:id="589" w:name="_Toc168826163"/>
      <w:bookmarkStart w:id="590" w:name="_Toc196732896"/>
      <w:r w:rsidRPr="00564DA8">
        <w:rPr>
          <w:sz w:val="22"/>
          <w:szCs w:val="22"/>
        </w:rPr>
        <w:t>Termination for Non-Allocation of Funds.</w:t>
      </w:r>
      <w:bookmarkEnd w:id="587"/>
      <w:bookmarkEnd w:id="588"/>
      <w:bookmarkEnd w:id="589"/>
      <w:bookmarkEnd w:id="590"/>
    </w:p>
    <w:p w14:paraId="77CC8EF6" w14:textId="77777777" w:rsidR="008254B5" w:rsidRPr="00564DA8" w:rsidRDefault="008254B5" w:rsidP="008254B5">
      <w:pPr>
        <w:pStyle w:val="10sp0"/>
        <w:ind w:firstLine="720"/>
        <w:rPr>
          <w:rFonts w:cs="Arial"/>
          <w:sz w:val="22"/>
          <w:szCs w:val="22"/>
        </w:rPr>
      </w:pPr>
      <w:r w:rsidRPr="00564DA8">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7D957BA9" w14:textId="77777777" w:rsidR="008254B5" w:rsidRPr="00564DA8" w:rsidRDefault="008254B5" w:rsidP="008254B5">
      <w:pPr>
        <w:pStyle w:val="Level2"/>
        <w:rPr>
          <w:sz w:val="22"/>
          <w:szCs w:val="22"/>
        </w:rPr>
      </w:pPr>
      <w:bookmarkStart w:id="591" w:name="_Toc60726253"/>
      <w:bookmarkStart w:id="592" w:name="_Toc143592586"/>
      <w:bookmarkStart w:id="593" w:name="_Toc168826164"/>
      <w:bookmarkStart w:id="594" w:name="_Toc196732897"/>
      <w:r w:rsidRPr="00564DA8">
        <w:rPr>
          <w:sz w:val="22"/>
          <w:szCs w:val="22"/>
        </w:rPr>
        <w:t>Termination for Conflict of Interest.</w:t>
      </w:r>
      <w:bookmarkEnd w:id="591"/>
      <w:bookmarkEnd w:id="592"/>
      <w:bookmarkEnd w:id="593"/>
      <w:bookmarkEnd w:id="594"/>
    </w:p>
    <w:p w14:paraId="6AB5EBD1" w14:textId="77777777" w:rsidR="008254B5" w:rsidRPr="00564DA8" w:rsidRDefault="008254B5" w:rsidP="008254B5">
      <w:pPr>
        <w:pStyle w:val="Level3"/>
        <w:rPr>
          <w:rFonts w:cs="Arial"/>
          <w:b w:val="0"/>
          <w:sz w:val="22"/>
          <w:szCs w:val="22"/>
        </w:rPr>
      </w:pPr>
      <w:r w:rsidRPr="00564DA8">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024A0A4" w14:textId="77777777" w:rsidR="008254B5" w:rsidRPr="00564DA8" w:rsidRDefault="008254B5" w:rsidP="008254B5">
      <w:pPr>
        <w:pStyle w:val="Level3"/>
        <w:rPr>
          <w:rFonts w:cs="Arial"/>
          <w:b w:val="0"/>
          <w:sz w:val="22"/>
          <w:szCs w:val="22"/>
        </w:rPr>
      </w:pPr>
      <w:r w:rsidRPr="00564DA8">
        <w:rPr>
          <w:rFonts w:cs="Arial"/>
          <w:b w:val="0"/>
          <w:sz w:val="22"/>
          <w:szCs w:val="22"/>
        </w:rPr>
        <w:t>In the event this Agreement is terminated pursuant to Section 18.8.1 either party shall be entitled to pursue the same remedies  as it could pursue in the event of a breach of this Agreement.</w:t>
      </w:r>
    </w:p>
    <w:p w14:paraId="7833AD1C" w14:textId="77777777" w:rsidR="008254B5" w:rsidRPr="00564DA8" w:rsidRDefault="008254B5" w:rsidP="008254B5">
      <w:pPr>
        <w:pStyle w:val="Level2"/>
        <w:rPr>
          <w:sz w:val="22"/>
          <w:szCs w:val="22"/>
        </w:rPr>
      </w:pPr>
      <w:bookmarkStart w:id="595" w:name="_Toc60726254"/>
      <w:bookmarkStart w:id="596" w:name="_Toc143592587"/>
      <w:bookmarkStart w:id="597" w:name="_Toc168826165"/>
      <w:bookmarkStart w:id="598" w:name="_Toc196732898"/>
      <w:r w:rsidRPr="00564DA8">
        <w:rPr>
          <w:sz w:val="22"/>
          <w:szCs w:val="22"/>
        </w:rPr>
        <w:t>Termination Procedures.</w:t>
      </w:r>
      <w:bookmarkEnd w:id="595"/>
      <w:bookmarkEnd w:id="596"/>
      <w:bookmarkEnd w:id="597"/>
      <w:bookmarkEnd w:id="598"/>
    </w:p>
    <w:p w14:paraId="7184FCD6" w14:textId="77777777" w:rsidR="008254B5" w:rsidRPr="00564DA8" w:rsidRDefault="008254B5" w:rsidP="008254B5">
      <w:pPr>
        <w:pStyle w:val="Level3"/>
        <w:rPr>
          <w:rFonts w:cs="Arial"/>
          <w:b w:val="0"/>
          <w:sz w:val="22"/>
          <w:szCs w:val="22"/>
        </w:rPr>
      </w:pPr>
      <w:r w:rsidRPr="00564DA8">
        <w:rPr>
          <w:rFonts w:cs="Arial"/>
          <w:b w:val="0"/>
          <w:sz w:val="22"/>
          <w:szCs w:val="22"/>
        </w:rPr>
        <w:t>Upon termination of this Agreement, the Consortium, in addition to any other rights provided in this Agreement, may require Contractor to deliver to the Consortium any Consortium property, including Deliverables or Work, produced or acquired for the performance of such part of this Agreement up to the date of termination, subject to Contractor’s right to receive payment for any such Deliverables or Work delivered to, and retained by the Consortium.</w:t>
      </w:r>
    </w:p>
    <w:p w14:paraId="15E48CB7" w14:textId="77777777" w:rsidR="008254B5" w:rsidRPr="00564DA8" w:rsidRDefault="008254B5" w:rsidP="008254B5">
      <w:pPr>
        <w:pStyle w:val="Level3"/>
        <w:rPr>
          <w:rFonts w:cs="Arial"/>
          <w:b w:val="0"/>
          <w:sz w:val="22"/>
          <w:szCs w:val="22"/>
        </w:rPr>
      </w:pPr>
      <w:r w:rsidRPr="00564DA8">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7BF6FC67" w14:textId="77777777" w:rsidR="008254B5" w:rsidRPr="00564DA8" w:rsidRDefault="008254B5" w:rsidP="008254B5">
      <w:pPr>
        <w:pStyle w:val="Level3"/>
        <w:rPr>
          <w:rFonts w:cs="Arial"/>
          <w:b w:val="0"/>
          <w:sz w:val="22"/>
          <w:szCs w:val="22"/>
        </w:rPr>
      </w:pPr>
      <w:r w:rsidRPr="00564DA8">
        <w:rPr>
          <w:rFonts w:cs="Arial"/>
          <w:b w:val="0"/>
          <w:sz w:val="22"/>
          <w:szCs w:val="22"/>
        </w:rPr>
        <w:t>After receipt of a Notice of termination, and except as otherwise directed by the Consortium in writing, Contractor shall:</w:t>
      </w:r>
    </w:p>
    <w:p w14:paraId="4D3DF6E6" w14:textId="77777777" w:rsidR="008254B5" w:rsidRPr="00564DA8" w:rsidRDefault="008254B5" w:rsidP="008254B5">
      <w:pPr>
        <w:pStyle w:val="Level4"/>
        <w:ind w:left="2160" w:firstLine="0"/>
        <w:rPr>
          <w:rFonts w:cs="Arial"/>
          <w:sz w:val="22"/>
          <w:szCs w:val="22"/>
        </w:rPr>
      </w:pPr>
      <w:r w:rsidRPr="00564DA8">
        <w:rPr>
          <w:rFonts w:cs="Arial"/>
          <w:sz w:val="22"/>
          <w:szCs w:val="22"/>
        </w:rPr>
        <w:t>Stop work under this Agreement on the date, and to the extent specified, in the Notice;</w:t>
      </w:r>
    </w:p>
    <w:p w14:paraId="5D35BC94" w14:textId="77777777" w:rsidR="008254B5" w:rsidRPr="00564DA8" w:rsidRDefault="008254B5" w:rsidP="008254B5">
      <w:pPr>
        <w:pStyle w:val="Level4"/>
        <w:ind w:left="2160" w:firstLine="0"/>
        <w:rPr>
          <w:rFonts w:cs="Arial"/>
          <w:sz w:val="22"/>
          <w:szCs w:val="22"/>
        </w:rPr>
      </w:pPr>
      <w:r w:rsidRPr="00564DA8">
        <w:rPr>
          <w:rFonts w:cs="Arial"/>
          <w:sz w:val="22"/>
          <w:szCs w:val="22"/>
        </w:rPr>
        <w:t>Place no further orders or subcontracts for materials, Services, or facilities except as may be necessary for completion of such portion of the work under this Agreement that is not terminated;</w:t>
      </w:r>
    </w:p>
    <w:p w14:paraId="71907099" w14:textId="77777777" w:rsidR="008254B5" w:rsidRPr="00564DA8" w:rsidRDefault="008254B5" w:rsidP="008254B5">
      <w:pPr>
        <w:pStyle w:val="Level4"/>
        <w:ind w:left="2160" w:firstLine="0"/>
        <w:rPr>
          <w:rFonts w:cs="Arial"/>
          <w:sz w:val="22"/>
          <w:szCs w:val="22"/>
        </w:rPr>
      </w:pPr>
      <w:r w:rsidRPr="00564DA8">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4D3CA0EE" w14:textId="77777777" w:rsidR="008254B5" w:rsidRPr="00564DA8" w:rsidRDefault="008254B5" w:rsidP="008254B5">
      <w:pPr>
        <w:pStyle w:val="Level4"/>
        <w:ind w:left="2160" w:firstLine="0"/>
        <w:rPr>
          <w:rFonts w:cs="Arial"/>
          <w:sz w:val="22"/>
          <w:szCs w:val="22"/>
        </w:rPr>
      </w:pPr>
      <w:r w:rsidRPr="00564DA8">
        <w:rPr>
          <w:rFonts w:cs="Arial"/>
          <w:sz w:val="22"/>
          <w:szCs w:val="22"/>
        </w:rPr>
        <w:t>Complete performance of such part of this Agreement as shall not have been terminated by the Consortium;</w:t>
      </w:r>
    </w:p>
    <w:p w14:paraId="29F6B456" w14:textId="77777777" w:rsidR="008254B5" w:rsidRPr="00564DA8" w:rsidRDefault="008254B5" w:rsidP="008254B5">
      <w:pPr>
        <w:pStyle w:val="Level4"/>
        <w:ind w:left="2160" w:firstLine="0"/>
        <w:rPr>
          <w:rFonts w:cs="Arial"/>
          <w:sz w:val="22"/>
          <w:szCs w:val="22"/>
        </w:rPr>
      </w:pPr>
      <w:r w:rsidRPr="00564DA8">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87113F7"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Transfer title to the Consortium and deliver in the manner, at the times, and to the extent directed by the Consortium’s Executive Director, any property which is required to be furnished to the Consortium and which has been accepted or requested by it, except for Contractor’s legally protectible confidential proprietary information. </w:t>
      </w:r>
    </w:p>
    <w:p w14:paraId="2517EAEF" w14:textId="77777777" w:rsidR="008254B5" w:rsidRPr="00564DA8" w:rsidRDefault="008254B5" w:rsidP="008254B5">
      <w:pPr>
        <w:pStyle w:val="Level3"/>
        <w:rPr>
          <w:rFonts w:cs="Arial"/>
          <w:b w:val="0"/>
          <w:sz w:val="22"/>
          <w:szCs w:val="22"/>
        </w:rPr>
      </w:pPr>
      <w:r w:rsidRPr="00564DA8">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219CA493" w14:textId="77777777" w:rsidR="008254B5" w:rsidRPr="00564DA8" w:rsidRDefault="008254B5" w:rsidP="008254B5">
      <w:pPr>
        <w:pStyle w:val="Level3"/>
        <w:rPr>
          <w:rFonts w:cs="Arial"/>
          <w:b w:val="0"/>
          <w:sz w:val="22"/>
          <w:szCs w:val="22"/>
        </w:rPr>
      </w:pPr>
      <w:r w:rsidRPr="00564DA8">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1625566" w14:textId="77777777" w:rsidR="008254B5" w:rsidRPr="00564DA8" w:rsidRDefault="008254B5" w:rsidP="008254B5">
      <w:pPr>
        <w:pStyle w:val="Level3"/>
        <w:rPr>
          <w:rFonts w:cs="Arial"/>
          <w:b w:val="0"/>
          <w:sz w:val="22"/>
          <w:szCs w:val="22"/>
        </w:rPr>
      </w:pPr>
      <w:r w:rsidRPr="00564DA8">
        <w:rPr>
          <w:rFonts w:cs="Arial"/>
          <w:b w:val="0"/>
          <w:sz w:val="22"/>
          <w:szCs w:val="22"/>
        </w:rPr>
        <w:t>Contractor shall provide to the Consortium all information requested by the Consortium that is necessary to facilitate a subsequent bidding process without additional costs or fees</w:t>
      </w:r>
      <w:bookmarkStart w:id="599" w:name="_Hlk150269281"/>
      <w:r w:rsidRPr="00564DA8">
        <w:rPr>
          <w:rFonts w:cs="Arial"/>
          <w:b w:val="0"/>
          <w:sz w:val="22"/>
          <w:szCs w:val="22"/>
        </w:rPr>
        <w:t>, except for Contractor’s proprietary information, including but not limited to, the cost basis for Charges under this Agreement, employee salary information, and Contractor Technology</w:t>
      </w:r>
      <w:bookmarkEnd w:id="599"/>
      <w:r w:rsidRPr="00564DA8">
        <w:rPr>
          <w:rFonts w:cs="Arial"/>
          <w:b w:val="0"/>
          <w:sz w:val="22"/>
          <w:szCs w:val="22"/>
        </w:rPr>
        <w:t>.</w:t>
      </w:r>
    </w:p>
    <w:p w14:paraId="0472F42A" w14:textId="77777777" w:rsidR="008254B5" w:rsidRPr="00564DA8" w:rsidRDefault="008254B5" w:rsidP="008254B5">
      <w:pPr>
        <w:pStyle w:val="Level3"/>
        <w:rPr>
          <w:rFonts w:cs="Arial"/>
          <w:b w:val="0"/>
          <w:bCs/>
          <w:sz w:val="22"/>
          <w:szCs w:val="22"/>
        </w:rPr>
      </w:pPr>
      <w:r w:rsidRPr="00564DA8">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r w:rsidRPr="00564DA8">
        <w:rPr>
          <w:rFonts w:cs="Arial"/>
          <w:b w:val="0"/>
          <w:sz w:val="22"/>
          <w:szCs w:val="22"/>
        </w:rPr>
        <w:t xml:space="preserve">  </w:t>
      </w:r>
    </w:p>
    <w:p w14:paraId="490D9505" w14:textId="77777777" w:rsidR="008254B5" w:rsidRPr="00564DA8" w:rsidRDefault="008254B5" w:rsidP="008254B5">
      <w:pPr>
        <w:pStyle w:val="Level1"/>
        <w:rPr>
          <w:rFonts w:cs="Arial"/>
          <w:sz w:val="22"/>
          <w:szCs w:val="22"/>
        </w:rPr>
      </w:pPr>
      <w:bookmarkStart w:id="600" w:name="_Toc168826166"/>
      <w:bookmarkStart w:id="601" w:name="_Toc196732899"/>
      <w:r w:rsidRPr="00564DA8">
        <w:rPr>
          <w:rFonts w:cs="Arial"/>
          <w:sz w:val="22"/>
          <w:szCs w:val="22"/>
        </w:rPr>
        <w:t>GENERAL TERMS AND CONDITIONS.</w:t>
      </w:r>
      <w:bookmarkEnd w:id="600"/>
      <w:bookmarkEnd w:id="601"/>
    </w:p>
    <w:p w14:paraId="291ACFA3" w14:textId="77777777" w:rsidR="008254B5" w:rsidRPr="00564DA8" w:rsidRDefault="008254B5" w:rsidP="008254B5">
      <w:pPr>
        <w:pStyle w:val="Level2"/>
        <w:rPr>
          <w:sz w:val="22"/>
          <w:szCs w:val="22"/>
        </w:rPr>
      </w:pPr>
      <w:bookmarkStart w:id="602" w:name="_Toc143592589"/>
      <w:bookmarkStart w:id="603" w:name="_Toc168826167"/>
      <w:bookmarkStart w:id="604" w:name="_Toc196732900"/>
      <w:r w:rsidRPr="00564DA8">
        <w:rPr>
          <w:sz w:val="22"/>
          <w:szCs w:val="22"/>
        </w:rPr>
        <w:t>Americans With Disabilities Act.</w:t>
      </w:r>
      <w:bookmarkEnd w:id="602"/>
      <w:bookmarkEnd w:id="603"/>
      <w:bookmarkEnd w:id="604"/>
    </w:p>
    <w:p w14:paraId="049C6C7F" w14:textId="77777777" w:rsidR="008254B5" w:rsidRPr="00564DA8" w:rsidRDefault="008254B5" w:rsidP="008254B5">
      <w:pPr>
        <w:pStyle w:val="10sp0"/>
        <w:ind w:firstLine="720"/>
        <w:rPr>
          <w:rFonts w:cs="Arial"/>
          <w:sz w:val="22"/>
          <w:szCs w:val="22"/>
        </w:rPr>
      </w:pPr>
      <w:r w:rsidRPr="00564DA8">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7FFAF42A" w14:textId="77777777" w:rsidR="008254B5" w:rsidRPr="00564DA8" w:rsidRDefault="008254B5" w:rsidP="008254B5">
      <w:pPr>
        <w:pStyle w:val="Level2"/>
        <w:rPr>
          <w:sz w:val="22"/>
          <w:szCs w:val="22"/>
        </w:rPr>
      </w:pPr>
      <w:bookmarkStart w:id="605" w:name="_Toc143592590"/>
      <w:bookmarkStart w:id="606" w:name="_Toc168826168"/>
      <w:bookmarkStart w:id="607" w:name="_Toc196732901"/>
      <w:r w:rsidRPr="00564DA8">
        <w:rPr>
          <w:sz w:val="22"/>
          <w:szCs w:val="22"/>
        </w:rPr>
        <w:t>Antitrust Violations.</w:t>
      </w:r>
      <w:bookmarkEnd w:id="605"/>
      <w:bookmarkEnd w:id="606"/>
      <w:bookmarkEnd w:id="607"/>
    </w:p>
    <w:p w14:paraId="5975D9A8" w14:textId="77777777" w:rsidR="008254B5" w:rsidRPr="00564DA8" w:rsidRDefault="008254B5" w:rsidP="008254B5">
      <w:pPr>
        <w:pStyle w:val="10sp0"/>
        <w:ind w:firstLine="720"/>
        <w:rPr>
          <w:rFonts w:cs="Arial"/>
          <w:sz w:val="22"/>
          <w:szCs w:val="22"/>
        </w:rPr>
      </w:pPr>
      <w:r w:rsidRPr="00564DA8">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92BD92D" w14:textId="77777777" w:rsidR="008254B5" w:rsidRPr="00564DA8" w:rsidRDefault="008254B5" w:rsidP="008254B5">
      <w:pPr>
        <w:pStyle w:val="Level2"/>
        <w:rPr>
          <w:sz w:val="22"/>
          <w:szCs w:val="22"/>
        </w:rPr>
      </w:pPr>
      <w:bookmarkStart w:id="608" w:name="_Toc181618219"/>
      <w:bookmarkStart w:id="609" w:name="_Toc196732902"/>
      <w:r w:rsidRPr="00564DA8">
        <w:rPr>
          <w:sz w:val="22"/>
          <w:szCs w:val="22"/>
        </w:rPr>
        <w:t>Artificial Intelligence.</w:t>
      </w:r>
      <w:bookmarkEnd w:id="608"/>
      <w:bookmarkEnd w:id="609"/>
    </w:p>
    <w:p w14:paraId="42375057" w14:textId="77777777" w:rsidR="008254B5" w:rsidRPr="00564DA8" w:rsidRDefault="008254B5" w:rsidP="008254B5">
      <w:pPr>
        <w:pStyle w:val="10sp05"/>
        <w:tabs>
          <w:tab w:val="left" w:pos="720"/>
        </w:tabs>
        <w:rPr>
          <w:rFonts w:cs="Arial"/>
          <w:sz w:val="22"/>
          <w:szCs w:val="22"/>
        </w:rPr>
      </w:pPr>
      <w:r w:rsidRPr="00564DA8">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5F11EDE6" w14:textId="77777777" w:rsidR="008254B5" w:rsidRPr="00564DA8" w:rsidRDefault="008254B5" w:rsidP="008254B5">
      <w:pPr>
        <w:pStyle w:val="10sp05"/>
        <w:tabs>
          <w:tab w:val="left" w:pos="720"/>
        </w:tabs>
        <w:rPr>
          <w:rFonts w:cs="Arial"/>
          <w:sz w:val="22"/>
          <w:szCs w:val="22"/>
        </w:rPr>
      </w:pPr>
      <w:r w:rsidRPr="00564DA8">
        <w:rPr>
          <w:rFonts w:cs="Arial"/>
          <w:sz w:val="22"/>
          <w:szCs w:val="22"/>
        </w:rPr>
        <w:t>During the term of this Agreement, Contractor must notify the Consortium in writing if their Services or any Work under this Agreement includes, or makes available, any previously unreported GenAI technology, including GenAI from third parties or subcontractors.</w:t>
      </w:r>
    </w:p>
    <w:p w14:paraId="4DE077A8" w14:textId="77777777" w:rsidR="008254B5" w:rsidRPr="00564DA8" w:rsidRDefault="008254B5" w:rsidP="008254B5">
      <w:pPr>
        <w:pStyle w:val="10sp05"/>
        <w:tabs>
          <w:tab w:val="left" w:pos="720"/>
        </w:tabs>
        <w:rPr>
          <w:rFonts w:cs="Arial"/>
          <w:sz w:val="22"/>
          <w:szCs w:val="22"/>
        </w:rPr>
      </w:pPr>
      <w:r w:rsidRPr="00564DA8">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5B3F79" w14:textId="77777777" w:rsidR="008254B5" w:rsidRPr="00564DA8" w:rsidRDefault="008254B5" w:rsidP="008254B5">
      <w:pPr>
        <w:pStyle w:val="10sp05"/>
        <w:tabs>
          <w:tab w:val="left" w:pos="720"/>
        </w:tabs>
        <w:rPr>
          <w:rFonts w:cs="Arial"/>
          <w:sz w:val="22"/>
          <w:szCs w:val="22"/>
        </w:rPr>
      </w:pPr>
      <w:r w:rsidRPr="00564DA8">
        <w:rPr>
          <w:rFonts w:cs="Arial"/>
          <w:sz w:val="22"/>
          <w:szCs w:val="22"/>
        </w:rPr>
        <w:t>Failure to disclose GenAI use to the Consortium may be considered a breach of this Agreement under Section 18.1 entitling Consortium to seek all remedies available under this Agreement.</w:t>
      </w:r>
    </w:p>
    <w:p w14:paraId="429EDDD2" w14:textId="77777777" w:rsidR="008254B5" w:rsidRPr="00564DA8" w:rsidRDefault="008254B5" w:rsidP="008254B5">
      <w:pPr>
        <w:pStyle w:val="10sp05"/>
        <w:tabs>
          <w:tab w:val="left" w:pos="720"/>
        </w:tabs>
        <w:rPr>
          <w:rFonts w:cs="Arial"/>
          <w:sz w:val="22"/>
          <w:szCs w:val="22"/>
        </w:rPr>
      </w:pPr>
      <w:r w:rsidRPr="00564DA8">
        <w:rPr>
          <w:rFonts w:cs="Arial"/>
          <w:sz w:val="22"/>
          <w:szCs w:val="22"/>
        </w:rPr>
        <w:t>In addition to other disclosures of GenAI use that Contractor has or may make, Contractor may seek consent from the Consortium to utilize tools and applications such as RPA, AI, cloud, cyber, immersive, and other similar tools and applications as available. These tools and applications may be utilized for their innovation, efficiency, and ability to enhance Contractor’s solutions. No such tools shall be used or applied to the CalSAWS System prior to the approval of the Consortium’s Executive Director or his or her designee.</w:t>
      </w:r>
    </w:p>
    <w:p w14:paraId="63B0AB76" w14:textId="77777777" w:rsidR="008254B5" w:rsidRPr="00564DA8" w:rsidRDefault="008254B5" w:rsidP="008254B5">
      <w:pPr>
        <w:pStyle w:val="Level2"/>
        <w:rPr>
          <w:sz w:val="22"/>
          <w:szCs w:val="22"/>
        </w:rPr>
      </w:pPr>
      <w:bookmarkStart w:id="610" w:name="_Toc143592591"/>
      <w:bookmarkStart w:id="611" w:name="_Toc168826169"/>
      <w:bookmarkStart w:id="612" w:name="_Toc196732903"/>
      <w:r w:rsidRPr="00564DA8">
        <w:rPr>
          <w:sz w:val="22"/>
          <w:szCs w:val="22"/>
        </w:rPr>
        <w:t>Assignment.</w:t>
      </w:r>
      <w:bookmarkEnd w:id="610"/>
      <w:bookmarkEnd w:id="611"/>
      <w:bookmarkEnd w:id="612"/>
    </w:p>
    <w:p w14:paraId="0BAEB678" w14:textId="77777777" w:rsidR="008254B5" w:rsidRPr="00564DA8" w:rsidRDefault="008254B5" w:rsidP="008254B5">
      <w:pPr>
        <w:pStyle w:val="10sp0"/>
        <w:ind w:firstLine="720"/>
        <w:rPr>
          <w:rFonts w:cs="Arial"/>
          <w:sz w:val="22"/>
          <w:szCs w:val="22"/>
        </w:rPr>
      </w:pPr>
      <w:bookmarkStart w:id="613" w:name="_Hlk150270426"/>
      <w:r w:rsidRPr="00564DA8">
        <w:rPr>
          <w:rFonts w:cs="Arial"/>
          <w:sz w:val="22"/>
          <w:szCs w:val="22"/>
        </w:rPr>
        <w:t xml:space="preserve">Except as to a party that purchases all, or substantially all, of Contractor’s assets, </w:t>
      </w:r>
      <w:bookmarkEnd w:id="613"/>
      <w:r w:rsidRPr="00564DA8">
        <w:rPr>
          <w:rFonts w:cs="Arial"/>
          <w:sz w:val="22"/>
          <w:szCs w:val="22"/>
        </w:rPr>
        <w:t>Contractor may not assign or transfer this Agreement or any of its rights hereunder, or delegate any of its duties hereunder, without the prior written consent of the Consortium’s Executive Director</w:t>
      </w:r>
      <w:bookmarkStart w:id="614" w:name="_Hlk150270475"/>
      <w:r w:rsidRPr="00564DA8">
        <w:rPr>
          <w:rFonts w:cs="Arial"/>
          <w:sz w:val="22"/>
          <w:szCs w:val="22"/>
        </w:rPr>
        <w:t xml:space="preserve">.  </w:t>
      </w:r>
      <w:bookmarkStart w:id="615" w:name="_Hlk150270441"/>
      <w:r w:rsidRPr="00564DA8">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614"/>
      <w:bookmarkEnd w:id="615"/>
      <w:r w:rsidRPr="00564DA8">
        <w:rPr>
          <w:rFonts w:cs="Arial"/>
          <w:sz w:val="22"/>
          <w:szCs w:val="22"/>
        </w:rPr>
        <w:t xml:space="preserve">The Consortium may assign this Agreement to any State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616" w:name="_Hlk150270107"/>
      <w:r w:rsidRPr="00564DA8">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616"/>
      <w:r w:rsidRPr="00564DA8">
        <w:rPr>
          <w:rFonts w:cs="Arial"/>
          <w:sz w:val="22"/>
          <w:szCs w:val="22"/>
        </w:rPr>
        <w:t xml:space="preserve"> This Agreement is not intended to create third-party beneficiary rights.</w:t>
      </w:r>
    </w:p>
    <w:p w14:paraId="489AE2F3" w14:textId="77777777" w:rsidR="008254B5" w:rsidRPr="00564DA8" w:rsidRDefault="008254B5" w:rsidP="008254B5">
      <w:pPr>
        <w:pStyle w:val="Level2"/>
        <w:rPr>
          <w:sz w:val="22"/>
          <w:szCs w:val="22"/>
        </w:rPr>
      </w:pPr>
      <w:bookmarkStart w:id="617" w:name="_Toc143592592"/>
      <w:bookmarkStart w:id="618" w:name="_Toc168826170"/>
      <w:bookmarkStart w:id="619" w:name="_Toc196732904"/>
      <w:r w:rsidRPr="00564DA8">
        <w:rPr>
          <w:sz w:val="22"/>
          <w:szCs w:val="22"/>
        </w:rPr>
        <w:t>Authority.</w:t>
      </w:r>
      <w:bookmarkEnd w:id="617"/>
      <w:bookmarkEnd w:id="618"/>
      <w:bookmarkEnd w:id="619"/>
    </w:p>
    <w:p w14:paraId="79015772" w14:textId="77777777" w:rsidR="008254B5" w:rsidRPr="00564DA8" w:rsidRDefault="008254B5" w:rsidP="008254B5">
      <w:pPr>
        <w:pStyle w:val="10sp0"/>
        <w:ind w:firstLine="720"/>
        <w:rPr>
          <w:rFonts w:cs="Arial"/>
          <w:sz w:val="22"/>
          <w:szCs w:val="22"/>
        </w:rPr>
      </w:pPr>
      <w:r w:rsidRPr="00564DA8">
        <w:rPr>
          <w:rFonts w:cs="Arial"/>
          <w:sz w:val="22"/>
          <w:szCs w:val="22"/>
        </w:rPr>
        <w:t>Neither party shall have authority to bind, obligate or commit the other party by any representation or promise without the prior written approval of the other party.</w:t>
      </w:r>
    </w:p>
    <w:p w14:paraId="4384A215" w14:textId="77777777" w:rsidR="008254B5" w:rsidRPr="00564DA8" w:rsidRDefault="008254B5" w:rsidP="008254B5">
      <w:pPr>
        <w:pStyle w:val="Level2"/>
        <w:rPr>
          <w:sz w:val="22"/>
          <w:szCs w:val="22"/>
        </w:rPr>
      </w:pPr>
      <w:bookmarkStart w:id="620" w:name="_Toc143592593"/>
      <w:bookmarkStart w:id="621" w:name="_Toc168826171"/>
      <w:bookmarkStart w:id="622" w:name="_Toc196732905"/>
      <w:r w:rsidRPr="00564DA8">
        <w:rPr>
          <w:sz w:val="22"/>
          <w:szCs w:val="22"/>
        </w:rPr>
        <w:t>Binding Effect.</w:t>
      </w:r>
      <w:bookmarkEnd w:id="620"/>
      <w:bookmarkEnd w:id="621"/>
      <w:bookmarkEnd w:id="622"/>
    </w:p>
    <w:p w14:paraId="524AC83C" w14:textId="77777777" w:rsidR="008254B5" w:rsidRPr="00564DA8" w:rsidRDefault="008254B5" w:rsidP="008254B5">
      <w:pPr>
        <w:pStyle w:val="10sp0"/>
        <w:ind w:firstLine="720"/>
        <w:rPr>
          <w:rFonts w:cs="Arial"/>
          <w:sz w:val="22"/>
          <w:szCs w:val="22"/>
        </w:rPr>
      </w:pPr>
      <w:r w:rsidRPr="00564DA8">
        <w:rPr>
          <w:rFonts w:cs="Arial"/>
          <w:sz w:val="22"/>
          <w:szCs w:val="22"/>
        </w:rPr>
        <w:t>Each party agrees that the Agreement binds it and each of its employees, agents, independent contractors, and representatives.</w:t>
      </w:r>
    </w:p>
    <w:p w14:paraId="19F08003" w14:textId="77777777" w:rsidR="008254B5" w:rsidRPr="00564DA8" w:rsidRDefault="008254B5" w:rsidP="008254B5">
      <w:pPr>
        <w:pStyle w:val="Level2"/>
        <w:rPr>
          <w:sz w:val="22"/>
          <w:szCs w:val="22"/>
        </w:rPr>
      </w:pPr>
      <w:bookmarkStart w:id="623" w:name="_Toc143592594"/>
      <w:bookmarkStart w:id="624" w:name="_Toc168826172"/>
      <w:bookmarkStart w:id="625" w:name="_Toc196732906"/>
      <w:r w:rsidRPr="00564DA8">
        <w:rPr>
          <w:sz w:val="22"/>
          <w:szCs w:val="22"/>
        </w:rPr>
        <w:t>Business Registration.</w:t>
      </w:r>
      <w:bookmarkEnd w:id="623"/>
      <w:bookmarkEnd w:id="624"/>
      <w:bookmarkEnd w:id="625"/>
    </w:p>
    <w:p w14:paraId="3A6BC13E" w14:textId="77777777" w:rsidR="008254B5" w:rsidRPr="00564DA8" w:rsidRDefault="008254B5" w:rsidP="008254B5">
      <w:pPr>
        <w:pStyle w:val="10sp0"/>
        <w:ind w:firstLine="720"/>
        <w:rPr>
          <w:rFonts w:cs="Arial"/>
          <w:sz w:val="22"/>
          <w:szCs w:val="22"/>
        </w:rPr>
      </w:pPr>
      <w:r w:rsidRPr="00564DA8">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52E12C4F" w14:textId="77777777" w:rsidR="008254B5" w:rsidRPr="00564DA8" w:rsidRDefault="008254B5" w:rsidP="008254B5">
      <w:pPr>
        <w:pStyle w:val="Level2"/>
        <w:rPr>
          <w:sz w:val="22"/>
          <w:szCs w:val="22"/>
        </w:rPr>
      </w:pPr>
      <w:bookmarkStart w:id="626" w:name="_Toc143592595"/>
      <w:bookmarkStart w:id="627" w:name="_Toc168826173"/>
      <w:bookmarkStart w:id="628" w:name="_Toc196732907"/>
      <w:r w:rsidRPr="00564DA8">
        <w:rPr>
          <w:sz w:val="22"/>
          <w:szCs w:val="22"/>
        </w:rPr>
        <w:t>Claims.</w:t>
      </w:r>
      <w:bookmarkEnd w:id="626"/>
      <w:bookmarkEnd w:id="627"/>
      <w:bookmarkEnd w:id="628"/>
    </w:p>
    <w:p w14:paraId="236DA2CD"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629" w:name="_Hlk150270706"/>
      <w:r w:rsidRPr="00564DA8">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629"/>
    </w:p>
    <w:p w14:paraId="400B4C9E" w14:textId="77777777" w:rsidR="008254B5" w:rsidRPr="00564DA8" w:rsidRDefault="008254B5" w:rsidP="008254B5">
      <w:pPr>
        <w:pStyle w:val="Level2"/>
        <w:rPr>
          <w:sz w:val="22"/>
          <w:szCs w:val="22"/>
        </w:rPr>
      </w:pPr>
      <w:bookmarkStart w:id="630" w:name="_Toc143592596"/>
      <w:bookmarkStart w:id="631" w:name="_Toc168826174"/>
      <w:bookmarkStart w:id="632" w:name="_Toc196732908"/>
      <w:r w:rsidRPr="00564DA8">
        <w:rPr>
          <w:sz w:val="22"/>
          <w:szCs w:val="22"/>
        </w:rPr>
        <w:t>Compliance With Civil Rights Laws.</w:t>
      </w:r>
      <w:bookmarkEnd w:id="630"/>
      <w:bookmarkEnd w:id="631"/>
      <w:bookmarkEnd w:id="632"/>
    </w:p>
    <w:p w14:paraId="0C872171" w14:textId="77777777" w:rsidR="008254B5" w:rsidRPr="00564DA8" w:rsidRDefault="008254B5" w:rsidP="008254B5">
      <w:pPr>
        <w:pStyle w:val="Level3"/>
        <w:rPr>
          <w:rFonts w:cs="Arial"/>
          <w:b w:val="0"/>
          <w:sz w:val="22"/>
          <w:szCs w:val="22"/>
        </w:rPr>
      </w:pPr>
      <w:r w:rsidRPr="00564DA8">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371AAFF0" w14:textId="77777777" w:rsidR="008254B5" w:rsidRPr="00564DA8" w:rsidRDefault="008254B5" w:rsidP="008254B5">
      <w:pPr>
        <w:pStyle w:val="Level3"/>
        <w:rPr>
          <w:rFonts w:cs="Arial"/>
          <w:b w:val="0"/>
          <w:sz w:val="22"/>
          <w:szCs w:val="22"/>
        </w:rPr>
      </w:pPr>
      <w:r w:rsidRPr="00564DA8">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15DC5365" w14:textId="77777777" w:rsidR="008254B5" w:rsidRPr="00564DA8" w:rsidRDefault="008254B5" w:rsidP="008254B5">
      <w:pPr>
        <w:pStyle w:val="Level3"/>
        <w:rPr>
          <w:rFonts w:cs="Arial"/>
          <w:b w:val="0"/>
          <w:sz w:val="22"/>
          <w:szCs w:val="22"/>
        </w:rPr>
      </w:pPr>
      <w:r w:rsidRPr="00564DA8">
        <w:rPr>
          <w:rFonts w:cs="Arial"/>
          <w:b w:val="0"/>
          <w:sz w:val="22"/>
          <w:szCs w:val="22"/>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40780EED" w14:textId="77777777" w:rsidR="008254B5" w:rsidRPr="00564DA8" w:rsidRDefault="008254B5" w:rsidP="008254B5">
      <w:pPr>
        <w:pStyle w:val="Level3"/>
        <w:rPr>
          <w:rFonts w:cs="Arial"/>
          <w:b w:val="0"/>
          <w:sz w:val="22"/>
          <w:szCs w:val="22"/>
        </w:rPr>
      </w:pPr>
      <w:r w:rsidRPr="00564DA8">
        <w:rPr>
          <w:rFonts w:cs="Arial"/>
          <w:b w:val="0"/>
          <w:sz w:val="22"/>
          <w:szCs w:val="22"/>
        </w:rPr>
        <w:tab/>
        <w:t>Contractor shall include the nondiscrimination and compliance provisions of this Section in agreement with all Subcontractors to perform work under this Agreement.</w:t>
      </w:r>
    </w:p>
    <w:p w14:paraId="58E16DA4" w14:textId="77777777" w:rsidR="008254B5" w:rsidRPr="00564DA8" w:rsidRDefault="008254B5" w:rsidP="008254B5">
      <w:pPr>
        <w:pStyle w:val="Level2"/>
        <w:rPr>
          <w:sz w:val="22"/>
          <w:szCs w:val="22"/>
        </w:rPr>
      </w:pPr>
      <w:bookmarkStart w:id="633" w:name="_Toc143592597"/>
      <w:bookmarkStart w:id="634" w:name="_Toc168826175"/>
      <w:bookmarkStart w:id="635" w:name="_Toc196732909"/>
      <w:r w:rsidRPr="00564DA8">
        <w:rPr>
          <w:sz w:val="22"/>
          <w:szCs w:val="22"/>
        </w:rPr>
        <w:t>Compliance With Health and Safety and Related Laws.</w:t>
      </w:r>
      <w:bookmarkEnd w:id="633"/>
      <w:bookmarkEnd w:id="634"/>
      <w:bookmarkEnd w:id="635"/>
    </w:p>
    <w:p w14:paraId="5B381AB9"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12660580" w14:textId="77777777" w:rsidR="008254B5" w:rsidRPr="00564DA8" w:rsidRDefault="008254B5" w:rsidP="008254B5">
      <w:pPr>
        <w:pStyle w:val="Level2"/>
        <w:rPr>
          <w:sz w:val="22"/>
          <w:szCs w:val="22"/>
        </w:rPr>
      </w:pPr>
      <w:bookmarkStart w:id="636" w:name="_Toc143592598"/>
      <w:bookmarkStart w:id="637" w:name="_Toc168826176"/>
      <w:bookmarkStart w:id="638" w:name="_Toc196732910"/>
      <w:r w:rsidRPr="00564DA8">
        <w:rPr>
          <w:sz w:val="22"/>
          <w:szCs w:val="22"/>
        </w:rPr>
        <w:t>Darfur Contracting Act Certification.</w:t>
      </w:r>
      <w:bookmarkEnd w:id="636"/>
      <w:bookmarkEnd w:id="637"/>
      <w:bookmarkEnd w:id="638"/>
    </w:p>
    <w:p w14:paraId="6EEDAE41" w14:textId="77777777" w:rsidR="008254B5" w:rsidRPr="00564DA8" w:rsidRDefault="008254B5" w:rsidP="008254B5">
      <w:pPr>
        <w:pStyle w:val="10sp0"/>
        <w:ind w:firstLine="720"/>
        <w:rPr>
          <w:rFonts w:cs="Arial"/>
          <w:sz w:val="22"/>
          <w:szCs w:val="22"/>
        </w:rPr>
      </w:pPr>
      <w:r w:rsidRPr="00564DA8">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2F42DAA4" w14:textId="77777777" w:rsidR="008254B5" w:rsidRPr="00564DA8" w:rsidRDefault="008254B5" w:rsidP="008254B5">
      <w:pPr>
        <w:pStyle w:val="Level2"/>
        <w:rPr>
          <w:sz w:val="22"/>
          <w:szCs w:val="22"/>
        </w:rPr>
      </w:pPr>
      <w:bookmarkStart w:id="639" w:name="_Toc143592599"/>
      <w:bookmarkStart w:id="640" w:name="_Toc168826177"/>
      <w:bookmarkStart w:id="641" w:name="_Toc196732911"/>
      <w:r w:rsidRPr="00564DA8">
        <w:rPr>
          <w:sz w:val="22"/>
          <w:szCs w:val="22"/>
        </w:rPr>
        <w:t>Cooperation of Parties.</w:t>
      </w:r>
      <w:bookmarkEnd w:id="639"/>
      <w:bookmarkEnd w:id="640"/>
      <w:bookmarkEnd w:id="641"/>
    </w:p>
    <w:p w14:paraId="32CA9621" w14:textId="77777777" w:rsidR="008254B5" w:rsidRPr="00564DA8" w:rsidRDefault="008254B5" w:rsidP="008254B5">
      <w:pPr>
        <w:pStyle w:val="10sp0"/>
        <w:ind w:firstLine="720"/>
        <w:rPr>
          <w:rFonts w:cs="Arial"/>
          <w:sz w:val="22"/>
          <w:szCs w:val="22"/>
        </w:rPr>
      </w:pPr>
      <w:r w:rsidRPr="00564DA8">
        <w:rPr>
          <w:rFonts w:cs="Arial"/>
          <w:sz w:val="22"/>
          <w:szCs w:val="22"/>
        </w:rPr>
        <w:t>The Parties agree to fully cooperate with each other in connection with the performance of their respective obligations and covenants under this Agreement.</w:t>
      </w:r>
    </w:p>
    <w:p w14:paraId="20EE2D95" w14:textId="77777777" w:rsidR="008254B5" w:rsidRPr="00564DA8" w:rsidRDefault="008254B5" w:rsidP="008254B5">
      <w:pPr>
        <w:pStyle w:val="Level2"/>
        <w:rPr>
          <w:sz w:val="22"/>
          <w:szCs w:val="22"/>
        </w:rPr>
      </w:pPr>
      <w:bookmarkStart w:id="642" w:name="_Toc143592600"/>
      <w:bookmarkStart w:id="643" w:name="_Toc168826178"/>
      <w:bookmarkStart w:id="644" w:name="_Toc196732912"/>
      <w:r w:rsidRPr="00564DA8">
        <w:rPr>
          <w:sz w:val="22"/>
          <w:szCs w:val="22"/>
        </w:rPr>
        <w:t>Copeland Anti-Kickback Act.</w:t>
      </w:r>
      <w:bookmarkEnd w:id="642"/>
      <w:bookmarkEnd w:id="643"/>
      <w:bookmarkEnd w:id="644"/>
      <w:r w:rsidRPr="00564DA8">
        <w:rPr>
          <w:sz w:val="22"/>
          <w:szCs w:val="22"/>
        </w:rPr>
        <w:t xml:space="preserve">  </w:t>
      </w:r>
    </w:p>
    <w:p w14:paraId="6C576C71" w14:textId="77777777" w:rsidR="008254B5" w:rsidRPr="00564DA8" w:rsidRDefault="008254B5" w:rsidP="008254B5">
      <w:pPr>
        <w:pStyle w:val="10sp0"/>
        <w:ind w:firstLine="720"/>
        <w:rPr>
          <w:rFonts w:cs="Arial"/>
          <w:sz w:val="22"/>
          <w:szCs w:val="22"/>
        </w:rPr>
      </w:pPr>
      <w:r w:rsidRPr="00564DA8">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70E8178B" w14:textId="77777777" w:rsidR="008254B5" w:rsidRPr="00564DA8" w:rsidRDefault="008254B5" w:rsidP="008254B5">
      <w:pPr>
        <w:pStyle w:val="Level2"/>
        <w:rPr>
          <w:sz w:val="22"/>
          <w:szCs w:val="22"/>
        </w:rPr>
      </w:pPr>
      <w:bookmarkStart w:id="645" w:name="_Toc143592601"/>
      <w:bookmarkStart w:id="646" w:name="_Toc168826179"/>
      <w:bookmarkStart w:id="647" w:name="_Toc196732913"/>
      <w:r w:rsidRPr="00564DA8">
        <w:rPr>
          <w:sz w:val="22"/>
          <w:szCs w:val="22"/>
        </w:rPr>
        <w:t>Covenant Against Contingent Fees.</w:t>
      </w:r>
      <w:bookmarkEnd w:id="645"/>
      <w:bookmarkEnd w:id="646"/>
      <w:bookmarkEnd w:id="647"/>
    </w:p>
    <w:p w14:paraId="12DC304D" w14:textId="77777777" w:rsidR="008254B5" w:rsidRPr="00564DA8" w:rsidRDefault="008254B5" w:rsidP="008254B5">
      <w:pPr>
        <w:pStyle w:val="Level3"/>
        <w:rPr>
          <w:rFonts w:cs="Arial"/>
          <w:b w:val="0"/>
          <w:sz w:val="22"/>
          <w:szCs w:val="22"/>
        </w:rPr>
      </w:pPr>
      <w:r w:rsidRPr="00564DA8">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2435B6BE" w14:textId="77777777" w:rsidR="008254B5" w:rsidRPr="00564DA8" w:rsidRDefault="008254B5" w:rsidP="008254B5">
      <w:pPr>
        <w:pStyle w:val="Level3"/>
        <w:rPr>
          <w:rFonts w:cs="Arial"/>
          <w:b w:val="0"/>
          <w:sz w:val="22"/>
          <w:szCs w:val="22"/>
        </w:rPr>
      </w:pPr>
      <w:r w:rsidRPr="00564DA8">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3BB0566A" w14:textId="77777777" w:rsidR="008254B5" w:rsidRPr="00564DA8" w:rsidRDefault="008254B5" w:rsidP="008254B5">
      <w:pPr>
        <w:pStyle w:val="Level2"/>
        <w:rPr>
          <w:sz w:val="22"/>
          <w:szCs w:val="22"/>
        </w:rPr>
      </w:pPr>
      <w:bookmarkStart w:id="648" w:name="_Toc143592602"/>
      <w:bookmarkStart w:id="649" w:name="_Toc168826180"/>
      <w:bookmarkStart w:id="650" w:name="_Toc196732914"/>
      <w:r w:rsidRPr="00564DA8">
        <w:rPr>
          <w:sz w:val="22"/>
          <w:szCs w:val="22"/>
        </w:rPr>
        <w:t>Debarment and Suspension.</w:t>
      </w:r>
      <w:bookmarkEnd w:id="648"/>
      <w:bookmarkEnd w:id="649"/>
      <w:bookmarkEnd w:id="650"/>
    </w:p>
    <w:p w14:paraId="76EFED9B" w14:textId="77777777" w:rsidR="008254B5" w:rsidRPr="00564DA8" w:rsidRDefault="008254B5" w:rsidP="008254B5">
      <w:pPr>
        <w:pStyle w:val="Level3"/>
        <w:rPr>
          <w:rFonts w:cs="Arial"/>
          <w:b w:val="0"/>
          <w:sz w:val="22"/>
          <w:szCs w:val="22"/>
        </w:rPr>
      </w:pPr>
      <w:r w:rsidRPr="00564DA8">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651" w:name="_Hlk150272849"/>
      <w:r w:rsidRPr="00564DA8">
        <w:rPr>
          <w:rFonts w:cs="Arial"/>
          <w:b w:val="0"/>
          <w:sz w:val="22"/>
          <w:szCs w:val="22"/>
        </w:rPr>
        <w:t>as well as by 29 CFR Part 98, Appendix A,</w:t>
      </w:r>
      <w:bookmarkEnd w:id="651"/>
      <w:r w:rsidRPr="00564DA8">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6D7B4FFD" w14:textId="77777777" w:rsidR="008254B5" w:rsidRPr="00564DA8" w:rsidRDefault="008254B5" w:rsidP="008254B5">
      <w:pPr>
        <w:pStyle w:val="Level2"/>
        <w:rPr>
          <w:sz w:val="22"/>
          <w:szCs w:val="22"/>
        </w:rPr>
      </w:pPr>
      <w:bookmarkStart w:id="652" w:name="_Toc143592603"/>
      <w:bookmarkStart w:id="653" w:name="_Toc168826181"/>
      <w:bookmarkStart w:id="654" w:name="_Toc196732915"/>
      <w:r w:rsidRPr="00564DA8">
        <w:rPr>
          <w:sz w:val="22"/>
          <w:szCs w:val="22"/>
        </w:rPr>
        <w:t>Domestic Partners.</w:t>
      </w:r>
      <w:bookmarkEnd w:id="652"/>
      <w:bookmarkEnd w:id="653"/>
      <w:bookmarkEnd w:id="654"/>
      <w:r w:rsidRPr="00564DA8">
        <w:rPr>
          <w:sz w:val="22"/>
          <w:szCs w:val="22"/>
        </w:rPr>
        <w:t xml:space="preserve">  </w:t>
      </w:r>
    </w:p>
    <w:p w14:paraId="2EB88057" w14:textId="77777777" w:rsidR="008254B5" w:rsidRPr="00564DA8" w:rsidRDefault="008254B5" w:rsidP="008254B5">
      <w:pPr>
        <w:pStyle w:val="10sp0"/>
        <w:ind w:firstLine="720"/>
        <w:rPr>
          <w:rFonts w:cs="Arial"/>
          <w:sz w:val="22"/>
          <w:szCs w:val="22"/>
        </w:rPr>
      </w:pPr>
      <w:r w:rsidRPr="00564DA8">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772064F1" w14:textId="77777777" w:rsidR="008254B5" w:rsidRPr="00564DA8" w:rsidRDefault="008254B5" w:rsidP="008254B5">
      <w:pPr>
        <w:pStyle w:val="Level2"/>
        <w:rPr>
          <w:sz w:val="22"/>
          <w:szCs w:val="22"/>
        </w:rPr>
      </w:pPr>
      <w:bookmarkStart w:id="655" w:name="_Toc143592604"/>
      <w:bookmarkStart w:id="656" w:name="_Toc168826182"/>
      <w:bookmarkStart w:id="657" w:name="_Toc196732916"/>
      <w:r w:rsidRPr="00564DA8">
        <w:rPr>
          <w:sz w:val="22"/>
          <w:szCs w:val="22"/>
        </w:rPr>
        <w:t>Drug Free Workplace Certification.</w:t>
      </w:r>
      <w:bookmarkEnd w:id="655"/>
      <w:bookmarkEnd w:id="656"/>
      <w:bookmarkEnd w:id="657"/>
    </w:p>
    <w:p w14:paraId="30CD5B80" w14:textId="77777777" w:rsidR="008254B5" w:rsidRPr="00564DA8" w:rsidRDefault="008254B5" w:rsidP="008254B5">
      <w:pPr>
        <w:pStyle w:val="Level3"/>
        <w:rPr>
          <w:rFonts w:cs="Arial"/>
          <w:b w:val="0"/>
          <w:sz w:val="22"/>
          <w:szCs w:val="22"/>
        </w:rPr>
      </w:pPr>
      <w:r w:rsidRPr="00564DA8">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513C1158"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The unlawful manufacture, distribution dispensation, possession or use of a controlled substance is prohibited in the workplace. </w:t>
      </w:r>
    </w:p>
    <w:p w14:paraId="087240A1" w14:textId="77777777" w:rsidR="008254B5" w:rsidRPr="00564DA8" w:rsidRDefault="008254B5" w:rsidP="008254B5">
      <w:pPr>
        <w:pStyle w:val="Level4"/>
        <w:ind w:left="2160" w:firstLine="0"/>
        <w:rPr>
          <w:rFonts w:cs="Arial"/>
          <w:sz w:val="22"/>
          <w:szCs w:val="22"/>
        </w:rPr>
      </w:pPr>
      <w:r w:rsidRPr="00564DA8">
        <w:rPr>
          <w:rFonts w:cs="Arial"/>
          <w:sz w:val="22"/>
          <w:szCs w:val="22"/>
        </w:rPr>
        <w:t>Violators may be terminated or requested to seek counseling from an approved rehabilitation service.</w:t>
      </w:r>
    </w:p>
    <w:p w14:paraId="222603EE" w14:textId="77777777" w:rsidR="008254B5" w:rsidRPr="00564DA8" w:rsidRDefault="008254B5" w:rsidP="008254B5">
      <w:pPr>
        <w:pStyle w:val="Level4"/>
        <w:ind w:left="2160" w:firstLine="0"/>
        <w:rPr>
          <w:rFonts w:cs="Arial"/>
          <w:sz w:val="22"/>
          <w:szCs w:val="22"/>
        </w:rPr>
      </w:pPr>
      <w:r w:rsidRPr="00564DA8">
        <w:rPr>
          <w:rFonts w:cs="Arial"/>
          <w:sz w:val="22"/>
          <w:szCs w:val="22"/>
        </w:rPr>
        <w:t>Employees must notify their employer of any conviction of a criminal drug statue no later than five days after such conviction.</w:t>
      </w:r>
    </w:p>
    <w:p w14:paraId="27719814" w14:textId="77777777" w:rsidR="008254B5" w:rsidRPr="00564DA8" w:rsidRDefault="008254B5" w:rsidP="008254B5">
      <w:pPr>
        <w:pStyle w:val="Level4"/>
        <w:ind w:left="2160" w:firstLine="0"/>
        <w:rPr>
          <w:rFonts w:cs="Arial"/>
          <w:sz w:val="22"/>
          <w:szCs w:val="22"/>
        </w:rPr>
      </w:pPr>
      <w:r w:rsidRPr="00564DA8">
        <w:rPr>
          <w:rFonts w:cs="Arial"/>
          <w:sz w:val="22"/>
          <w:szCs w:val="22"/>
        </w:rPr>
        <w:t>Although alcohol is not a controlled substance, it is nonetheless a drug.  It is the policy of the California WIC Program that abuse of this drug will also not be tolerated in the workplace.</w:t>
      </w:r>
    </w:p>
    <w:p w14:paraId="4BE41035" w14:textId="77777777" w:rsidR="008254B5" w:rsidRPr="00564DA8" w:rsidRDefault="008254B5" w:rsidP="008254B5">
      <w:pPr>
        <w:pStyle w:val="Level4"/>
        <w:ind w:left="2160" w:firstLine="0"/>
        <w:rPr>
          <w:rFonts w:cs="Arial"/>
          <w:sz w:val="22"/>
          <w:szCs w:val="22"/>
        </w:rPr>
      </w:pPr>
      <w:r w:rsidRPr="00564DA8">
        <w:rPr>
          <w:rFonts w:cs="Arial"/>
          <w:sz w:val="22"/>
          <w:szCs w:val="22"/>
        </w:rPr>
        <w:t>Contractors of federal agencies are required to certify that they will provide drug-free workplaces for their employees.</w:t>
      </w:r>
    </w:p>
    <w:p w14:paraId="074E8C09" w14:textId="77777777" w:rsidR="008254B5" w:rsidRPr="00564DA8" w:rsidRDefault="008254B5" w:rsidP="008254B5">
      <w:pPr>
        <w:pStyle w:val="Level3"/>
        <w:rPr>
          <w:rFonts w:cs="Arial"/>
          <w:b w:val="0"/>
          <w:sz w:val="22"/>
          <w:szCs w:val="22"/>
        </w:rPr>
      </w:pPr>
      <w:r w:rsidRPr="00564DA8">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6B5EF362" w14:textId="77777777" w:rsidR="008254B5" w:rsidRPr="00564DA8" w:rsidRDefault="008254B5" w:rsidP="008254B5">
      <w:pPr>
        <w:pStyle w:val="Level4"/>
        <w:ind w:left="2160" w:firstLine="0"/>
        <w:rPr>
          <w:rFonts w:cs="Arial"/>
          <w:sz w:val="22"/>
          <w:szCs w:val="22"/>
        </w:rPr>
      </w:pPr>
      <w:r w:rsidRPr="00564DA8">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34ABE6B2" w14:textId="77777777" w:rsidR="008254B5" w:rsidRPr="00564DA8" w:rsidRDefault="008254B5" w:rsidP="008254B5">
      <w:pPr>
        <w:pStyle w:val="Level4"/>
        <w:ind w:left="2160" w:firstLine="0"/>
        <w:rPr>
          <w:rFonts w:cs="Arial"/>
          <w:sz w:val="22"/>
          <w:szCs w:val="22"/>
        </w:rPr>
      </w:pPr>
      <w:r w:rsidRPr="00564DA8">
        <w:rPr>
          <w:rFonts w:cs="Arial"/>
          <w:sz w:val="22"/>
          <w:szCs w:val="22"/>
        </w:rPr>
        <w:t>Establish a Drug Free Awareness Program as required by Government Code Section 8355(b) to inform employees about all of the following:</w:t>
      </w:r>
    </w:p>
    <w:p w14:paraId="41BE0A50" w14:textId="77777777" w:rsidR="008254B5" w:rsidRPr="00564DA8" w:rsidRDefault="008254B5" w:rsidP="008254B5">
      <w:pPr>
        <w:pStyle w:val="Level5"/>
        <w:ind w:left="2880" w:firstLine="0"/>
        <w:rPr>
          <w:rFonts w:cs="Arial"/>
          <w:sz w:val="22"/>
          <w:szCs w:val="22"/>
        </w:rPr>
      </w:pPr>
      <w:r w:rsidRPr="00564DA8">
        <w:rPr>
          <w:rFonts w:cs="Arial"/>
          <w:sz w:val="22"/>
          <w:szCs w:val="22"/>
        </w:rPr>
        <w:t>The dangers of drug abuse in the workplace;</w:t>
      </w:r>
    </w:p>
    <w:p w14:paraId="329E7C20" w14:textId="77777777" w:rsidR="008254B5" w:rsidRPr="00564DA8" w:rsidRDefault="008254B5" w:rsidP="008254B5">
      <w:pPr>
        <w:pStyle w:val="Level5"/>
        <w:ind w:left="2880" w:firstLine="0"/>
        <w:rPr>
          <w:rFonts w:cs="Arial"/>
          <w:sz w:val="22"/>
          <w:szCs w:val="22"/>
        </w:rPr>
      </w:pPr>
      <w:r w:rsidRPr="00564DA8">
        <w:rPr>
          <w:rFonts w:cs="Arial"/>
          <w:sz w:val="22"/>
          <w:szCs w:val="22"/>
        </w:rPr>
        <w:t>Contractor’s policy of maintaining a drug free workplace;</w:t>
      </w:r>
    </w:p>
    <w:p w14:paraId="050CA208"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Any available counseling, rehabilitation, and employee assistance programs; and </w:t>
      </w:r>
    </w:p>
    <w:p w14:paraId="50B0CE8B" w14:textId="77777777" w:rsidR="008254B5" w:rsidRPr="00564DA8" w:rsidRDefault="008254B5" w:rsidP="008254B5">
      <w:pPr>
        <w:pStyle w:val="Level5"/>
        <w:ind w:left="2880" w:firstLine="0"/>
        <w:rPr>
          <w:rFonts w:cs="Arial"/>
          <w:sz w:val="22"/>
          <w:szCs w:val="22"/>
        </w:rPr>
      </w:pPr>
      <w:r w:rsidRPr="00564DA8">
        <w:rPr>
          <w:rFonts w:cs="Arial"/>
          <w:sz w:val="22"/>
          <w:szCs w:val="22"/>
        </w:rPr>
        <w:t>Penalties that may be imposed upon employees for drug abuse violations.</w:t>
      </w:r>
    </w:p>
    <w:p w14:paraId="29F088D5" w14:textId="77777777" w:rsidR="008254B5" w:rsidRPr="00564DA8" w:rsidRDefault="008254B5" w:rsidP="008254B5">
      <w:pPr>
        <w:pStyle w:val="Level4"/>
        <w:ind w:left="2160" w:firstLine="0"/>
        <w:rPr>
          <w:rFonts w:cs="Arial"/>
          <w:sz w:val="22"/>
          <w:szCs w:val="22"/>
        </w:rPr>
      </w:pPr>
      <w:r w:rsidRPr="00564DA8">
        <w:rPr>
          <w:rFonts w:cs="Arial"/>
          <w:sz w:val="22"/>
          <w:szCs w:val="22"/>
        </w:rPr>
        <w:t>Provide, as required by California Government Code Section 8355(c), that every employee who works on the Agreement:</w:t>
      </w:r>
    </w:p>
    <w:p w14:paraId="0BBE2128" w14:textId="77777777" w:rsidR="008254B5" w:rsidRPr="00564DA8" w:rsidRDefault="008254B5" w:rsidP="008254B5">
      <w:pPr>
        <w:pStyle w:val="Level4"/>
        <w:ind w:left="2160" w:firstLine="0"/>
        <w:rPr>
          <w:rFonts w:cs="Arial"/>
          <w:sz w:val="22"/>
          <w:szCs w:val="22"/>
        </w:rPr>
      </w:pPr>
    </w:p>
    <w:p w14:paraId="180AC3D7"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Will receive a copy of the Contractor’s drug free policy statement; and </w:t>
      </w:r>
    </w:p>
    <w:p w14:paraId="7007CD71" w14:textId="77777777" w:rsidR="008254B5" w:rsidRPr="00564DA8" w:rsidRDefault="008254B5" w:rsidP="008254B5">
      <w:pPr>
        <w:pStyle w:val="Level5"/>
        <w:ind w:left="2880" w:firstLine="0"/>
        <w:rPr>
          <w:rFonts w:cs="Arial"/>
          <w:sz w:val="22"/>
          <w:szCs w:val="22"/>
        </w:rPr>
      </w:pPr>
      <w:r w:rsidRPr="00564DA8">
        <w:rPr>
          <w:rFonts w:cs="Arial"/>
          <w:sz w:val="22"/>
          <w:szCs w:val="22"/>
        </w:rPr>
        <w:t>Will agree to abide by the terms of the Contractor’s statement as a term of condition of employment on the Agreement.</w:t>
      </w:r>
    </w:p>
    <w:p w14:paraId="76616D0C" w14:textId="77777777" w:rsidR="008254B5" w:rsidRPr="00564DA8" w:rsidRDefault="008254B5" w:rsidP="008254B5">
      <w:pPr>
        <w:pStyle w:val="Level5"/>
        <w:ind w:left="2880" w:firstLine="0"/>
        <w:rPr>
          <w:rFonts w:cs="Arial"/>
          <w:sz w:val="22"/>
          <w:szCs w:val="22"/>
        </w:rPr>
      </w:pPr>
      <w:r w:rsidRPr="00564DA8">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2A14F16" w14:textId="77777777" w:rsidR="008254B5" w:rsidRPr="00564DA8" w:rsidRDefault="008254B5" w:rsidP="008254B5">
      <w:pPr>
        <w:pStyle w:val="Level5"/>
        <w:ind w:left="2880" w:firstLine="0"/>
        <w:rPr>
          <w:rFonts w:cs="Arial"/>
          <w:sz w:val="22"/>
          <w:szCs w:val="22"/>
        </w:rPr>
      </w:pPr>
      <w:r w:rsidRPr="00564DA8">
        <w:rPr>
          <w:rFonts w:cs="Arial"/>
          <w:sz w:val="22"/>
          <w:szCs w:val="22"/>
        </w:rPr>
        <w:t>Contractor has made false certification; or</w:t>
      </w:r>
    </w:p>
    <w:p w14:paraId="5163BDDB" w14:textId="77777777" w:rsidR="008254B5" w:rsidRPr="00564DA8" w:rsidRDefault="008254B5" w:rsidP="008254B5">
      <w:pPr>
        <w:pStyle w:val="Level5"/>
        <w:ind w:left="2880" w:firstLine="0"/>
        <w:rPr>
          <w:rFonts w:cs="Arial"/>
          <w:sz w:val="22"/>
          <w:szCs w:val="22"/>
        </w:rPr>
      </w:pPr>
      <w:r w:rsidRPr="00564DA8">
        <w:rPr>
          <w:rFonts w:cs="Arial"/>
          <w:sz w:val="22"/>
          <w:szCs w:val="22"/>
        </w:rPr>
        <w:t>Violates the certification by failing to carry out the requirements as noted above.</w:t>
      </w:r>
    </w:p>
    <w:p w14:paraId="7A77639B" w14:textId="77777777" w:rsidR="008254B5" w:rsidRPr="00564DA8" w:rsidRDefault="008254B5" w:rsidP="008254B5">
      <w:pPr>
        <w:pStyle w:val="Level3"/>
        <w:rPr>
          <w:rFonts w:cs="Arial"/>
          <w:b w:val="0"/>
          <w:sz w:val="22"/>
          <w:szCs w:val="22"/>
        </w:rPr>
      </w:pPr>
      <w:r w:rsidRPr="00564DA8">
        <w:rPr>
          <w:rFonts w:cs="Arial"/>
          <w:b w:val="0"/>
          <w:sz w:val="22"/>
          <w:szCs w:val="22"/>
        </w:rPr>
        <w:t>In addition, Contractor agrees as follows to comply with the Drug Free Workplace Act of 1988:</w:t>
      </w:r>
    </w:p>
    <w:p w14:paraId="51352479" w14:textId="77777777" w:rsidR="008254B5" w:rsidRPr="00564DA8" w:rsidRDefault="008254B5" w:rsidP="008254B5">
      <w:pPr>
        <w:pStyle w:val="Level4"/>
        <w:ind w:left="2160" w:firstLine="0"/>
        <w:rPr>
          <w:rFonts w:cs="Arial"/>
          <w:sz w:val="22"/>
          <w:szCs w:val="22"/>
        </w:rPr>
      </w:pPr>
      <w:r w:rsidRPr="00564DA8">
        <w:rPr>
          <w:rFonts w:cs="Arial"/>
          <w:sz w:val="22"/>
          <w:szCs w:val="22"/>
        </w:rPr>
        <w:t>The unlawful manufacture, distribution, dispensation, possession or use of a controlled substance is prohibited in the workplace;</w:t>
      </w:r>
    </w:p>
    <w:p w14:paraId="7EC516D6" w14:textId="77777777" w:rsidR="008254B5" w:rsidRPr="00564DA8" w:rsidRDefault="008254B5" w:rsidP="008254B5">
      <w:pPr>
        <w:pStyle w:val="Level4"/>
        <w:ind w:left="2160" w:firstLine="0"/>
        <w:rPr>
          <w:rFonts w:cs="Arial"/>
          <w:sz w:val="22"/>
          <w:szCs w:val="22"/>
        </w:rPr>
      </w:pPr>
      <w:r w:rsidRPr="00564DA8">
        <w:rPr>
          <w:rFonts w:cs="Arial"/>
          <w:sz w:val="22"/>
          <w:szCs w:val="22"/>
        </w:rPr>
        <w:t>Violators may be terminated by the Counties or requested to seek counseling from an approved rehabilitation service;</w:t>
      </w:r>
    </w:p>
    <w:p w14:paraId="6A0A0A9F" w14:textId="77777777" w:rsidR="008254B5" w:rsidRPr="00564DA8" w:rsidRDefault="008254B5" w:rsidP="008254B5">
      <w:pPr>
        <w:pStyle w:val="Level4"/>
        <w:ind w:left="2160" w:firstLine="0"/>
        <w:rPr>
          <w:rFonts w:cs="Arial"/>
          <w:sz w:val="22"/>
          <w:szCs w:val="22"/>
        </w:rPr>
      </w:pPr>
      <w:r w:rsidRPr="00564DA8">
        <w:rPr>
          <w:rFonts w:cs="Arial"/>
          <w:sz w:val="22"/>
          <w:szCs w:val="22"/>
        </w:rPr>
        <w:t>Contractor and Subcontractor employees must notify Contractor or Subcontractor, respectively, of any conviction of a criminal drug statue no later than five (5) days after such conviction; and</w:t>
      </w:r>
    </w:p>
    <w:p w14:paraId="1E4671C5" w14:textId="77777777" w:rsidR="008254B5" w:rsidRPr="00564DA8" w:rsidRDefault="008254B5" w:rsidP="008254B5">
      <w:pPr>
        <w:pStyle w:val="Level4"/>
        <w:ind w:left="2160" w:firstLine="0"/>
        <w:rPr>
          <w:rFonts w:cs="Arial"/>
          <w:sz w:val="22"/>
          <w:szCs w:val="22"/>
        </w:rPr>
      </w:pPr>
      <w:r w:rsidRPr="00564DA8">
        <w:rPr>
          <w:rFonts w:cs="Arial"/>
          <w:sz w:val="22"/>
          <w:szCs w:val="22"/>
        </w:rPr>
        <w:t>Contractor shall certify to the Counties that it shall provide drug-free workplaces for its employees.</w:t>
      </w:r>
    </w:p>
    <w:p w14:paraId="0F875DA6" w14:textId="77777777" w:rsidR="008254B5" w:rsidRPr="00564DA8" w:rsidRDefault="008254B5" w:rsidP="008254B5">
      <w:pPr>
        <w:pStyle w:val="Level2"/>
        <w:rPr>
          <w:sz w:val="22"/>
          <w:szCs w:val="22"/>
        </w:rPr>
      </w:pPr>
      <w:bookmarkStart w:id="658" w:name="_Toc143592605"/>
      <w:bookmarkStart w:id="659" w:name="_Toc168826183"/>
      <w:bookmarkStart w:id="660" w:name="_Toc196732917"/>
      <w:r w:rsidRPr="00564DA8">
        <w:rPr>
          <w:sz w:val="22"/>
          <w:szCs w:val="22"/>
        </w:rPr>
        <w:t>Entire Agreement; Acknowledgment of Understanding.</w:t>
      </w:r>
      <w:bookmarkEnd w:id="658"/>
      <w:bookmarkEnd w:id="659"/>
      <w:bookmarkEnd w:id="660"/>
    </w:p>
    <w:p w14:paraId="57205CEE" w14:textId="77777777" w:rsidR="008254B5" w:rsidRPr="00564DA8" w:rsidRDefault="008254B5" w:rsidP="008254B5">
      <w:pPr>
        <w:pStyle w:val="10sp0"/>
        <w:ind w:firstLine="720"/>
        <w:rPr>
          <w:rFonts w:cs="Arial"/>
          <w:sz w:val="22"/>
          <w:szCs w:val="22"/>
        </w:rPr>
      </w:pPr>
      <w:r w:rsidRPr="00564DA8">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0F99F613" w14:textId="77777777" w:rsidR="008254B5" w:rsidRPr="00564DA8" w:rsidRDefault="008254B5" w:rsidP="008254B5">
      <w:pPr>
        <w:pStyle w:val="Level2"/>
        <w:rPr>
          <w:sz w:val="22"/>
          <w:szCs w:val="22"/>
        </w:rPr>
      </w:pPr>
      <w:bookmarkStart w:id="661" w:name="_Toc143592606"/>
      <w:bookmarkStart w:id="662" w:name="_Toc168826184"/>
      <w:bookmarkStart w:id="663" w:name="_Toc196732918"/>
      <w:r w:rsidRPr="00564DA8">
        <w:rPr>
          <w:sz w:val="22"/>
          <w:szCs w:val="22"/>
        </w:rPr>
        <w:t>Environmental Protection Standards.</w:t>
      </w:r>
      <w:bookmarkEnd w:id="661"/>
      <w:bookmarkEnd w:id="662"/>
      <w:bookmarkEnd w:id="663"/>
    </w:p>
    <w:p w14:paraId="2081E1B0" w14:textId="77777777" w:rsidR="008254B5" w:rsidRPr="00564DA8" w:rsidRDefault="008254B5" w:rsidP="008254B5">
      <w:pPr>
        <w:pStyle w:val="Level3"/>
        <w:rPr>
          <w:rFonts w:cs="Arial"/>
          <w:b w:val="0"/>
          <w:bCs/>
          <w:sz w:val="22"/>
          <w:szCs w:val="22"/>
        </w:rPr>
      </w:pPr>
      <w:r w:rsidRPr="00564DA8">
        <w:rPr>
          <w:rFonts w:cs="Arial"/>
          <w:b w:val="0"/>
          <w:bCs/>
          <w:sz w:val="22"/>
          <w:szCs w:val="22"/>
        </w:rPr>
        <w:t>General.</w:t>
      </w:r>
    </w:p>
    <w:p w14:paraId="31BBEBEA"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115634B8" w14:textId="77777777" w:rsidR="008254B5" w:rsidRPr="00564DA8" w:rsidRDefault="008254B5" w:rsidP="008254B5">
      <w:pPr>
        <w:pStyle w:val="Level3"/>
        <w:rPr>
          <w:rFonts w:cs="Arial"/>
          <w:b w:val="0"/>
          <w:bCs/>
          <w:sz w:val="22"/>
          <w:szCs w:val="22"/>
        </w:rPr>
      </w:pPr>
      <w:r w:rsidRPr="00564DA8">
        <w:rPr>
          <w:rFonts w:cs="Arial"/>
          <w:b w:val="0"/>
          <w:bCs/>
          <w:sz w:val="22"/>
          <w:szCs w:val="22"/>
        </w:rPr>
        <w:t>The Clean Air Act, Section 306.</w:t>
      </w:r>
    </w:p>
    <w:p w14:paraId="33313FFA"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03701817" w14:textId="77777777" w:rsidR="008254B5" w:rsidRPr="00564DA8" w:rsidRDefault="008254B5" w:rsidP="008254B5">
      <w:pPr>
        <w:pStyle w:val="Level4"/>
        <w:ind w:left="2160" w:firstLine="0"/>
        <w:rPr>
          <w:rFonts w:cs="Arial"/>
          <w:sz w:val="22"/>
          <w:szCs w:val="22"/>
        </w:rPr>
      </w:pPr>
      <w:r w:rsidRPr="00564DA8">
        <w:rPr>
          <w:rFonts w:cs="Arial"/>
          <w:sz w:val="22"/>
          <w:szCs w:val="22"/>
        </w:rPr>
        <w:t>The Administrator shall establish procedures to provide all federal agencies with the notification necessary for the purposes of subsection (a).</w:t>
      </w:r>
    </w:p>
    <w:p w14:paraId="7E58DBA8" w14:textId="77777777" w:rsidR="008254B5" w:rsidRPr="00564DA8" w:rsidRDefault="008254B5" w:rsidP="008254B5">
      <w:pPr>
        <w:pStyle w:val="Level4"/>
        <w:ind w:left="2160" w:firstLine="0"/>
        <w:rPr>
          <w:rFonts w:cs="Arial"/>
          <w:sz w:val="22"/>
          <w:szCs w:val="22"/>
        </w:rPr>
      </w:pPr>
      <w:r w:rsidRPr="00564DA8">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31EFA9CD" w14:textId="77777777" w:rsidR="008254B5" w:rsidRPr="00564DA8" w:rsidRDefault="008254B5" w:rsidP="008254B5">
      <w:pPr>
        <w:pStyle w:val="Level4"/>
        <w:ind w:left="2160" w:firstLine="0"/>
        <w:rPr>
          <w:rFonts w:cs="Arial"/>
          <w:sz w:val="22"/>
          <w:szCs w:val="22"/>
        </w:rPr>
      </w:pPr>
      <w:r w:rsidRPr="00564DA8">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251FB5B" w14:textId="77777777" w:rsidR="008254B5" w:rsidRPr="00564DA8" w:rsidRDefault="008254B5" w:rsidP="008254B5">
      <w:pPr>
        <w:pStyle w:val="Level4"/>
        <w:ind w:left="2160" w:firstLine="0"/>
        <w:rPr>
          <w:rFonts w:cs="Arial"/>
          <w:sz w:val="22"/>
          <w:szCs w:val="22"/>
        </w:rPr>
      </w:pPr>
      <w:r w:rsidRPr="00564DA8">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2E24C2C1" w14:textId="77777777" w:rsidR="008254B5" w:rsidRPr="00564DA8" w:rsidRDefault="008254B5" w:rsidP="008254B5">
      <w:pPr>
        <w:pStyle w:val="Level4"/>
        <w:ind w:left="2160" w:firstLine="0"/>
        <w:rPr>
          <w:rFonts w:cs="Arial"/>
          <w:sz w:val="22"/>
          <w:szCs w:val="22"/>
        </w:rPr>
      </w:pPr>
      <w:r w:rsidRPr="00564DA8">
        <w:rPr>
          <w:rFonts w:cs="Arial"/>
          <w:sz w:val="22"/>
          <w:szCs w:val="22"/>
        </w:rPr>
        <w:t>The Consortium may extend this prohibition to other facilities owned or operated by Contractor.</w:t>
      </w:r>
    </w:p>
    <w:p w14:paraId="535020C8" w14:textId="77777777" w:rsidR="008254B5" w:rsidRPr="00564DA8" w:rsidRDefault="008254B5" w:rsidP="008254B5">
      <w:pPr>
        <w:pStyle w:val="Level3"/>
        <w:rPr>
          <w:rFonts w:cs="Arial"/>
          <w:b w:val="0"/>
          <w:bCs/>
          <w:sz w:val="22"/>
          <w:szCs w:val="22"/>
        </w:rPr>
      </w:pPr>
      <w:r w:rsidRPr="00564DA8">
        <w:rPr>
          <w:rFonts w:cs="Arial"/>
          <w:b w:val="0"/>
          <w:bCs/>
          <w:sz w:val="22"/>
          <w:szCs w:val="22"/>
        </w:rPr>
        <w:t>The Clean Water Act.</w:t>
      </w:r>
    </w:p>
    <w:p w14:paraId="44067B1D"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7ADD4F0" w14:textId="77777777" w:rsidR="008254B5" w:rsidRPr="00564DA8" w:rsidRDefault="008254B5" w:rsidP="008254B5">
      <w:pPr>
        <w:pStyle w:val="Level4"/>
        <w:ind w:left="2160" w:firstLine="0"/>
        <w:rPr>
          <w:rFonts w:cs="Arial"/>
          <w:sz w:val="22"/>
          <w:szCs w:val="22"/>
        </w:rPr>
      </w:pPr>
      <w:r w:rsidRPr="00564DA8">
        <w:rPr>
          <w:rFonts w:cs="Arial"/>
          <w:sz w:val="22"/>
          <w:szCs w:val="22"/>
        </w:rPr>
        <w:t>The Administrator shall establish procedures to provide all Federal agencies with the notification necessary for the purposes of subsection (a) of this section.</w:t>
      </w:r>
    </w:p>
    <w:p w14:paraId="72CEC703" w14:textId="77777777" w:rsidR="008254B5" w:rsidRPr="00564DA8" w:rsidRDefault="008254B5" w:rsidP="008254B5">
      <w:pPr>
        <w:pStyle w:val="Level4"/>
        <w:ind w:left="2160" w:firstLine="0"/>
        <w:rPr>
          <w:rFonts w:cs="Arial"/>
          <w:sz w:val="22"/>
          <w:szCs w:val="22"/>
        </w:rPr>
      </w:pPr>
      <w:r w:rsidRPr="00564DA8">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01B5B767" w14:textId="77777777" w:rsidR="008254B5" w:rsidRPr="00564DA8" w:rsidRDefault="008254B5" w:rsidP="008254B5">
      <w:pPr>
        <w:pStyle w:val="Level5"/>
        <w:ind w:left="2880" w:firstLine="0"/>
        <w:rPr>
          <w:rFonts w:cs="Arial"/>
          <w:sz w:val="22"/>
          <w:szCs w:val="22"/>
        </w:rPr>
      </w:pPr>
      <w:r w:rsidRPr="00564DA8">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349A0E4" w14:textId="77777777" w:rsidR="008254B5" w:rsidRPr="00564DA8" w:rsidRDefault="008254B5" w:rsidP="008254B5">
      <w:pPr>
        <w:pStyle w:val="Level5"/>
        <w:ind w:left="2880" w:firstLine="0"/>
        <w:rPr>
          <w:rFonts w:cs="Arial"/>
          <w:sz w:val="22"/>
          <w:szCs w:val="22"/>
        </w:rPr>
      </w:pPr>
      <w:r w:rsidRPr="00564DA8">
        <w:rPr>
          <w:rFonts w:cs="Arial"/>
          <w:sz w:val="22"/>
          <w:szCs w:val="22"/>
        </w:rPr>
        <w:t>Setting forth procedures, sanctions, penalties, and such other provisions, as the President determines necessary to carry out such requirement.</w:t>
      </w:r>
    </w:p>
    <w:p w14:paraId="2AAE26B2" w14:textId="77777777" w:rsidR="008254B5" w:rsidRPr="00564DA8" w:rsidRDefault="008254B5" w:rsidP="008254B5">
      <w:pPr>
        <w:pStyle w:val="Level5"/>
        <w:ind w:left="2880" w:firstLine="0"/>
        <w:rPr>
          <w:rFonts w:cs="Arial"/>
          <w:sz w:val="22"/>
          <w:szCs w:val="22"/>
        </w:rPr>
      </w:pPr>
      <w:r w:rsidRPr="00564DA8">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760F394D" w14:textId="77777777" w:rsidR="008254B5" w:rsidRPr="00564DA8" w:rsidRDefault="008254B5" w:rsidP="008254B5">
      <w:pPr>
        <w:pStyle w:val="Level5"/>
        <w:ind w:left="2880" w:firstLine="0"/>
        <w:rPr>
          <w:rFonts w:cs="Arial"/>
          <w:sz w:val="22"/>
          <w:szCs w:val="22"/>
        </w:rPr>
      </w:pPr>
      <w:r w:rsidRPr="00564DA8">
        <w:rPr>
          <w:rFonts w:cs="Arial"/>
          <w:sz w:val="22"/>
          <w:szCs w:val="22"/>
        </w:rPr>
        <w:t>The President shall annually report to the Congress on measures taken in compliance with the purpose and intent of this section, including, but not limited to, the progress and problems associated with such compliance.</w:t>
      </w:r>
    </w:p>
    <w:p w14:paraId="4116397B" w14:textId="77777777" w:rsidR="008254B5" w:rsidRPr="00564DA8" w:rsidRDefault="008254B5" w:rsidP="008254B5">
      <w:pPr>
        <w:pStyle w:val="Level5"/>
        <w:ind w:left="2880" w:firstLine="0"/>
        <w:rPr>
          <w:rFonts w:cs="Arial"/>
          <w:sz w:val="22"/>
          <w:szCs w:val="22"/>
        </w:rPr>
      </w:pPr>
      <w:r w:rsidRPr="00564DA8">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CA7FCED" w14:textId="77777777" w:rsidR="008254B5" w:rsidRPr="00564DA8" w:rsidRDefault="008254B5" w:rsidP="008254B5">
      <w:pPr>
        <w:pStyle w:val="Level2"/>
        <w:rPr>
          <w:sz w:val="22"/>
          <w:szCs w:val="22"/>
        </w:rPr>
      </w:pPr>
      <w:bookmarkStart w:id="664" w:name="_Toc143592607"/>
      <w:bookmarkStart w:id="665" w:name="_Toc168826185"/>
      <w:bookmarkStart w:id="666" w:name="_Toc196732919"/>
      <w:r w:rsidRPr="00564DA8">
        <w:rPr>
          <w:sz w:val="22"/>
          <w:szCs w:val="22"/>
        </w:rPr>
        <w:t>Fair Labor Standards Act.</w:t>
      </w:r>
      <w:bookmarkEnd w:id="664"/>
      <w:bookmarkEnd w:id="665"/>
      <w:bookmarkEnd w:id="666"/>
    </w:p>
    <w:p w14:paraId="239ED063" w14:textId="77777777" w:rsidR="008254B5" w:rsidRPr="00564DA8" w:rsidRDefault="008254B5" w:rsidP="008254B5">
      <w:pPr>
        <w:pStyle w:val="10sp0"/>
        <w:ind w:firstLine="720"/>
        <w:rPr>
          <w:rFonts w:cs="Arial"/>
          <w:sz w:val="22"/>
          <w:szCs w:val="22"/>
        </w:rPr>
      </w:pPr>
      <w:r w:rsidRPr="00564DA8">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1EAD39F6" w14:textId="77777777" w:rsidR="008254B5" w:rsidRPr="00564DA8" w:rsidRDefault="008254B5" w:rsidP="008254B5">
      <w:pPr>
        <w:pStyle w:val="Level2"/>
        <w:rPr>
          <w:sz w:val="22"/>
          <w:szCs w:val="22"/>
        </w:rPr>
      </w:pPr>
      <w:bookmarkStart w:id="667" w:name="_Toc60726290"/>
      <w:bookmarkStart w:id="668" w:name="_Toc143592608"/>
      <w:bookmarkStart w:id="669" w:name="_Toc168826186"/>
      <w:bookmarkStart w:id="670" w:name="_Toc196732920"/>
      <w:r w:rsidRPr="00564DA8">
        <w:rPr>
          <w:sz w:val="22"/>
          <w:szCs w:val="22"/>
        </w:rPr>
        <w:t>Force Majeure.</w:t>
      </w:r>
      <w:bookmarkEnd w:id="667"/>
      <w:bookmarkEnd w:id="668"/>
      <w:bookmarkEnd w:id="669"/>
      <w:bookmarkEnd w:id="670"/>
    </w:p>
    <w:p w14:paraId="76955D98" w14:textId="63B2DA41" w:rsidR="008254B5" w:rsidRPr="00564DA8" w:rsidRDefault="008254B5" w:rsidP="008254B5">
      <w:pPr>
        <w:pStyle w:val="10sp0"/>
        <w:ind w:firstLine="720"/>
        <w:rPr>
          <w:rFonts w:cs="Arial"/>
          <w:sz w:val="22"/>
          <w:szCs w:val="22"/>
        </w:rPr>
      </w:pPr>
      <w:r w:rsidRPr="00564DA8">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In the event Contractor is delayed in its performance under this Agreement </w:t>
      </w:r>
      <w:r w:rsidR="00B15003" w:rsidRPr="00564DA8">
        <w:rPr>
          <w:rFonts w:cs="Arial"/>
          <w:sz w:val="22"/>
          <w:szCs w:val="22"/>
        </w:rPr>
        <w:t xml:space="preserve">as a result of </w:t>
      </w:r>
      <w:r w:rsidR="00B15003" w:rsidRPr="00564DA8">
        <w:rPr>
          <w:rFonts w:cs="Arial"/>
          <w:i/>
          <w:iCs/>
          <w:sz w:val="22"/>
          <w:szCs w:val="22"/>
        </w:rPr>
        <w:t>force majeure</w:t>
      </w:r>
      <w:r w:rsidRPr="00564DA8">
        <w:rPr>
          <w:rFonts w:cs="Arial"/>
          <w:sz w:val="22"/>
          <w:szCs w:val="22"/>
        </w:rPr>
        <w:t xml:space="preserve">, </w:t>
      </w:r>
      <w:r w:rsidR="00B15003" w:rsidRPr="00564DA8">
        <w:rPr>
          <w:rFonts w:cs="Arial"/>
          <w:sz w:val="22"/>
          <w:szCs w:val="22"/>
        </w:rPr>
        <w:t xml:space="preserve">as defined in this section, </w:t>
      </w:r>
      <w:r w:rsidRPr="00564DA8">
        <w:rPr>
          <w:rFonts w:cs="Arial"/>
          <w:sz w:val="22"/>
          <w:szCs w:val="22"/>
        </w:rPr>
        <w:t xml:space="preserve">Consortium and Contractor shall meet and confer in good faith to negotiate reasonable schedule and price adjustments. </w:t>
      </w:r>
    </w:p>
    <w:p w14:paraId="5B347825" w14:textId="77777777" w:rsidR="008254B5" w:rsidRPr="00564DA8" w:rsidRDefault="008254B5" w:rsidP="008254B5">
      <w:pPr>
        <w:pStyle w:val="Level2"/>
        <w:rPr>
          <w:sz w:val="22"/>
          <w:szCs w:val="22"/>
        </w:rPr>
      </w:pPr>
      <w:bookmarkStart w:id="671" w:name="_Toc60726291"/>
      <w:bookmarkStart w:id="672" w:name="_Toc143592609"/>
      <w:bookmarkStart w:id="673" w:name="_Toc168826187"/>
      <w:bookmarkStart w:id="674" w:name="_Toc196732921"/>
      <w:r w:rsidRPr="00564DA8">
        <w:rPr>
          <w:sz w:val="22"/>
          <w:szCs w:val="22"/>
        </w:rPr>
        <w:t>Governing Laws.</w:t>
      </w:r>
      <w:bookmarkEnd w:id="671"/>
      <w:bookmarkEnd w:id="672"/>
      <w:bookmarkEnd w:id="673"/>
      <w:bookmarkEnd w:id="674"/>
    </w:p>
    <w:p w14:paraId="06F1FAE3" w14:textId="77777777" w:rsidR="008254B5" w:rsidRPr="00564DA8" w:rsidRDefault="008254B5" w:rsidP="008254B5">
      <w:pPr>
        <w:pStyle w:val="10sp0"/>
        <w:ind w:firstLine="720"/>
        <w:rPr>
          <w:rFonts w:cs="Arial"/>
          <w:sz w:val="22"/>
          <w:szCs w:val="22"/>
        </w:rPr>
      </w:pPr>
      <w:r w:rsidRPr="00564DA8">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0C3288F8" w14:textId="77777777" w:rsidR="008254B5" w:rsidRPr="00564DA8" w:rsidRDefault="008254B5" w:rsidP="008254B5">
      <w:pPr>
        <w:pStyle w:val="Level2"/>
        <w:rPr>
          <w:sz w:val="22"/>
          <w:szCs w:val="22"/>
        </w:rPr>
      </w:pPr>
      <w:bookmarkStart w:id="675" w:name="_Toc60726292"/>
      <w:bookmarkStart w:id="676" w:name="_Toc143592610"/>
      <w:bookmarkStart w:id="677" w:name="_Toc168826188"/>
      <w:bookmarkStart w:id="678" w:name="_Toc196732922"/>
      <w:r w:rsidRPr="00564DA8">
        <w:rPr>
          <w:sz w:val="22"/>
          <w:szCs w:val="22"/>
        </w:rPr>
        <w:t>Headings.</w:t>
      </w:r>
      <w:bookmarkEnd w:id="675"/>
      <w:bookmarkEnd w:id="676"/>
      <w:bookmarkEnd w:id="677"/>
      <w:bookmarkEnd w:id="678"/>
    </w:p>
    <w:p w14:paraId="09BD55E8" w14:textId="77777777" w:rsidR="008254B5" w:rsidRPr="00564DA8" w:rsidRDefault="008254B5" w:rsidP="008254B5">
      <w:pPr>
        <w:pStyle w:val="10sp0"/>
        <w:ind w:firstLine="720"/>
        <w:rPr>
          <w:rFonts w:cs="Arial"/>
          <w:sz w:val="22"/>
          <w:szCs w:val="22"/>
        </w:rPr>
      </w:pPr>
      <w:r w:rsidRPr="00564DA8">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F956785" w14:textId="77777777" w:rsidR="008254B5" w:rsidRPr="00564DA8" w:rsidRDefault="008254B5" w:rsidP="008254B5">
      <w:pPr>
        <w:pStyle w:val="Level2"/>
        <w:rPr>
          <w:sz w:val="22"/>
          <w:szCs w:val="22"/>
        </w:rPr>
      </w:pPr>
      <w:bookmarkStart w:id="679" w:name="_Toc60726293"/>
      <w:bookmarkStart w:id="680" w:name="_Toc143592611"/>
      <w:bookmarkStart w:id="681" w:name="_Toc168826189"/>
      <w:bookmarkStart w:id="682" w:name="_Toc196732923"/>
      <w:r w:rsidRPr="00564DA8">
        <w:rPr>
          <w:sz w:val="22"/>
          <w:szCs w:val="22"/>
        </w:rPr>
        <w:t>Licensing.</w:t>
      </w:r>
      <w:bookmarkEnd w:id="679"/>
      <w:bookmarkEnd w:id="680"/>
      <w:bookmarkEnd w:id="681"/>
      <w:bookmarkEnd w:id="682"/>
    </w:p>
    <w:p w14:paraId="61B122AB" w14:textId="77777777" w:rsidR="008254B5" w:rsidRPr="00564DA8" w:rsidRDefault="008254B5" w:rsidP="008254B5">
      <w:pPr>
        <w:pStyle w:val="10sp0"/>
        <w:ind w:firstLine="720"/>
        <w:rPr>
          <w:rFonts w:cs="Arial"/>
          <w:sz w:val="22"/>
          <w:szCs w:val="22"/>
        </w:rPr>
      </w:pPr>
      <w:r w:rsidRPr="00564DA8">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638BF3A7" w14:textId="77777777" w:rsidR="008254B5" w:rsidRPr="00564DA8" w:rsidRDefault="008254B5" w:rsidP="008254B5">
      <w:pPr>
        <w:pStyle w:val="Level2"/>
        <w:rPr>
          <w:sz w:val="22"/>
          <w:szCs w:val="22"/>
        </w:rPr>
      </w:pPr>
      <w:bookmarkStart w:id="683" w:name="_Toc60726294"/>
      <w:bookmarkStart w:id="684" w:name="_Toc143592612"/>
      <w:bookmarkStart w:id="685" w:name="_Toc168826190"/>
      <w:bookmarkStart w:id="686" w:name="_Toc196732924"/>
      <w:r w:rsidRPr="00564DA8">
        <w:rPr>
          <w:sz w:val="22"/>
          <w:szCs w:val="22"/>
        </w:rPr>
        <w:t>Litigation.</w:t>
      </w:r>
      <w:bookmarkEnd w:id="683"/>
      <w:bookmarkEnd w:id="684"/>
      <w:bookmarkEnd w:id="685"/>
      <w:bookmarkEnd w:id="686"/>
    </w:p>
    <w:p w14:paraId="0B0F3F56" w14:textId="77777777" w:rsidR="008254B5" w:rsidRPr="00564DA8" w:rsidRDefault="008254B5" w:rsidP="008254B5">
      <w:pPr>
        <w:pStyle w:val="Level3"/>
        <w:rPr>
          <w:rFonts w:cs="Arial"/>
          <w:b w:val="0"/>
          <w:bCs/>
          <w:sz w:val="22"/>
          <w:szCs w:val="22"/>
        </w:rPr>
      </w:pPr>
      <w:r w:rsidRPr="00564DA8">
        <w:rPr>
          <w:rFonts w:cs="Arial"/>
          <w:b w:val="0"/>
          <w:bCs/>
          <w:sz w:val="22"/>
          <w:szCs w:val="22"/>
        </w:rPr>
        <w:t>Notice of Litigation.</w:t>
      </w:r>
    </w:p>
    <w:p w14:paraId="62FD8EC5"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345B152D" w14:textId="77777777" w:rsidR="008254B5" w:rsidRPr="00564DA8" w:rsidRDefault="008254B5" w:rsidP="008254B5">
      <w:pPr>
        <w:pStyle w:val="Level3"/>
        <w:rPr>
          <w:rFonts w:cs="Arial"/>
          <w:b w:val="0"/>
          <w:bCs/>
          <w:sz w:val="22"/>
          <w:szCs w:val="22"/>
        </w:rPr>
      </w:pPr>
      <w:r w:rsidRPr="00564DA8">
        <w:rPr>
          <w:rFonts w:cs="Arial"/>
          <w:b w:val="0"/>
          <w:bCs/>
          <w:sz w:val="22"/>
          <w:szCs w:val="22"/>
        </w:rPr>
        <w:t>Costs.</w:t>
      </w:r>
    </w:p>
    <w:p w14:paraId="2548319F" w14:textId="77777777" w:rsidR="008254B5" w:rsidRPr="00564DA8" w:rsidRDefault="008254B5" w:rsidP="008254B5">
      <w:pPr>
        <w:pStyle w:val="10sp0"/>
        <w:ind w:left="1440" w:firstLine="720"/>
        <w:rPr>
          <w:rFonts w:cs="Arial"/>
          <w:sz w:val="22"/>
          <w:szCs w:val="22"/>
        </w:rPr>
      </w:pPr>
      <w:r w:rsidRPr="00564DA8">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5DA4652B" w14:textId="77777777" w:rsidR="008254B5" w:rsidRPr="00564DA8" w:rsidRDefault="008254B5" w:rsidP="008254B5">
      <w:pPr>
        <w:pStyle w:val="Level2"/>
        <w:rPr>
          <w:sz w:val="22"/>
          <w:szCs w:val="22"/>
        </w:rPr>
      </w:pPr>
      <w:bookmarkStart w:id="687" w:name="_Toc60726295"/>
      <w:bookmarkStart w:id="688" w:name="_Toc143592613"/>
      <w:bookmarkStart w:id="689" w:name="_Toc168826191"/>
      <w:bookmarkStart w:id="690" w:name="_Toc196732925"/>
      <w:r w:rsidRPr="00564DA8">
        <w:rPr>
          <w:sz w:val="22"/>
          <w:szCs w:val="22"/>
        </w:rPr>
        <w:t>Lobbying Restrictions.</w:t>
      </w:r>
      <w:bookmarkEnd w:id="687"/>
      <w:bookmarkEnd w:id="688"/>
      <w:bookmarkEnd w:id="689"/>
      <w:bookmarkEnd w:id="690"/>
      <w:r w:rsidRPr="00564DA8">
        <w:rPr>
          <w:sz w:val="22"/>
          <w:szCs w:val="22"/>
        </w:rPr>
        <w:t xml:space="preserve"> </w:t>
      </w:r>
    </w:p>
    <w:p w14:paraId="06CA1C9C"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Federal Restrictions.  </w:t>
      </w:r>
    </w:p>
    <w:p w14:paraId="12B83510"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3FD8569E" w14:textId="77777777" w:rsidR="008254B5" w:rsidRPr="00564DA8" w:rsidRDefault="008254B5" w:rsidP="008254B5">
      <w:pPr>
        <w:pStyle w:val="Level3"/>
        <w:rPr>
          <w:rFonts w:cs="Arial"/>
          <w:b w:val="0"/>
          <w:bCs/>
          <w:sz w:val="22"/>
          <w:szCs w:val="22"/>
        </w:rPr>
      </w:pPr>
      <w:r w:rsidRPr="00564DA8">
        <w:rPr>
          <w:rFonts w:cs="Arial"/>
          <w:b w:val="0"/>
          <w:bCs/>
          <w:sz w:val="22"/>
          <w:szCs w:val="22"/>
        </w:rPr>
        <w:t xml:space="preserve">State and County Restrictions.  </w:t>
      </w:r>
    </w:p>
    <w:p w14:paraId="697FC0E4" w14:textId="77777777" w:rsidR="008254B5" w:rsidRPr="00564DA8" w:rsidRDefault="008254B5" w:rsidP="008254B5">
      <w:pPr>
        <w:pStyle w:val="10sp0"/>
        <w:ind w:left="1440" w:firstLine="720"/>
        <w:rPr>
          <w:rFonts w:cs="Arial"/>
          <w:sz w:val="22"/>
          <w:szCs w:val="22"/>
        </w:rPr>
      </w:pPr>
      <w:r w:rsidRPr="00564DA8">
        <w:rPr>
          <w:rFonts w:cs="Arial"/>
          <w:sz w:val="22"/>
          <w:szCs w:val="22"/>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6517CE55" w14:textId="77777777" w:rsidR="008254B5" w:rsidRPr="00564DA8" w:rsidRDefault="008254B5" w:rsidP="008254B5">
      <w:pPr>
        <w:pStyle w:val="Level3"/>
        <w:rPr>
          <w:rFonts w:cs="Arial"/>
          <w:b w:val="0"/>
          <w:bCs/>
          <w:sz w:val="22"/>
          <w:szCs w:val="22"/>
        </w:rPr>
      </w:pPr>
      <w:r w:rsidRPr="00564DA8">
        <w:rPr>
          <w:rFonts w:cs="Arial"/>
          <w:b w:val="0"/>
          <w:bCs/>
          <w:sz w:val="22"/>
          <w:szCs w:val="22"/>
        </w:rPr>
        <w:t>Certification Regarding Lobbying.</w:t>
      </w:r>
    </w:p>
    <w:p w14:paraId="5D53751C" w14:textId="77777777" w:rsidR="008254B5" w:rsidRPr="00564DA8" w:rsidRDefault="008254B5" w:rsidP="008254B5">
      <w:pPr>
        <w:pStyle w:val="10sp0"/>
        <w:ind w:left="1440" w:firstLine="720"/>
        <w:rPr>
          <w:rFonts w:cs="Arial"/>
          <w:sz w:val="22"/>
          <w:szCs w:val="22"/>
        </w:rPr>
      </w:pPr>
      <w:r w:rsidRPr="00564DA8">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65C09207" w14:textId="77777777" w:rsidR="008254B5" w:rsidRPr="00564DA8" w:rsidRDefault="008254B5" w:rsidP="008254B5">
      <w:pPr>
        <w:pStyle w:val="Level3"/>
        <w:rPr>
          <w:rFonts w:cs="Arial"/>
          <w:b w:val="0"/>
          <w:sz w:val="22"/>
          <w:szCs w:val="22"/>
        </w:rPr>
      </w:pPr>
      <w:r w:rsidRPr="00564DA8">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27AF1519" w14:textId="77777777" w:rsidR="008254B5" w:rsidRPr="00564DA8" w:rsidRDefault="008254B5" w:rsidP="008254B5">
      <w:pPr>
        <w:pStyle w:val="Level4"/>
        <w:ind w:left="2160" w:firstLine="0"/>
        <w:rPr>
          <w:rFonts w:cs="Arial"/>
          <w:sz w:val="22"/>
          <w:szCs w:val="22"/>
        </w:rPr>
      </w:pPr>
      <w:r w:rsidRPr="00564DA8">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02C931E8" w14:textId="77777777" w:rsidR="008254B5" w:rsidRPr="00564DA8" w:rsidRDefault="008254B5" w:rsidP="008254B5">
      <w:pPr>
        <w:pStyle w:val="Level4"/>
        <w:ind w:left="2160" w:firstLine="0"/>
        <w:rPr>
          <w:rFonts w:cs="Arial"/>
          <w:sz w:val="22"/>
          <w:szCs w:val="22"/>
        </w:rPr>
      </w:pPr>
      <w:r w:rsidRPr="00564DA8">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7B8C523E" w14:textId="77777777" w:rsidR="008254B5" w:rsidRPr="00564DA8" w:rsidRDefault="008254B5" w:rsidP="008254B5">
      <w:pPr>
        <w:pStyle w:val="Level4"/>
        <w:ind w:left="2160" w:firstLine="0"/>
        <w:rPr>
          <w:rFonts w:cs="Arial"/>
          <w:sz w:val="22"/>
          <w:szCs w:val="22"/>
        </w:rPr>
      </w:pPr>
      <w:r w:rsidRPr="00564DA8">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513C00DF" w14:textId="77777777" w:rsidR="008254B5" w:rsidRPr="00564DA8" w:rsidRDefault="008254B5" w:rsidP="008254B5">
      <w:pPr>
        <w:pStyle w:val="Level2"/>
        <w:rPr>
          <w:sz w:val="22"/>
          <w:szCs w:val="22"/>
        </w:rPr>
      </w:pPr>
      <w:bookmarkStart w:id="691" w:name="_Toc60726296"/>
      <w:bookmarkStart w:id="692" w:name="_Toc143592614"/>
      <w:bookmarkStart w:id="693" w:name="_Toc168826192"/>
      <w:bookmarkStart w:id="694" w:name="_Toc196732926"/>
      <w:r w:rsidRPr="00564DA8">
        <w:rPr>
          <w:sz w:val="22"/>
          <w:szCs w:val="22"/>
        </w:rPr>
        <w:t>Modifications and Amendments</w:t>
      </w:r>
      <w:bookmarkEnd w:id="691"/>
      <w:bookmarkEnd w:id="692"/>
      <w:bookmarkEnd w:id="693"/>
      <w:bookmarkEnd w:id="694"/>
    </w:p>
    <w:p w14:paraId="05FA4E98" w14:textId="77777777" w:rsidR="008254B5" w:rsidRPr="00564DA8" w:rsidRDefault="008254B5" w:rsidP="008254B5">
      <w:pPr>
        <w:pStyle w:val="Level3"/>
        <w:rPr>
          <w:rFonts w:cs="Arial"/>
          <w:b w:val="0"/>
          <w:sz w:val="22"/>
          <w:szCs w:val="22"/>
        </w:rPr>
      </w:pPr>
      <w:r w:rsidRPr="00564DA8">
        <w:rPr>
          <w:rFonts w:cs="Arial"/>
          <w:b w:val="0"/>
          <w:sz w:val="22"/>
          <w:szCs w:val="22"/>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6EA5E00D" w14:textId="77777777" w:rsidR="008254B5" w:rsidRPr="00564DA8" w:rsidRDefault="008254B5" w:rsidP="008254B5">
      <w:pPr>
        <w:pStyle w:val="Level3"/>
        <w:rPr>
          <w:rFonts w:cs="Arial"/>
          <w:b w:val="0"/>
          <w:sz w:val="22"/>
          <w:szCs w:val="22"/>
        </w:rPr>
      </w:pPr>
      <w:r w:rsidRPr="00564DA8">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6C9153D2" w14:textId="77777777" w:rsidR="008254B5" w:rsidRPr="00564DA8" w:rsidRDefault="008254B5" w:rsidP="008254B5">
      <w:pPr>
        <w:pStyle w:val="Level3"/>
        <w:rPr>
          <w:rFonts w:cs="Arial"/>
          <w:b w:val="0"/>
          <w:sz w:val="22"/>
          <w:szCs w:val="22"/>
        </w:rPr>
      </w:pPr>
      <w:r w:rsidRPr="00564DA8">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1E499E4B" w14:textId="77777777" w:rsidR="008254B5" w:rsidRPr="00564DA8" w:rsidRDefault="008254B5" w:rsidP="008254B5">
      <w:pPr>
        <w:pStyle w:val="Level2"/>
        <w:rPr>
          <w:sz w:val="22"/>
          <w:szCs w:val="22"/>
        </w:rPr>
      </w:pPr>
      <w:bookmarkStart w:id="695" w:name="_Toc60726297"/>
      <w:bookmarkStart w:id="696" w:name="_Toc143592615"/>
      <w:bookmarkStart w:id="697" w:name="_Toc168826193"/>
      <w:bookmarkStart w:id="698" w:name="_Toc196732927"/>
      <w:r w:rsidRPr="00564DA8">
        <w:rPr>
          <w:sz w:val="22"/>
          <w:szCs w:val="22"/>
        </w:rPr>
        <w:t>Non-Waiver.</w:t>
      </w:r>
      <w:bookmarkEnd w:id="695"/>
      <w:bookmarkEnd w:id="696"/>
      <w:bookmarkEnd w:id="697"/>
      <w:bookmarkEnd w:id="698"/>
    </w:p>
    <w:p w14:paraId="094A7898" w14:textId="77777777" w:rsidR="008254B5" w:rsidRPr="00564DA8" w:rsidRDefault="008254B5" w:rsidP="008254B5">
      <w:pPr>
        <w:pStyle w:val="10sp0"/>
        <w:ind w:firstLine="720"/>
        <w:rPr>
          <w:rFonts w:cs="Arial"/>
          <w:sz w:val="22"/>
          <w:szCs w:val="22"/>
        </w:rPr>
      </w:pPr>
      <w:r w:rsidRPr="00564DA8">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09010E6D" w14:textId="77777777" w:rsidR="008254B5" w:rsidRPr="00564DA8" w:rsidRDefault="008254B5" w:rsidP="008254B5">
      <w:pPr>
        <w:pStyle w:val="Level2"/>
        <w:rPr>
          <w:sz w:val="22"/>
          <w:szCs w:val="22"/>
        </w:rPr>
      </w:pPr>
      <w:bookmarkStart w:id="699" w:name="_Toc60726298"/>
      <w:bookmarkStart w:id="700" w:name="_Toc143592616"/>
      <w:bookmarkStart w:id="701" w:name="_Toc168826194"/>
      <w:bookmarkStart w:id="702" w:name="_Toc196732928"/>
      <w:r w:rsidRPr="00564DA8">
        <w:rPr>
          <w:sz w:val="22"/>
          <w:szCs w:val="22"/>
        </w:rPr>
        <w:t>Notices.</w:t>
      </w:r>
      <w:bookmarkEnd w:id="699"/>
      <w:bookmarkEnd w:id="700"/>
      <w:bookmarkEnd w:id="701"/>
      <w:bookmarkEnd w:id="702"/>
      <w:r w:rsidRPr="00564DA8">
        <w:rPr>
          <w:sz w:val="22"/>
          <w:szCs w:val="22"/>
        </w:rPr>
        <w:t xml:space="preserve"> </w:t>
      </w:r>
    </w:p>
    <w:p w14:paraId="08932FB6" w14:textId="77777777" w:rsidR="008254B5" w:rsidRPr="00564DA8" w:rsidRDefault="008254B5" w:rsidP="008254B5">
      <w:pPr>
        <w:pStyle w:val="10sp0"/>
        <w:ind w:firstLine="720"/>
        <w:rPr>
          <w:rFonts w:cs="Arial"/>
          <w:sz w:val="22"/>
          <w:szCs w:val="22"/>
        </w:rPr>
      </w:pPr>
      <w:r w:rsidRPr="00564DA8">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19A10DE" w14:textId="77777777" w:rsidR="008254B5" w:rsidRPr="00564DA8" w:rsidRDefault="008254B5" w:rsidP="008254B5">
      <w:pPr>
        <w:pStyle w:val="10sp0"/>
        <w:spacing w:after="0"/>
        <w:ind w:left="720"/>
        <w:rPr>
          <w:rFonts w:cs="Arial"/>
          <w:sz w:val="22"/>
          <w:szCs w:val="22"/>
        </w:rPr>
      </w:pPr>
      <w:r w:rsidRPr="00564DA8">
        <w:rPr>
          <w:rFonts w:cs="Arial"/>
          <w:sz w:val="22"/>
          <w:szCs w:val="22"/>
        </w:rPr>
        <w:t>Consortium:</w:t>
      </w:r>
    </w:p>
    <w:p w14:paraId="5E85CD84" w14:textId="77777777" w:rsidR="008254B5" w:rsidRPr="00564DA8" w:rsidRDefault="008254B5" w:rsidP="008254B5">
      <w:pPr>
        <w:pStyle w:val="10sp0"/>
        <w:spacing w:after="0"/>
        <w:ind w:left="720"/>
        <w:rPr>
          <w:rFonts w:cs="Arial"/>
          <w:sz w:val="22"/>
          <w:szCs w:val="22"/>
        </w:rPr>
      </w:pPr>
    </w:p>
    <w:p w14:paraId="4E2A3BFC" w14:textId="77777777" w:rsidR="008254B5" w:rsidRPr="00564DA8" w:rsidRDefault="008254B5" w:rsidP="008254B5">
      <w:pPr>
        <w:pStyle w:val="10sp0"/>
        <w:spacing w:after="0"/>
        <w:ind w:left="720"/>
        <w:rPr>
          <w:rFonts w:cs="Arial"/>
          <w:sz w:val="22"/>
          <w:szCs w:val="22"/>
        </w:rPr>
      </w:pPr>
      <w:r w:rsidRPr="00564DA8">
        <w:rPr>
          <w:rFonts w:cs="Arial"/>
          <w:sz w:val="22"/>
          <w:szCs w:val="22"/>
        </w:rPr>
        <w:t xml:space="preserve">CalSAWS </w:t>
      </w:r>
    </w:p>
    <w:p w14:paraId="454C1620" w14:textId="77777777" w:rsidR="008254B5" w:rsidRPr="00564DA8" w:rsidRDefault="008254B5" w:rsidP="008254B5">
      <w:pPr>
        <w:pStyle w:val="10sp0"/>
        <w:spacing w:after="0"/>
        <w:ind w:left="720"/>
        <w:rPr>
          <w:rFonts w:cs="Arial"/>
          <w:sz w:val="22"/>
          <w:szCs w:val="22"/>
        </w:rPr>
      </w:pPr>
      <w:r w:rsidRPr="00564DA8">
        <w:rPr>
          <w:rFonts w:cs="Arial"/>
          <w:sz w:val="22"/>
          <w:szCs w:val="22"/>
        </w:rPr>
        <w:t>Julia Erdkamp</w:t>
      </w:r>
    </w:p>
    <w:p w14:paraId="12F9B2D4" w14:textId="7DA4C4F6" w:rsidR="008254B5" w:rsidRPr="00564DA8" w:rsidRDefault="008254B5" w:rsidP="008254B5">
      <w:pPr>
        <w:pStyle w:val="10sp0"/>
        <w:spacing w:after="0"/>
        <w:ind w:left="720"/>
        <w:rPr>
          <w:rFonts w:cs="Arial"/>
          <w:sz w:val="22"/>
          <w:szCs w:val="22"/>
        </w:rPr>
      </w:pPr>
      <w:r w:rsidRPr="00564DA8">
        <w:rPr>
          <w:rFonts w:cs="Arial"/>
          <w:sz w:val="22"/>
          <w:szCs w:val="22"/>
        </w:rPr>
        <w:t>Executive Director</w:t>
      </w:r>
      <w:r w:rsidR="00B65BF6" w:rsidRPr="00564DA8">
        <w:rPr>
          <w:rFonts w:cs="Arial"/>
          <w:sz w:val="22"/>
          <w:szCs w:val="22"/>
        </w:rPr>
        <w:br/>
        <w:t>11971 Foundation Place, 3rd Floor</w:t>
      </w:r>
      <w:r w:rsidR="00B65BF6" w:rsidRPr="00564DA8">
        <w:rPr>
          <w:rFonts w:cs="Arial"/>
          <w:sz w:val="22"/>
          <w:szCs w:val="22"/>
        </w:rPr>
        <w:br/>
        <w:t>Gold River, CA  95670</w:t>
      </w:r>
    </w:p>
    <w:p w14:paraId="69DAE2E3" w14:textId="44468BB0" w:rsidR="00B65BF6" w:rsidRPr="00564DA8" w:rsidRDefault="00542865" w:rsidP="008254B5">
      <w:pPr>
        <w:pStyle w:val="10sp0"/>
        <w:spacing w:after="0"/>
        <w:ind w:left="720"/>
        <w:rPr>
          <w:rFonts w:cs="Arial"/>
          <w:sz w:val="22"/>
          <w:szCs w:val="22"/>
        </w:rPr>
      </w:pPr>
      <w:hyperlink r:id="rId18" w:history="1">
        <w:r w:rsidRPr="00564DA8">
          <w:rPr>
            <w:rStyle w:val="Hyperlink"/>
            <w:rFonts w:cs="Arial"/>
            <w:sz w:val="22"/>
            <w:szCs w:val="22"/>
          </w:rPr>
          <w:t>ErdkampJ@CalSAWS.org</w:t>
        </w:r>
      </w:hyperlink>
    </w:p>
    <w:p w14:paraId="77946BF8" w14:textId="77777777" w:rsidR="00542865" w:rsidRPr="00564DA8" w:rsidRDefault="00542865" w:rsidP="008254B5">
      <w:pPr>
        <w:pStyle w:val="10sp0"/>
        <w:spacing w:after="0"/>
        <w:ind w:left="720"/>
        <w:rPr>
          <w:rFonts w:cs="Arial"/>
          <w:sz w:val="22"/>
          <w:szCs w:val="22"/>
        </w:rPr>
      </w:pPr>
    </w:p>
    <w:p w14:paraId="29D7700A" w14:textId="40502A89" w:rsidR="00542865" w:rsidRPr="00564DA8" w:rsidRDefault="00542865" w:rsidP="008254B5">
      <w:pPr>
        <w:pStyle w:val="10sp0"/>
        <w:spacing w:after="0"/>
        <w:ind w:left="720"/>
        <w:rPr>
          <w:rFonts w:cs="Arial"/>
          <w:sz w:val="22"/>
          <w:szCs w:val="22"/>
        </w:rPr>
      </w:pPr>
      <w:r w:rsidRPr="00564DA8">
        <w:rPr>
          <w:rFonts w:cs="Arial"/>
          <w:sz w:val="22"/>
          <w:szCs w:val="22"/>
        </w:rPr>
        <w:t>Contractor:</w:t>
      </w:r>
    </w:p>
    <w:p w14:paraId="6D4198FD" w14:textId="77777777" w:rsidR="00542865" w:rsidRPr="00564DA8" w:rsidRDefault="00542865" w:rsidP="008254B5">
      <w:pPr>
        <w:pStyle w:val="10sp0"/>
        <w:spacing w:after="0"/>
        <w:ind w:left="720"/>
        <w:rPr>
          <w:rFonts w:cs="Arial"/>
          <w:sz w:val="22"/>
          <w:szCs w:val="22"/>
        </w:rPr>
      </w:pPr>
    </w:p>
    <w:p w14:paraId="28F0651D" w14:textId="7A4D7782"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4B89637E" w14:textId="16818DA0"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70E0A67B" w14:textId="3F45F825"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47B438E6" w14:textId="6985EDE4" w:rsidR="00542865" w:rsidRPr="00564DA8" w:rsidRDefault="00542865" w:rsidP="008254B5">
      <w:pPr>
        <w:pStyle w:val="10sp0"/>
        <w:spacing w:after="0"/>
        <w:ind w:left="720"/>
        <w:rPr>
          <w:rFonts w:cs="Arial"/>
          <w:sz w:val="22"/>
          <w:szCs w:val="22"/>
        </w:rPr>
      </w:pPr>
      <w:r w:rsidRPr="00564DA8">
        <w:rPr>
          <w:rFonts w:cs="Arial"/>
          <w:sz w:val="22"/>
          <w:szCs w:val="22"/>
        </w:rPr>
        <w:t>XXXXXXXXXX</w:t>
      </w:r>
    </w:p>
    <w:p w14:paraId="104E2365" w14:textId="6D2D8E2F" w:rsidR="008254B5" w:rsidRPr="00564DA8" w:rsidRDefault="008254B5" w:rsidP="008254B5">
      <w:pPr>
        <w:pStyle w:val="10sp0"/>
        <w:ind w:left="720"/>
        <w:rPr>
          <w:rFonts w:cs="Arial"/>
          <w:sz w:val="22"/>
          <w:szCs w:val="22"/>
        </w:rPr>
      </w:pPr>
    </w:p>
    <w:p w14:paraId="00718B3F" w14:textId="77777777" w:rsidR="008254B5" w:rsidRPr="00564DA8" w:rsidRDefault="008254B5" w:rsidP="008254B5">
      <w:pPr>
        <w:pStyle w:val="10sp0"/>
        <w:ind w:left="720" w:firstLine="720"/>
        <w:rPr>
          <w:rFonts w:cs="Arial"/>
          <w:sz w:val="22"/>
          <w:szCs w:val="22"/>
        </w:rPr>
      </w:pPr>
      <w:r w:rsidRPr="00564DA8">
        <w:rPr>
          <w:rFonts w:cs="Arial"/>
          <w:sz w:val="22"/>
          <w:szCs w:val="22"/>
        </w:rPr>
        <w:t>Notices shall be effective upon receipt or four (4) business days after mailing, whichever is earlier.  The Notice address as provided herein may be changed by Notice given as provided above.</w:t>
      </w:r>
    </w:p>
    <w:p w14:paraId="1EF791E8" w14:textId="77777777" w:rsidR="008254B5" w:rsidRPr="00564DA8" w:rsidRDefault="008254B5" w:rsidP="008254B5">
      <w:pPr>
        <w:pStyle w:val="Level2"/>
        <w:rPr>
          <w:sz w:val="22"/>
          <w:szCs w:val="22"/>
        </w:rPr>
      </w:pPr>
      <w:bookmarkStart w:id="703" w:name="_Toc60726299"/>
      <w:bookmarkStart w:id="704" w:name="_Toc143592617"/>
      <w:bookmarkStart w:id="705" w:name="_Toc168826195"/>
      <w:bookmarkStart w:id="706" w:name="_Toc196732929"/>
      <w:r w:rsidRPr="00564DA8">
        <w:rPr>
          <w:sz w:val="22"/>
          <w:szCs w:val="22"/>
        </w:rPr>
        <w:t>Pro Children Act of 1994.</w:t>
      </w:r>
      <w:bookmarkEnd w:id="703"/>
      <w:bookmarkEnd w:id="704"/>
      <w:bookmarkEnd w:id="705"/>
      <w:bookmarkEnd w:id="706"/>
    </w:p>
    <w:p w14:paraId="1AA53698" w14:textId="77777777" w:rsidR="008254B5" w:rsidRPr="00564DA8" w:rsidRDefault="008254B5" w:rsidP="008254B5">
      <w:pPr>
        <w:pStyle w:val="10sp0"/>
        <w:ind w:firstLine="720"/>
        <w:rPr>
          <w:rFonts w:cs="Arial"/>
          <w:sz w:val="22"/>
          <w:szCs w:val="22"/>
        </w:rPr>
      </w:pPr>
      <w:r w:rsidRPr="00564DA8">
        <w:rPr>
          <w:rFonts w:cs="Arial"/>
          <w:sz w:val="22"/>
          <w:szCs w:val="22"/>
        </w:rPr>
        <w:t>Contractor shall comply with Public Law 103-227, Part C – Environmental Tobacco Smoke, also known as the Pro-Children Act of 1994.</w:t>
      </w:r>
    </w:p>
    <w:p w14:paraId="4F2C24DF" w14:textId="77777777" w:rsidR="008254B5" w:rsidRPr="00564DA8" w:rsidRDefault="008254B5" w:rsidP="008254B5">
      <w:pPr>
        <w:pStyle w:val="Level2"/>
        <w:rPr>
          <w:sz w:val="22"/>
          <w:szCs w:val="22"/>
        </w:rPr>
      </w:pPr>
      <w:bookmarkStart w:id="707" w:name="_Toc60726300"/>
      <w:bookmarkStart w:id="708" w:name="_Toc143592618"/>
      <w:bookmarkStart w:id="709" w:name="_Toc168826196"/>
      <w:bookmarkStart w:id="710" w:name="_Toc196732930"/>
      <w:r w:rsidRPr="00564DA8">
        <w:rPr>
          <w:sz w:val="22"/>
          <w:szCs w:val="22"/>
        </w:rPr>
        <w:t>Publicity.</w:t>
      </w:r>
      <w:bookmarkEnd w:id="707"/>
      <w:bookmarkEnd w:id="708"/>
      <w:bookmarkEnd w:id="709"/>
      <w:bookmarkEnd w:id="710"/>
    </w:p>
    <w:p w14:paraId="6B8F5151" w14:textId="77777777" w:rsidR="008254B5" w:rsidRPr="00564DA8" w:rsidRDefault="008254B5" w:rsidP="008254B5">
      <w:pPr>
        <w:pStyle w:val="10sp0"/>
        <w:tabs>
          <w:tab w:val="left" w:pos="990"/>
        </w:tabs>
        <w:ind w:firstLine="720"/>
        <w:rPr>
          <w:rFonts w:cs="Arial"/>
          <w:sz w:val="22"/>
          <w:szCs w:val="22"/>
        </w:rPr>
      </w:pPr>
      <w:r w:rsidRPr="00564DA8">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742F91E6" w14:textId="77777777" w:rsidR="008254B5" w:rsidRPr="00564DA8" w:rsidRDefault="008254B5" w:rsidP="008254B5">
      <w:pPr>
        <w:pStyle w:val="Level2"/>
        <w:rPr>
          <w:sz w:val="22"/>
          <w:szCs w:val="22"/>
        </w:rPr>
      </w:pPr>
      <w:bookmarkStart w:id="711" w:name="_Toc60726301"/>
      <w:bookmarkStart w:id="712" w:name="_Toc143592619"/>
      <w:bookmarkStart w:id="713" w:name="_Toc168826197"/>
      <w:bookmarkStart w:id="714" w:name="_Toc196732931"/>
      <w:r w:rsidRPr="00564DA8">
        <w:rPr>
          <w:sz w:val="22"/>
          <w:szCs w:val="22"/>
        </w:rPr>
        <w:t>Recycling.</w:t>
      </w:r>
      <w:bookmarkEnd w:id="711"/>
      <w:bookmarkEnd w:id="712"/>
      <w:bookmarkEnd w:id="713"/>
      <w:bookmarkEnd w:id="714"/>
    </w:p>
    <w:p w14:paraId="5FFD1FF6" w14:textId="77777777" w:rsidR="008254B5" w:rsidRPr="00564DA8" w:rsidRDefault="008254B5" w:rsidP="008254B5">
      <w:pPr>
        <w:pStyle w:val="10sp0"/>
        <w:ind w:firstLine="720"/>
        <w:rPr>
          <w:rFonts w:cs="Arial"/>
          <w:sz w:val="22"/>
          <w:szCs w:val="22"/>
        </w:rPr>
      </w:pPr>
      <w:r w:rsidRPr="00564DA8">
        <w:rPr>
          <w:rFonts w:cs="Arial"/>
          <w:sz w:val="22"/>
          <w:szCs w:val="22"/>
        </w:rPr>
        <w:t>Contractor shall use recycled and recyclable products, whenever practicable, in fulfilling the terms of this Agreement.  Recycled printed products shall include a symbol identifying the recycled material.</w:t>
      </w:r>
    </w:p>
    <w:p w14:paraId="0CC00081" w14:textId="77777777" w:rsidR="008254B5" w:rsidRPr="00564DA8" w:rsidRDefault="008254B5" w:rsidP="008254B5">
      <w:pPr>
        <w:pStyle w:val="Level2"/>
        <w:rPr>
          <w:sz w:val="22"/>
          <w:szCs w:val="22"/>
        </w:rPr>
      </w:pPr>
      <w:bookmarkStart w:id="715" w:name="_Toc60726302"/>
      <w:bookmarkStart w:id="716" w:name="_Toc143592620"/>
      <w:bookmarkStart w:id="717" w:name="_Toc168826198"/>
      <w:bookmarkStart w:id="718" w:name="_Toc196732932"/>
      <w:r w:rsidRPr="00564DA8">
        <w:rPr>
          <w:sz w:val="22"/>
          <w:szCs w:val="22"/>
        </w:rPr>
        <w:t>Remedies.</w:t>
      </w:r>
      <w:bookmarkEnd w:id="715"/>
      <w:bookmarkEnd w:id="716"/>
      <w:bookmarkEnd w:id="717"/>
      <w:bookmarkEnd w:id="718"/>
    </w:p>
    <w:p w14:paraId="3CE00A10" w14:textId="77777777" w:rsidR="008254B5" w:rsidRPr="00564DA8" w:rsidRDefault="008254B5" w:rsidP="008254B5">
      <w:pPr>
        <w:pStyle w:val="10sp0"/>
        <w:ind w:firstLine="720"/>
        <w:rPr>
          <w:rFonts w:cs="Arial"/>
          <w:sz w:val="22"/>
          <w:szCs w:val="22"/>
        </w:rPr>
      </w:pPr>
      <w:r w:rsidRPr="00564DA8">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79EEE04D" w14:textId="77777777" w:rsidR="008254B5" w:rsidRPr="00564DA8" w:rsidRDefault="008254B5" w:rsidP="008254B5">
      <w:pPr>
        <w:pStyle w:val="Level2"/>
        <w:rPr>
          <w:sz w:val="22"/>
          <w:szCs w:val="22"/>
        </w:rPr>
      </w:pPr>
      <w:bookmarkStart w:id="719" w:name="_Toc60726303"/>
      <w:bookmarkStart w:id="720" w:name="_Toc143592621"/>
      <w:bookmarkStart w:id="721" w:name="_Toc168826199"/>
      <w:bookmarkStart w:id="722" w:name="_Toc196732933"/>
      <w:r w:rsidRPr="00564DA8">
        <w:rPr>
          <w:sz w:val="22"/>
          <w:szCs w:val="22"/>
        </w:rPr>
        <w:t>Severability.</w:t>
      </w:r>
      <w:bookmarkEnd w:id="719"/>
      <w:bookmarkEnd w:id="720"/>
      <w:bookmarkEnd w:id="721"/>
      <w:bookmarkEnd w:id="722"/>
    </w:p>
    <w:p w14:paraId="5C1FD7AB" w14:textId="77777777" w:rsidR="008254B5" w:rsidRPr="00564DA8" w:rsidRDefault="008254B5" w:rsidP="008254B5">
      <w:pPr>
        <w:pStyle w:val="10sp0"/>
        <w:ind w:firstLine="720"/>
        <w:rPr>
          <w:rFonts w:cs="Arial"/>
          <w:sz w:val="22"/>
          <w:szCs w:val="22"/>
        </w:rPr>
      </w:pPr>
      <w:r w:rsidRPr="00564DA8">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4CA191F6" w14:textId="77777777" w:rsidR="008254B5" w:rsidRPr="00564DA8" w:rsidRDefault="008254B5" w:rsidP="008254B5">
      <w:pPr>
        <w:pStyle w:val="Level2"/>
        <w:rPr>
          <w:sz w:val="22"/>
          <w:szCs w:val="22"/>
        </w:rPr>
      </w:pPr>
      <w:bookmarkStart w:id="723" w:name="_Toc60726304"/>
      <w:bookmarkStart w:id="724" w:name="_Toc143592622"/>
      <w:bookmarkStart w:id="725" w:name="_Toc168826200"/>
      <w:bookmarkStart w:id="726" w:name="_Toc196732934"/>
      <w:r w:rsidRPr="00564DA8">
        <w:rPr>
          <w:sz w:val="22"/>
          <w:szCs w:val="22"/>
        </w:rPr>
        <w:t>Sovereign Immunity.</w:t>
      </w:r>
      <w:bookmarkEnd w:id="723"/>
      <w:bookmarkEnd w:id="724"/>
      <w:bookmarkEnd w:id="725"/>
      <w:bookmarkEnd w:id="726"/>
    </w:p>
    <w:p w14:paraId="6D697836" w14:textId="77777777" w:rsidR="008254B5" w:rsidRPr="00564DA8" w:rsidRDefault="008254B5" w:rsidP="008254B5">
      <w:pPr>
        <w:pStyle w:val="10sp0"/>
        <w:ind w:firstLine="720"/>
        <w:rPr>
          <w:rFonts w:cs="Arial"/>
          <w:sz w:val="22"/>
          <w:szCs w:val="22"/>
        </w:rPr>
      </w:pPr>
      <w:r w:rsidRPr="00564DA8">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02359466" w14:textId="77777777" w:rsidR="008254B5" w:rsidRPr="00564DA8" w:rsidRDefault="008254B5" w:rsidP="008254B5">
      <w:pPr>
        <w:pStyle w:val="Level2"/>
        <w:rPr>
          <w:sz w:val="22"/>
          <w:szCs w:val="22"/>
        </w:rPr>
      </w:pPr>
      <w:bookmarkStart w:id="727" w:name="_Toc60726305"/>
      <w:bookmarkStart w:id="728" w:name="_Toc143592623"/>
      <w:bookmarkStart w:id="729" w:name="_Toc168826201"/>
      <w:bookmarkStart w:id="730" w:name="_Toc196732935"/>
      <w:r w:rsidRPr="00564DA8">
        <w:rPr>
          <w:sz w:val="22"/>
          <w:szCs w:val="22"/>
        </w:rPr>
        <w:t>State Energy Conservation Plan.</w:t>
      </w:r>
      <w:bookmarkEnd w:id="727"/>
      <w:bookmarkEnd w:id="728"/>
      <w:bookmarkEnd w:id="729"/>
      <w:bookmarkEnd w:id="730"/>
    </w:p>
    <w:p w14:paraId="5C8ACC5E" w14:textId="77777777" w:rsidR="008254B5" w:rsidRPr="00564DA8" w:rsidRDefault="008254B5" w:rsidP="008254B5">
      <w:pPr>
        <w:pStyle w:val="10sp0"/>
        <w:ind w:left="720" w:firstLine="720"/>
        <w:rPr>
          <w:rFonts w:cs="Arial"/>
          <w:sz w:val="22"/>
          <w:szCs w:val="22"/>
        </w:rPr>
      </w:pPr>
      <w:r w:rsidRPr="00564DA8">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3CF1EA5" w14:textId="77777777" w:rsidR="008254B5" w:rsidRPr="00564DA8" w:rsidRDefault="008254B5" w:rsidP="008254B5">
      <w:pPr>
        <w:pStyle w:val="Level2"/>
        <w:rPr>
          <w:sz w:val="22"/>
          <w:szCs w:val="22"/>
        </w:rPr>
      </w:pPr>
      <w:bookmarkStart w:id="731" w:name="_Toc60726306"/>
      <w:bookmarkStart w:id="732" w:name="_Toc143592624"/>
      <w:bookmarkStart w:id="733" w:name="_Toc168826202"/>
      <w:bookmarkStart w:id="734" w:name="_Toc196732936"/>
      <w:r w:rsidRPr="00564DA8">
        <w:rPr>
          <w:sz w:val="22"/>
          <w:szCs w:val="22"/>
        </w:rPr>
        <w:t>Survival.</w:t>
      </w:r>
      <w:bookmarkEnd w:id="731"/>
      <w:bookmarkEnd w:id="732"/>
      <w:bookmarkEnd w:id="733"/>
      <w:bookmarkEnd w:id="734"/>
    </w:p>
    <w:p w14:paraId="4BD79162" w14:textId="77777777" w:rsidR="008254B5" w:rsidRPr="00564DA8" w:rsidRDefault="008254B5" w:rsidP="008254B5">
      <w:pPr>
        <w:pStyle w:val="10sp0"/>
        <w:ind w:firstLine="720"/>
        <w:rPr>
          <w:rFonts w:cs="Arial"/>
          <w:sz w:val="22"/>
          <w:szCs w:val="22"/>
        </w:rPr>
      </w:pPr>
      <w:r w:rsidRPr="00564DA8">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27F13698" w14:textId="77777777" w:rsidR="008254B5" w:rsidRPr="00564DA8" w:rsidRDefault="008254B5" w:rsidP="008254B5">
      <w:pPr>
        <w:pStyle w:val="Level2"/>
        <w:rPr>
          <w:sz w:val="22"/>
          <w:szCs w:val="22"/>
        </w:rPr>
      </w:pPr>
      <w:bookmarkStart w:id="735" w:name="_Toc60726307"/>
      <w:bookmarkStart w:id="736" w:name="_Toc143592625"/>
      <w:bookmarkStart w:id="737" w:name="_Toc168826203"/>
      <w:bookmarkStart w:id="738" w:name="_Toc196732937"/>
      <w:r w:rsidRPr="00564DA8">
        <w:rPr>
          <w:sz w:val="22"/>
          <w:szCs w:val="22"/>
        </w:rPr>
        <w:t>Waiver.</w:t>
      </w:r>
      <w:bookmarkEnd w:id="735"/>
      <w:bookmarkEnd w:id="736"/>
      <w:bookmarkEnd w:id="737"/>
      <w:bookmarkEnd w:id="738"/>
    </w:p>
    <w:p w14:paraId="6BC81E76" w14:textId="77777777" w:rsidR="008254B5" w:rsidRPr="00564DA8" w:rsidRDefault="008254B5" w:rsidP="008254B5">
      <w:pPr>
        <w:pStyle w:val="10sp0"/>
        <w:ind w:firstLine="720"/>
        <w:rPr>
          <w:rFonts w:cs="Arial"/>
          <w:sz w:val="22"/>
          <w:szCs w:val="22"/>
        </w:rPr>
      </w:pPr>
      <w:r w:rsidRPr="00564DA8">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7458C60" w14:textId="77777777" w:rsidR="008254B5" w:rsidRPr="00564DA8" w:rsidRDefault="008254B5" w:rsidP="008254B5">
      <w:pPr>
        <w:pStyle w:val="Level2"/>
        <w:rPr>
          <w:sz w:val="22"/>
          <w:szCs w:val="22"/>
        </w:rPr>
      </w:pPr>
      <w:bookmarkStart w:id="739" w:name="_Toc60726308"/>
      <w:bookmarkStart w:id="740" w:name="_Toc143592626"/>
      <w:bookmarkStart w:id="741" w:name="_Toc168826204"/>
      <w:bookmarkStart w:id="742" w:name="_Toc196732938"/>
      <w:r w:rsidRPr="00564DA8">
        <w:rPr>
          <w:sz w:val="22"/>
          <w:szCs w:val="22"/>
        </w:rPr>
        <w:t>Counterparts.</w:t>
      </w:r>
      <w:bookmarkEnd w:id="739"/>
      <w:bookmarkEnd w:id="740"/>
      <w:bookmarkEnd w:id="741"/>
      <w:bookmarkEnd w:id="742"/>
    </w:p>
    <w:p w14:paraId="4227344A" w14:textId="77777777" w:rsidR="008254B5" w:rsidRPr="00564DA8" w:rsidRDefault="008254B5" w:rsidP="008254B5">
      <w:pPr>
        <w:pStyle w:val="10sp0"/>
        <w:ind w:firstLine="720"/>
        <w:rPr>
          <w:rFonts w:cs="Arial"/>
          <w:sz w:val="22"/>
          <w:szCs w:val="22"/>
        </w:rPr>
      </w:pPr>
      <w:r w:rsidRPr="00564DA8">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CE25BF2" w14:textId="77777777" w:rsidR="008254B5" w:rsidRPr="00564DA8" w:rsidRDefault="008254B5" w:rsidP="008254B5">
      <w:pPr>
        <w:pStyle w:val="10sp0"/>
        <w:ind w:firstLine="720"/>
        <w:rPr>
          <w:rFonts w:cs="Arial"/>
          <w:sz w:val="22"/>
          <w:szCs w:val="22"/>
        </w:rPr>
      </w:pPr>
      <w:r w:rsidRPr="00564DA8">
        <w:rPr>
          <w:rFonts w:cs="Arial"/>
          <w:sz w:val="22"/>
          <w:szCs w:val="22"/>
        </w:rPr>
        <w:t>IN WITNESS WHEREOF, the parties have set their hands hereunto as of the Execution Date.</w:t>
      </w:r>
    </w:p>
    <w:p w14:paraId="22EE2DE1" w14:textId="77777777" w:rsidR="008254B5" w:rsidRPr="00564DA8" w:rsidRDefault="008254B5" w:rsidP="008254B5">
      <w:pPr>
        <w:pStyle w:val="10sp0"/>
        <w:ind w:firstLine="720"/>
        <w:rPr>
          <w:rFonts w:cs="Arial"/>
          <w:sz w:val="22"/>
          <w:szCs w:val="22"/>
        </w:rPr>
      </w:pPr>
      <w:r w:rsidRPr="00564DA8">
        <w:rPr>
          <w:rFonts w:cs="Arial"/>
          <w:sz w:val="22"/>
          <w:szCs w:val="22"/>
        </w:rPr>
        <w:t>CalSAWS Executive Director</w:t>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t>Contractor</w:t>
      </w:r>
    </w:p>
    <w:p w14:paraId="2662D7D9"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 xml:space="preserve">By:   </w:t>
      </w:r>
      <w:r w:rsidRPr="00564DA8">
        <w:rPr>
          <w:rFonts w:ascii="Arial" w:hAnsi="Arial" w:cs="Arial"/>
          <w:sz w:val="22"/>
        </w:rPr>
        <w:tab/>
      </w:r>
      <w:r w:rsidRPr="00564DA8">
        <w:rPr>
          <w:rFonts w:ascii="Arial" w:hAnsi="Arial" w:cs="Arial"/>
          <w:sz w:val="22"/>
        </w:rPr>
        <w:tab/>
        <w:t xml:space="preserve">By:   </w:t>
      </w:r>
      <w:r w:rsidRPr="00564DA8">
        <w:rPr>
          <w:rFonts w:ascii="Arial" w:hAnsi="Arial" w:cs="Arial"/>
          <w:sz w:val="22"/>
        </w:rPr>
        <w:tab/>
      </w:r>
    </w:p>
    <w:p w14:paraId="38FF61C5"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Printed Name:   Julia Erdkamp</w:t>
      </w:r>
      <w:r w:rsidRPr="00564DA8">
        <w:rPr>
          <w:rFonts w:ascii="Arial" w:hAnsi="Arial" w:cs="Arial"/>
          <w:sz w:val="22"/>
        </w:rPr>
        <w:tab/>
      </w:r>
      <w:r w:rsidRPr="00564DA8">
        <w:rPr>
          <w:rFonts w:ascii="Arial" w:hAnsi="Arial" w:cs="Arial"/>
          <w:sz w:val="22"/>
        </w:rPr>
        <w:tab/>
        <w:t xml:space="preserve">Printed Name:   </w:t>
      </w:r>
    </w:p>
    <w:p w14:paraId="38569669"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Title:  Executive Director</w:t>
      </w:r>
      <w:r w:rsidRPr="00564DA8">
        <w:rPr>
          <w:rFonts w:ascii="Arial" w:hAnsi="Arial" w:cs="Arial"/>
          <w:sz w:val="22"/>
        </w:rPr>
        <w:tab/>
      </w:r>
      <w:r w:rsidRPr="00564DA8">
        <w:rPr>
          <w:rFonts w:ascii="Arial" w:hAnsi="Arial" w:cs="Arial"/>
          <w:sz w:val="22"/>
        </w:rPr>
        <w:tab/>
        <w:t>Title:  Managing Director</w:t>
      </w:r>
    </w:p>
    <w:p w14:paraId="6CD51DCC" w14:textId="77777777" w:rsidR="008254B5" w:rsidRPr="00564DA8" w:rsidRDefault="008254B5" w:rsidP="008254B5">
      <w:pPr>
        <w:tabs>
          <w:tab w:val="center" w:pos="4680"/>
          <w:tab w:val="left" w:pos="5040"/>
          <w:tab w:val="right" w:pos="9360"/>
        </w:tabs>
        <w:rPr>
          <w:rFonts w:ascii="Arial" w:hAnsi="Arial" w:cs="Arial"/>
          <w:sz w:val="22"/>
        </w:rPr>
      </w:pPr>
      <w:r w:rsidRPr="00564DA8">
        <w:rPr>
          <w:rFonts w:ascii="Arial" w:hAnsi="Arial" w:cs="Arial"/>
          <w:sz w:val="22"/>
        </w:rPr>
        <w:t xml:space="preserve">Date:   </w:t>
      </w:r>
      <w:r w:rsidRPr="00564DA8">
        <w:rPr>
          <w:rFonts w:ascii="Arial" w:hAnsi="Arial" w:cs="Arial"/>
          <w:sz w:val="22"/>
        </w:rPr>
        <w:tab/>
      </w:r>
      <w:r w:rsidRPr="00564DA8">
        <w:rPr>
          <w:rFonts w:ascii="Arial" w:hAnsi="Arial" w:cs="Arial"/>
          <w:sz w:val="22"/>
        </w:rPr>
        <w:tab/>
        <w:t xml:space="preserve">Date:   </w:t>
      </w:r>
      <w:r w:rsidRPr="00564DA8">
        <w:rPr>
          <w:rFonts w:ascii="Arial" w:hAnsi="Arial" w:cs="Arial"/>
          <w:sz w:val="22"/>
        </w:rPr>
        <w:tab/>
      </w:r>
    </w:p>
    <w:p w14:paraId="46E50B47" w14:textId="77777777" w:rsidR="008254B5" w:rsidRPr="00564DA8" w:rsidRDefault="008254B5" w:rsidP="008254B5">
      <w:pPr>
        <w:tabs>
          <w:tab w:val="center" w:pos="4680"/>
          <w:tab w:val="left" w:pos="5040"/>
          <w:tab w:val="left" w:pos="6120"/>
          <w:tab w:val="right" w:pos="9360"/>
        </w:tabs>
        <w:rPr>
          <w:rFonts w:ascii="Arial" w:hAnsi="Arial" w:cs="Arial"/>
          <w:sz w:val="22"/>
        </w:rPr>
      </w:pPr>
      <w:r w:rsidRPr="00564DA8">
        <w:rPr>
          <w:rFonts w:ascii="Arial" w:hAnsi="Arial" w:cs="Arial"/>
          <w:sz w:val="22"/>
        </w:rPr>
        <w:tab/>
      </w:r>
    </w:p>
    <w:p w14:paraId="693D5FE1" w14:textId="00636552" w:rsidR="002F0F2F" w:rsidRPr="00564DA8" w:rsidRDefault="008254B5" w:rsidP="008254B5">
      <w:pPr>
        <w:pStyle w:val="10sp0"/>
        <w:ind w:firstLine="720"/>
        <w:rPr>
          <w:rFonts w:cs="Arial"/>
          <w:sz w:val="22"/>
          <w:szCs w:val="22"/>
        </w:rPr>
      </w:pP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r w:rsidRPr="00564DA8">
        <w:rPr>
          <w:rFonts w:cs="Arial"/>
          <w:sz w:val="22"/>
          <w:szCs w:val="22"/>
        </w:rPr>
        <w:tab/>
      </w:r>
    </w:p>
    <w:sectPr w:rsidR="002F0F2F" w:rsidRPr="00564DA8" w:rsidSect="00C011BE">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F425B" w14:textId="43BC8136"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454DE" w:rsidRPr="00C454DE">
      <w:rPr>
        <w:noProof/>
        <w:spacing w:val="-2"/>
        <w:sz w:val="16"/>
      </w:rPr>
      <w:t>4896-6970-8359.1 014448.005</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934485"/>
      <w:docPartObj>
        <w:docPartGallery w:val="Page Numbers (Bottom of Page)"/>
        <w:docPartUnique/>
      </w:docPartObj>
    </w:sdtPr>
    <w:sdtEndPr>
      <w:rPr>
        <w:noProof/>
      </w:rPr>
    </w:sdtEndPr>
    <w:sdtContent>
      <w:p w14:paraId="2C0B6938" w14:textId="77777777" w:rsidR="000C3A43" w:rsidRDefault="00C04BB8">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A352" w14:textId="6F446444"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454DE" w:rsidRPr="00C454DE">
      <w:rPr>
        <w:noProof/>
        <w:spacing w:val="-2"/>
        <w:sz w:val="16"/>
      </w:rPr>
      <w:t>4896-6970-8359.1 014448.005</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ECEF3" w14:textId="059380DF"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454DE" w:rsidRPr="00C454DE">
      <w:rPr>
        <w:noProof/>
        <w:spacing w:val="-2"/>
        <w:sz w:val="16"/>
      </w:rPr>
      <w:t>4896-6970-8359.1 014448.005</w:t>
    </w:r>
    <w:r w:rsidR="00FE1184">
      <w:t xml:space="preserve"> </w:t>
    </w:r>
    <w:r>
      <w:tab/>
    </w:r>
    <w:sdt>
      <w:sdtPr>
        <w:id w:val="1927913262"/>
        <w:docPartObj>
          <w:docPartGallery w:val="Page Numbers (Bottom of Page)"/>
          <w:docPartUnique/>
        </w:docPartObj>
      </w:sdtPr>
      <w:sdtEndPr>
        <w:rPr>
          <w:noProof/>
        </w:rPr>
      </w:sdtEndPr>
      <w:sdtContent>
        <w:r w:rsidRPr="00DA465E">
          <w:rPr>
            <w:rFonts w:ascii="Arial" w:hAnsi="Arial" w:cs="Arial"/>
          </w:rPr>
          <w:fldChar w:fldCharType="begin"/>
        </w:r>
        <w:r w:rsidRPr="00DA465E">
          <w:rPr>
            <w:rFonts w:ascii="Arial" w:hAnsi="Arial" w:cs="Arial"/>
          </w:rPr>
          <w:instrText xml:space="preserve"> PAGE   \* MERGEFORMAT </w:instrText>
        </w:r>
        <w:r w:rsidRPr="00DA465E">
          <w:rPr>
            <w:rFonts w:ascii="Arial" w:hAnsi="Arial" w:cs="Arial"/>
          </w:rPr>
          <w:fldChar w:fldCharType="separate"/>
        </w:r>
        <w:r w:rsidR="000564DA" w:rsidRPr="00DA465E">
          <w:rPr>
            <w:rFonts w:ascii="Arial" w:hAnsi="Arial" w:cs="Arial"/>
            <w:noProof/>
          </w:rPr>
          <w:t>34</w:t>
        </w:r>
        <w:r w:rsidRPr="00DA465E">
          <w:rPr>
            <w:rFonts w:ascii="Arial" w:hAnsi="Arial" w:cs="Arial"/>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791305"/>
      <w:docPartObj>
        <w:docPartGallery w:val="Watermarks"/>
        <w:docPartUnique/>
      </w:docPartObj>
    </w:sdtPr>
    <w:sdtEndPr/>
    <w:sdtContent>
      <w:p w14:paraId="5952E48D" w14:textId="38A030B9" w:rsidR="00FE1184" w:rsidRDefault="00C04BB8">
        <w:pPr>
          <w:pStyle w:val="Header"/>
        </w:pPr>
        <w:r>
          <w:rPr>
            <w:noProof/>
          </w:rPr>
          <w:pict w14:anchorId="4BD01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4ED33BEA"/>
    <w:multiLevelType w:val="multilevel"/>
    <w:tmpl w:val="2A243400"/>
    <w:lvl w:ilvl="0">
      <w:start w:val="1"/>
      <w:numFmt w:val="decimal"/>
      <w:pStyle w:val="OutHead1"/>
      <w:lvlText w:val="%1."/>
      <w:lvlJc w:val="left"/>
      <w:pPr>
        <w:tabs>
          <w:tab w:val="num" w:pos="360"/>
        </w:tabs>
        <w:ind w:left="0" w:firstLine="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1080"/>
        </w:tabs>
        <w:ind w:left="0" w:firstLine="720"/>
      </w:pPr>
      <w:rPr>
        <w:rFonts w:ascii="Times New Roman Bold" w:hAnsi="Times New Roman Bold" w:hint="default"/>
        <w:b/>
        <w:i w:val="0"/>
        <w:caps w:val="0"/>
        <w:smallCaps w:val="0"/>
        <w:strike w:val="0"/>
        <w:dstrike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90"/>
        </w:tabs>
        <w:ind w:left="-90" w:firstLine="144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2880"/>
        </w:tabs>
        <w:ind w:left="0" w:firstLine="21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3960"/>
        </w:tabs>
        <w:ind w:left="0" w:firstLine="288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3960"/>
        </w:tabs>
        <w:ind w:left="0" w:firstLine="360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0" w:firstLine="504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0" w:firstLine="57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isLgl/>
      <w:lvlText w:val="%1.%2.%3.%4.%5.%6.%7.%8.%9"/>
      <w:lvlJc w:val="left"/>
      <w:pPr>
        <w:tabs>
          <w:tab w:val="num" w:pos="8280"/>
        </w:tabs>
        <w:ind w:left="8280" w:hanging="1800"/>
      </w:pPr>
      <w:rPr>
        <w:rFonts w:hint="default"/>
        <w:b/>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52A0167E"/>
    <w:name w:val="CalSAWS2"/>
    <w:lvl w:ilvl="0">
      <w:start w:val="1"/>
      <w:numFmt w:val="decimal"/>
      <w:lvlRestart w:val="0"/>
      <w:pStyle w:val="Level1"/>
      <w:lvlText w:val="%1."/>
      <w:lvlJc w:val="left"/>
      <w:pPr>
        <w:tabs>
          <w:tab w:val="num" w:pos="720"/>
        </w:tabs>
        <w:ind w:left="720" w:hanging="720"/>
      </w:pPr>
      <w:rPr>
        <w:b w:val="0"/>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4874023">
    <w:abstractNumId w:val="11"/>
  </w:num>
  <w:num w:numId="2" w16cid:durableId="1724790111">
    <w:abstractNumId w:val="4"/>
  </w:num>
  <w:num w:numId="3" w16cid:durableId="1866944604">
    <w:abstractNumId w:val="4"/>
  </w:num>
  <w:num w:numId="4" w16cid:durableId="1985504613">
    <w:abstractNumId w:val="3"/>
  </w:num>
  <w:num w:numId="5" w16cid:durableId="196554579">
    <w:abstractNumId w:val="3"/>
  </w:num>
  <w:num w:numId="6" w16cid:durableId="1199464482">
    <w:abstractNumId w:val="2"/>
  </w:num>
  <w:num w:numId="7" w16cid:durableId="1315140342">
    <w:abstractNumId w:val="2"/>
  </w:num>
  <w:num w:numId="8" w16cid:durableId="1419525213">
    <w:abstractNumId w:val="1"/>
  </w:num>
  <w:num w:numId="9" w16cid:durableId="79639062">
    <w:abstractNumId w:val="1"/>
  </w:num>
  <w:num w:numId="10" w16cid:durableId="1373077217">
    <w:abstractNumId w:val="0"/>
  </w:num>
  <w:num w:numId="11" w16cid:durableId="1134522327">
    <w:abstractNumId w:val="0"/>
  </w:num>
  <w:num w:numId="12" w16cid:durableId="1676497024">
    <w:abstractNumId w:val="18"/>
  </w:num>
  <w:num w:numId="13" w16cid:durableId="2121338861">
    <w:abstractNumId w:val="17"/>
  </w:num>
  <w:num w:numId="14" w16cid:durableId="280575383">
    <w:abstractNumId w:val="20"/>
  </w:num>
  <w:num w:numId="15" w16cid:durableId="910652990">
    <w:abstractNumId w:val="10"/>
  </w:num>
  <w:num w:numId="16" w16cid:durableId="1623459274">
    <w:abstractNumId w:val="13"/>
  </w:num>
  <w:num w:numId="17" w16cid:durableId="2032686000">
    <w:abstractNumId w:val="16"/>
  </w:num>
  <w:num w:numId="18" w16cid:durableId="1293906364">
    <w:abstractNumId w:val="6"/>
  </w:num>
  <w:num w:numId="19" w16cid:durableId="849367416">
    <w:abstractNumId w:val="12"/>
  </w:num>
  <w:num w:numId="20" w16cid:durableId="132330806">
    <w:abstractNumId w:val="7"/>
  </w:num>
  <w:num w:numId="21" w16cid:durableId="458686554">
    <w:abstractNumId w:val="8"/>
  </w:num>
  <w:num w:numId="22" w16cid:durableId="1395543828">
    <w:abstractNumId w:val="15"/>
  </w:num>
  <w:num w:numId="23" w16cid:durableId="1267032998">
    <w:abstractNumId w:val="9"/>
  </w:num>
  <w:num w:numId="24" w16cid:durableId="1066338900">
    <w:abstractNumId w:val="19"/>
  </w:num>
  <w:num w:numId="25" w16cid:durableId="1305308925">
    <w:abstractNumId w:val="5"/>
  </w:num>
  <w:num w:numId="26" w16cid:durableId="1517503096">
    <w:abstractNumId w:val="21"/>
  </w:num>
  <w:num w:numId="27" w16cid:durableId="15133715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GrammaticalErrors/>
  <w:trackRevisions/>
  <w:defaultTabStop w:val="720"/>
  <w:clickAndTypeStyle w:val="Heading1Char"/>
  <w:characterSpacingControl w:val="doNotCompress"/>
  <w:hdrShapeDefaults>
    <o:shapedefaults v:ext="edit" spidmax="16386"/>
    <o:shapelayout v:ext="edit">
      <o:idmap v:ext="edit" data="16"/>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CalSAWS QA Contract (5.28.25 Rev. Track Changes).docx"/>
  </w:docVars>
  <w:rsids>
    <w:rsidRoot w:val="00D23FD7"/>
    <w:rsid w:val="00005E51"/>
    <w:rsid w:val="0000610C"/>
    <w:rsid w:val="00017254"/>
    <w:rsid w:val="00017EBB"/>
    <w:rsid w:val="000201A1"/>
    <w:rsid w:val="000376CE"/>
    <w:rsid w:val="00047C64"/>
    <w:rsid w:val="0005518D"/>
    <w:rsid w:val="000564DA"/>
    <w:rsid w:val="00056E7B"/>
    <w:rsid w:val="000577C7"/>
    <w:rsid w:val="000721C9"/>
    <w:rsid w:val="0007241B"/>
    <w:rsid w:val="000733E2"/>
    <w:rsid w:val="00075E96"/>
    <w:rsid w:val="00080F7E"/>
    <w:rsid w:val="00090A26"/>
    <w:rsid w:val="0009451F"/>
    <w:rsid w:val="00096B9C"/>
    <w:rsid w:val="000A098B"/>
    <w:rsid w:val="000B0B62"/>
    <w:rsid w:val="000C28E5"/>
    <w:rsid w:val="000C3A43"/>
    <w:rsid w:val="000C6161"/>
    <w:rsid w:val="000C6FD2"/>
    <w:rsid w:val="000C76B2"/>
    <w:rsid w:val="000E5232"/>
    <w:rsid w:val="000F045B"/>
    <w:rsid w:val="000F261A"/>
    <w:rsid w:val="000F30CA"/>
    <w:rsid w:val="000F7910"/>
    <w:rsid w:val="001129CC"/>
    <w:rsid w:val="001158ED"/>
    <w:rsid w:val="00123136"/>
    <w:rsid w:val="00126BFA"/>
    <w:rsid w:val="00127375"/>
    <w:rsid w:val="00127E5F"/>
    <w:rsid w:val="00134C8F"/>
    <w:rsid w:val="00137065"/>
    <w:rsid w:val="001433DA"/>
    <w:rsid w:val="00152D16"/>
    <w:rsid w:val="00153A41"/>
    <w:rsid w:val="00156931"/>
    <w:rsid w:val="00161696"/>
    <w:rsid w:val="0018025F"/>
    <w:rsid w:val="001D2565"/>
    <w:rsid w:val="001D6AA5"/>
    <w:rsid w:val="001D7ABF"/>
    <w:rsid w:val="001E7856"/>
    <w:rsid w:val="00201A82"/>
    <w:rsid w:val="00203551"/>
    <w:rsid w:val="00205D39"/>
    <w:rsid w:val="00207772"/>
    <w:rsid w:val="00211B61"/>
    <w:rsid w:val="0021369D"/>
    <w:rsid w:val="0022029A"/>
    <w:rsid w:val="002231BC"/>
    <w:rsid w:val="00223EFA"/>
    <w:rsid w:val="00236600"/>
    <w:rsid w:val="00240AA7"/>
    <w:rsid w:val="00242482"/>
    <w:rsid w:val="00247342"/>
    <w:rsid w:val="002537B5"/>
    <w:rsid w:val="0025552D"/>
    <w:rsid w:val="00260772"/>
    <w:rsid w:val="00266180"/>
    <w:rsid w:val="00280B93"/>
    <w:rsid w:val="00280F56"/>
    <w:rsid w:val="002964A9"/>
    <w:rsid w:val="002A1E4C"/>
    <w:rsid w:val="002A2EBD"/>
    <w:rsid w:val="002A7657"/>
    <w:rsid w:val="002B4E21"/>
    <w:rsid w:val="002B5A96"/>
    <w:rsid w:val="002C1EED"/>
    <w:rsid w:val="002C5B12"/>
    <w:rsid w:val="002C6924"/>
    <w:rsid w:val="002D0124"/>
    <w:rsid w:val="002D170F"/>
    <w:rsid w:val="002E0F85"/>
    <w:rsid w:val="002E277A"/>
    <w:rsid w:val="002E472E"/>
    <w:rsid w:val="002E70A3"/>
    <w:rsid w:val="002F0F2F"/>
    <w:rsid w:val="002F221F"/>
    <w:rsid w:val="002F689A"/>
    <w:rsid w:val="002F7C67"/>
    <w:rsid w:val="00301B8A"/>
    <w:rsid w:val="003043EF"/>
    <w:rsid w:val="00305489"/>
    <w:rsid w:val="00306B03"/>
    <w:rsid w:val="003170F0"/>
    <w:rsid w:val="00320937"/>
    <w:rsid w:val="00321E2B"/>
    <w:rsid w:val="00333A7A"/>
    <w:rsid w:val="00342420"/>
    <w:rsid w:val="003430E9"/>
    <w:rsid w:val="00344016"/>
    <w:rsid w:val="00350B62"/>
    <w:rsid w:val="003528EC"/>
    <w:rsid w:val="003559FF"/>
    <w:rsid w:val="00356495"/>
    <w:rsid w:val="00362C34"/>
    <w:rsid w:val="00367B06"/>
    <w:rsid w:val="00380DC9"/>
    <w:rsid w:val="00381CDC"/>
    <w:rsid w:val="00383CB0"/>
    <w:rsid w:val="00385E10"/>
    <w:rsid w:val="00396FB5"/>
    <w:rsid w:val="003A182D"/>
    <w:rsid w:val="003A7A09"/>
    <w:rsid w:val="003B4022"/>
    <w:rsid w:val="003C2100"/>
    <w:rsid w:val="003E093B"/>
    <w:rsid w:val="00401582"/>
    <w:rsid w:val="00401D08"/>
    <w:rsid w:val="00403055"/>
    <w:rsid w:val="004060C9"/>
    <w:rsid w:val="00420268"/>
    <w:rsid w:val="00421BB0"/>
    <w:rsid w:val="00423032"/>
    <w:rsid w:val="004253A3"/>
    <w:rsid w:val="00425854"/>
    <w:rsid w:val="00425BA6"/>
    <w:rsid w:val="00430A90"/>
    <w:rsid w:val="004347FA"/>
    <w:rsid w:val="004377F5"/>
    <w:rsid w:val="00443C38"/>
    <w:rsid w:val="004500F9"/>
    <w:rsid w:val="00455739"/>
    <w:rsid w:val="00462530"/>
    <w:rsid w:val="00472B26"/>
    <w:rsid w:val="00472D15"/>
    <w:rsid w:val="004754D7"/>
    <w:rsid w:val="00480B2D"/>
    <w:rsid w:val="004837AF"/>
    <w:rsid w:val="00483F4D"/>
    <w:rsid w:val="004921C4"/>
    <w:rsid w:val="00492544"/>
    <w:rsid w:val="00493310"/>
    <w:rsid w:val="00493422"/>
    <w:rsid w:val="0049563E"/>
    <w:rsid w:val="004B03C9"/>
    <w:rsid w:val="004B4C35"/>
    <w:rsid w:val="004B6E4A"/>
    <w:rsid w:val="004C5B70"/>
    <w:rsid w:val="004D298A"/>
    <w:rsid w:val="004D5C20"/>
    <w:rsid w:val="004D793B"/>
    <w:rsid w:val="004E3ACF"/>
    <w:rsid w:val="004E479B"/>
    <w:rsid w:val="004F298A"/>
    <w:rsid w:val="004F3E75"/>
    <w:rsid w:val="004F4B7B"/>
    <w:rsid w:val="004F67C3"/>
    <w:rsid w:val="00500C1E"/>
    <w:rsid w:val="00500E85"/>
    <w:rsid w:val="00502DB4"/>
    <w:rsid w:val="005056C4"/>
    <w:rsid w:val="005100F0"/>
    <w:rsid w:val="005130E3"/>
    <w:rsid w:val="0051364D"/>
    <w:rsid w:val="00525D9B"/>
    <w:rsid w:val="00527860"/>
    <w:rsid w:val="00531498"/>
    <w:rsid w:val="005342BD"/>
    <w:rsid w:val="00536354"/>
    <w:rsid w:val="005368B6"/>
    <w:rsid w:val="00542865"/>
    <w:rsid w:val="00543999"/>
    <w:rsid w:val="005507FF"/>
    <w:rsid w:val="00556F2B"/>
    <w:rsid w:val="00564DA8"/>
    <w:rsid w:val="005679AE"/>
    <w:rsid w:val="00572BBB"/>
    <w:rsid w:val="005A0A48"/>
    <w:rsid w:val="005A6BFA"/>
    <w:rsid w:val="005A7B38"/>
    <w:rsid w:val="005B44E3"/>
    <w:rsid w:val="005B480C"/>
    <w:rsid w:val="005B6409"/>
    <w:rsid w:val="005C2478"/>
    <w:rsid w:val="005C3F29"/>
    <w:rsid w:val="005D025B"/>
    <w:rsid w:val="005E0F94"/>
    <w:rsid w:val="005E3F0A"/>
    <w:rsid w:val="005E733F"/>
    <w:rsid w:val="005F3316"/>
    <w:rsid w:val="006013DA"/>
    <w:rsid w:val="006060B9"/>
    <w:rsid w:val="0061672C"/>
    <w:rsid w:val="0061693A"/>
    <w:rsid w:val="00624DCC"/>
    <w:rsid w:val="00641846"/>
    <w:rsid w:val="0064744B"/>
    <w:rsid w:val="0065422E"/>
    <w:rsid w:val="00660235"/>
    <w:rsid w:val="00660AC5"/>
    <w:rsid w:val="00663901"/>
    <w:rsid w:val="0066511C"/>
    <w:rsid w:val="006728D3"/>
    <w:rsid w:val="00685AAF"/>
    <w:rsid w:val="006941C1"/>
    <w:rsid w:val="006971C3"/>
    <w:rsid w:val="006A0245"/>
    <w:rsid w:val="006A735C"/>
    <w:rsid w:val="006B088B"/>
    <w:rsid w:val="006B4E6C"/>
    <w:rsid w:val="006B7834"/>
    <w:rsid w:val="006C495F"/>
    <w:rsid w:val="006D4910"/>
    <w:rsid w:val="006E2949"/>
    <w:rsid w:val="006E3FC4"/>
    <w:rsid w:val="006E4FB9"/>
    <w:rsid w:val="006E544D"/>
    <w:rsid w:val="006E5941"/>
    <w:rsid w:val="006E6615"/>
    <w:rsid w:val="006F0A32"/>
    <w:rsid w:val="006F4CB4"/>
    <w:rsid w:val="00700E92"/>
    <w:rsid w:val="00706365"/>
    <w:rsid w:val="0071123F"/>
    <w:rsid w:val="00713B35"/>
    <w:rsid w:val="00715DE6"/>
    <w:rsid w:val="00724AB7"/>
    <w:rsid w:val="007334F3"/>
    <w:rsid w:val="0073390E"/>
    <w:rsid w:val="00737933"/>
    <w:rsid w:val="00740155"/>
    <w:rsid w:val="0074407C"/>
    <w:rsid w:val="00752B2D"/>
    <w:rsid w:val="0076458C"/>
    <w:rsid w:val="00764918"/>
    <w:rsid w:val="00764B36"/>
    <w:rsid w:val="00766C72"/>
    <w:rsid w:val="007742D1"/>
    <w:rsid w:val="007774AA"/>
    <w:rsid w:val="00784DE2"/>
    <w:rsid w:val="007A0E9B"/>
    <w:rsid w:val="007A1CE8"/>
    <w:rsid w:val="007B07B3"/>
    <w:rsid w:val="007C5FFA"/>
    <w:rsid w:val="007C6DCE"/>
    <w:rsid w:val="007D0422"/>
    <w:rsid w:val="007D5218"/>
    <w:rsid w:val="007D6041"/>
    <w:rsid w:val="007E0AA3"/>
    <w:rsid w:val="007F59E8"/>
    <w:rsid w:val="008031AD"/>
    <w:rsid w:val="00810C27"/>
    <w:rsid w:val="00821B6D"/>
    <w:rsid w:val="00824C48"/>
    <w:rsid w:val="008254B5"/>
    <w:rsid w:val="00830ED8"/>
    <w:rsid w:val="00835AD6"/>
    <w:rsid w:val="00850289"/>
    <w:rsid w:val="00850A44"/>
    <w:rsid w:val="00853862"/>
    <w:rsid w:val="00857CB2"/>
    <w:rsid w:val="008612B9"/>
    <w:rsid w:val="00863B80"/>
    <w:rsid w:val="00870BED"/>
    <w:rsid w:val="00876554"/>
    <w:rsid w:val="0088162D"/>
    <w:rsid w:val="00883C9D"/>
    <w:rsid w:val="008A3192"/>
    <w:rsid w:val="008A711A"/>
    <w:rsid w:val="008B351D"/>
    <w:rsid w:val="008B589F"/>
    <w:rsid w:val="008B6563"/>
    <w:rsid w:val="008B730B"/>
    <w:rsid w:val="008C30B3"/>
    <w:rsid w:val="008C3435"/>
    <w:rsid w:val="008C5D56"/>
    <w:rsid w:val="008D2C02"/>
    <w:rsid w:val="008D663E"/>
    <w:rsid w:val="008E1CAE"/>
    <w:rsid w:val="008E2605"/>
    <w:rsid w:val="008E78A9"/>
    <w:rsid w:val="008F5042"/>
    <w:rsid w:val="008F6CAD"/>
    <w:rsid w:val="008F7969"/>
    <w:rsid w:val="009000D7"/>
    <w:rsid w:val="00904CF1"/>
    <w:rsid w:val="00905EAB"/>
    <w:rsid w:val="00907FA5"/>
    <w:rsid w:val="00911EE4"/>
    <w:rsid w:val="00912BAC"/>
    <w:rsid w:val="00923DFB"/>
    <w:rsid w:val="0094287D"/>
    <w:rsid w:val="0095213F"/>
    <w:rsid w:val="00961680"/>
    <w:rsid w:val="00971C10"/>
    <w:rsid w:val="00975287"/>
    <w:rsid w:val="009816CA"/>
    <w:rsid w:val="00982B4E"/>
    <w:rsid w:val="009854C4"/>
    <w:rsid w:val="00985C78"/>
    <w:rsid w:val="00986CAA"/>
    <w:rsid w:val="00991C6C"/>
    <w:rsid w:val="00997A0A"/>
    <w:rsid w:val="009B160E"/>
    <w:rsid w:val="009B1678"/>
    <w:rsid w:val="009C4D2A"/>
    <w:rsid w:val="009C6678"/>
    <w:rsid w:val="009D2330"/>
    <w:rsid w:val="009D427B"/>
    <w:rsid w:val="009D509E"/>
    <w:rsid w:val="009D6C26"/>
    <w:rsid w:val="009E3F8F"/>
    <w:rsid w:val="009F2011"/>
    <w:rsid w:val="009F4F41"/>
    <w:rsid w:val="00A004B8"/>
    <w:rsid w:val="00A01D15"/>
    <w:rsid w:val="00A077D9"/>
    <w:rsid w:val="00A11D0F"/>
    <w:rsid w:val="00A15A41"/>
    <w:rsid w:val="00A2003A"/>
    <w:rsid w:val="00A21CC0"/>
    <w:rsid w:val="00A24C3C"/>
    <w:rsid w:val="00A268EF"/>
    <w:rsid w:val="00A33011"/>
    <w:rsid w:val="00A54F5F"/>
    <w:rsid w:val="00A561A0"/>
    <w:rsid w:val="00A61DAA"/>
    <w:rsid w:val="00A671C3"/>
    <w:rsid w:val="00A679DB"/>
    <w:rsid w:val="00A7204A"/>
    <w:rsid w:val="00A85880"/>
    <w:rsid w:val="00A873F5"/>
    <w:rsid w:val="00AA5D4D"/>
    <w:rsid w:val="00AC40D5"/>
    <w:rsid w:val="00AD14B9"/>
    <w:rsid w:val="00AE2528"/>
    <w:rsid w:val="00AE25BB"/>
    <w:rsid w:val="00AF09BE"/>
    <w:rsid w:val="00AF4130"/>
    <w:rsid w:val="00AF5954"/>
    <w:rsid w:val="00B04B49"/>
    <w:rsid w:val="00B06436"/>
    <w:rsid w:val="00B06CA1"/>
    <w:rsid w:val="00B10CDA"/>
    <w:rsid w:val="00B15003"/>
    <w:rsid w:val="00B35A83"/>
    <w:rsid w:val="00B36427"/>
    <w:rsid w:val="00B40EE6"/>
    <w:rsid w:val="00B4107A"/>
    <w:rsid w:val="00B65BF6"/>
    <w:rsid w:val="00B66617"/>
    <w:rsid w:val="00B66956"/>
    <w:rsid w:val="00B71A03"/>
    <w:rsid w:val="00B85C12"/>
    <w:rsid w:val="00B955C4"/>
    <w:rsid w:val="00BB5F38"/>
    <w:rsid w:val="00BC35C1"/>
    <w:rsid w:val="00BC6D2F"/>
    <w:rsid w:val="00BD61C2"/>
    <w:rsid w:val="00BD7955"/>
    <w:rsid w:val="00BD7CC6"/>
    <w:rsid w:val="00BE44C8"/>
    <w:rsid w:val="00BF1805"/>
    <w:rsid w:val="00C00C3F"/>
    <w:rsid w:val="00C011BE"/>
    <w:rsid w:val="00C0584B"/>
    <w:rsid w:val="00C10928"/>
    <w:rsid w:val="00C1216E"/>
    <w:rsid w:val="00C21664"/>
    <w:rsid w:val="00C2439F"/>
    <w:rsid w:val="00C25368"/>
    <w:rsid w:val="00C27223"/>
    <w:rsid w:val="00C3078C"/>
    <w:rsid w:val="00C31AC6"/>
    <w:rsid w:val="00C41216"/>
    <w:rsid w:val="00C41921"/>
    <w:rsid w:val="00C42489"/>
    <w:rsid w:val="00C454B2"/>
    <w:rsid w:val="00C454DE"/>
    <w:rsid w:val="00C47AF1"/>
    <w:rsid w:val="00C557E0"/>
    <w:rsid w:val="00C6660F"/>
    <w:rsid w:val="00C71516"/>
    <w:rsid w:val="00C80BD1"/>
    <w:rsid w:val="00C84CE6"/>
    <w:rsid w:val="00C90D9E"/>
    <w:rsid w:val="00C923A9"/>
    <w:rsid w:val="00CC01CC"/>
    <w:rsid w:val="00CC11B1"/>
    <w:rsid w:val="00CC2690"/>
    <w:rsid w:val="00CC6FF2"/>
    <w:rsid w:val="00CE3549"/>
    <w:rsid w:val="00CE482D"/>
    <w:rsid w:val="00CE5775"/>
    <w:rsid w:val="00CF162B"/>
    <w:rsid w:val="00D00E5D"/>
    <w:rsid w:val="00D0211F"/>
    <w:rsid w:val="00D04659"/>
    <w:rsid w:val="00D04E63"/>
    <w:rsid w:val="00D11138"/>
    <w:rsid w:val="00D16E6C"/>
    <w:rsid w:val="00D23FD7"/>
    <w:rsid w:val="00D33F63"/>
    <w:rsid w:val="00D34920"/>
    <w:rsid w:val="00D41F75"/>
    <w:rsid w:val="00D4493C"/>
    <w:rsid w:val="00D44BF2"/>
    <w:rsid w:val="00D46428"/>
    <w:rsid w:val="00D7191B"/>
    <w:rsid w:val="00D7233F"/>
    <w:rsid w:val="00D7490B"/>
    <w:rsid w:val="00D85D37"/>
    <w:rsid w:val="00D91421"/>
    <w:rsid w:val="00D92879"/>
    <w:rsid w:val="00DA1ADA"/>
    <w:rsid w:val="00DA465E"/>
    <w:rsid w:val="00DA52FF"/>
    <w:rsid w:val="00DB40EF"/>
    <w:rsid w:val="00DC77B9"/>
    <w:rsid w:val="00DD644F"/>
    <w:rsid w:val="00E016F4"/>
    <w:rsid w:val="00E01B74"/>
    <w:rsid w:val="00E126E4"/>
    <w:rsid w:val="00E132B9"/>
    <w:rsid w:val="00E14A13"/>
    <w:rsid w:val="00E1641C"/>
    <w:rsid w:val="00E25B65"/>
    <w:rsid w:val="00E31C18"/>
    <w:rsid w:val="00E33EF4"/>
    <w:rsid w:val="00E35E40"/>
    <w:rsid w:val="00E41CEC"/>
    <w:rsid w:val="00E53AB8"/>
    <w:rsid w:val="00E540A4"/>
    <w:rsid w:val="00E57E5F"/>
    <w:rsid w:val="00E60543"/>
    <w:rsid w:val="00E63FE7"/>
    <w:rsid w:val="00E64ADA"/>
    <w:rsid w:val="00E67AB7"/>
    <w:rsid w:val="00E70BB8"/>
    <w:rsid w:val="00E727A4"/>
    <w:rsid w:val="00E80AA7"/>
    <w:rsid w:val="00E81F69"/>
    <w:rsid w:val="00E82A64"/>
    <w:rsid w:val="00E96ADE"/>
    <w:rsid w:val="00EA05AE"/>
    <w:rsid w:val="00EA1CD7"/>
    <w:rsid w:val="00EA44BC"/>
    <w:rsid w:val="00EA5329"/>
    <w:rsid w:val="00EA64DD"/>
    <w:rsid w:val="00EB0389"/>
    <w:rsid w:val="00EB2EB1"/>
    <w:rsid w:val="00EB7783"/>
    <w:rsid w:val="00ED2408"/>
    <w:rsid w:val="00ED7FA0"/>
    <w:rsid w:val="00EE49D0"/>
    <w:rsid w:val="00EE75FF"/>
    <w:rsid w:val="00EF48AB"/>
    <w:rsid w:val="00F068FB"/>
    <w:rsid w:val="00F07705"/>
    <w:rsid w:val="00F155D7"/>
    <w:rsid w:val="00F1587F"/>
    <w:rsid w:val="00F166D4"/>
    <w:rsid w:val="00F25064"/>
    <w:rsid w:val="00F35A2C"/>
    <w:rsid w:val="00F4019C"/>
    <w:rsid w:val="00F45027"/>
    <w:rsid w:val="00F56731"/>
    <w:rsid w:val="00F57A55"/>
    <w:rsid w:val="00F708F6"/>
    <w:rsid w:val="00F747F9"/>
    <w:rsid w:val="00F75DBC"/>
    <w:rsid w:val="00F774CC"/>
    <w:rsid w:val="00F776D3"/>
    <w:rsid w:val="00F77E28"/>
    <w:rsid w:val="00F83E9D"/>
    <w:rsid w:val="00F8725E"/>
    <w:rsid w:val="00F91523"/>
    <w:rsid w:val="00F92E27"/>
    <w:rsid w:val="00F97619"/>
    <w:rsid w:val="00FA172F"/>
    <w:rsid w:val="00FA17C6"/>
    <w:rsid w:val="00FA30BF"/>
    <w:rsid w:val="00FA481C"/>
    <w:rsid w:val="00FA70DA"/>
    <w:rsid w:val="00FB3011"/>
    <w:rsid w:val="00FB52F8"/>
    <w:rsid w:val="00FC2036"/>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546EF6D"/>
  <w15:chartTrackingRefBased/>
  <w15:docId w15:val="{8B27DC03-EECB-4482-90B4-72C00EEA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qFormat/>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F8725E"/>
    <w:pPr>
      <w:suppressAutoHyphens w:val="0"/>
      <w:spacing w:before="120" w:after="120"/>
    </w:pPr>
    <w:rPr>
      <w:rFonts w:ascii="Century Gothic" w:eastAsia="Times New Roman" w:hAnsi="Century Gothic"/>
      <w:sz w:val="22"/>
      <w:szCs w:val="24"/>
    </w:r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8725E"/>
    <w:rPr>
      <w:rFonts w:ascii="Century Gothic" w:eastAsia="Times New Roman" w:hAnsi="Century Gothic" w:cs="Times New Roman"/>
      <w:szCs w:val="24"/>
    </w:rPr>
  </w:style>
  <w:style w:type="paragraph" w:customStyle="1" w:styleId="OutHead1">
    <w:name w:val="OutHead1"/>
    <w:basedOn w:val="Normal"/>
    <w:next w:val="Normal"/>
    <w:uiPriority w:val="99"/>
    <w:rsid w:val="000201A1"/>
    <w:pPr>
      <w:keepNext/>
      <w:numPr>
        <w:numId w:val="27"/>
      </w:numPr>
      <w:tabs>
        <w:tab w:val="left" w:pos="720"/>
      </w:tabs>
      <w:suppressAutoHyphens w:val="0"/>
      <w:spacing w:after="240"/>
      <w:outlineLvl w:val="0"/>
    </w:pPr>
    <w:rPr>
      <w:rFonts w:eastAsia="Times New Roman"/>
      <w:b/>
      <w:szCs w:val="20"/>
    </w:rPr>
  </w:style>
  <w:style w:type="paragraph" w:customStyle="1" w:styleId="OutHead2">
    <w:name w:val="OutHead2"/>
    <w:basedOn w:val="Normal"/>
    <w:next w:val="Normal"/>
    <w:link w:val="OutHead2Char"/>
    <w:uiPriority w:val="99"/>
    <w:rsid w:val="000201A1"/>
    <w:pPr>
      <w:numPr>
        <w:ilvl w:val="1"/>
        <w:numId w:val="27"/>
      </w:numPr>
      <w:suppressAutoHyphens w:val="0"/>
      <w:spacing w:after="240"/>
      <w:outlineLvl w:val="1"/>
    </w:pPr>
    <w:rPr>
      <w:rFonts w:eastAsia="Times New Roman"/>
      <w:b/>
      <w:szCs w:val="20"/>
    </w:rPr>
  </w:style>
  <w:style w:type="paragraph" w:customStyle="1" w:styleId="OutHead3">
    <w:name w:val="OutHead3"/>
    <w:basedOn w:val="Normal"/>
    <w:next w:val="Normal"/>
    <w:link w:val="OutHead3Char"/>
    <w:uiPriority w:val="99"/>
    <w:rsid w:val="000201A1"/>
    <w:pPr>
      <w:numPr>
        <w:ilvl w:val="2"/>
        <w:numId w:val="27"/>
      </w:numPr>
      <w:suppressAutoHyphens w:val="0"/>
      <w:spacing w:after="240"/>
      <w:outlineLvl w:val="2"/>
    </w:pPr>
    <w:rPr>
      <w:rFonts w:ascii="Times New Roman Bold" w:eastAsia="Times New Roman" w:hAnsi="Times New Roman Bold"/>
      <w:b/>
      <w:szCs w:val="24"/>
    </w:rPr>
  </w:style>
  <w:style w:type="paragraph" w:customStyle="1" w:styleId="OutHead4">
    <w:name w:val="OutHead4"/>
    <w:basedOn w:val="Normal"/>
    <w:next w:val="Normal"/>
    <w:uiPriority w:val="99"/>
    <w:rsid w:val="000201A1"/>
    <w:pPr>
      <w:numPr>
        <w:ilvl w:val="3"/>
        <w:numId w:val="27"/>
      </w:numPr>
      <w:tabs>
        <w:tab w:val="left" w:pos="3060"/>
      </w:tabs>
      <w:suppressAutoHyphens w:val="0"/>
      <w:spacing w:after="240"/>
      <w:outlineLvl w:val="3"/>
    </w:pPr>
    <w:rPr>
      <w:rFonts w:eastAsia="Times New Roman"/>
      <w:vanish/>
      <w:color w:val="008080"/>
      <w:szCs w:val="20"/>
    </w:rPr>
  </w:style>
  <w:style w:type="paragraph" w:customStyle="1" w:styleId="OutHead5">
    <w:name w:val="OutHead5"/>
    <w:basedOn w:val="Normal"/>
    <w:next w:val="Normal"/>
    <w:uiPriority w:val="99"/>
    <w:rsid w:val="000201A1"/>
    <w:pPr>
      <w:numPr>
        <w:ilvl w:val="4"/>
        <w:numId w:val="27"/>
      </w:numPr>
      <w:suppressAutoHyphens w:val="0"/>
      <w:spacing w:after="240"/>
      <w:outlineLvl w:val="4"/>
    </w:pPr>
    <w:rPr>
      <w:rFonts w:eastAsia="Times New Roman"/>
      <w:b/>
      <w:szCs w:val="20"/>
    </w:rPr>
  </w:style>
  <w:style w:type="paragraph" w:customStyle="1" w:styleId="OutHead6">
    <w:name w:val="OutHead6"/>
    <w:basedOn w:val="Normal"/>
    <w:next w:val="Normal"/>
    <w:uiPriority w:val="99"/>
    <w:rsid w:val="000201A1"/>
    <w:pPr>
      <w:numPr>
        <w:ilvl w:val="5"/>
        <w:numId w:val="27"/>
      </w:numPr>
      <w:suppressAutoHyphens w:val="0"/>
      <w:spacing w:after="240"/>
      <w:outlineLvl w:val="5"/>
    </w:pPr>
    <w:rPr>
      <w:rFonts w:eastAsia="Times New Roman"/>
      <w:b/>
      <w:szCs w:val="20"/>
    </w:rPr>
  </w:style>
  <w:style w:type="paragraph" w:customStyle="1" w:styleId="OutHead7">
    <w:name w:val="OutHead7"/>
    <w:basedOn w:val="Normal"/>
    <w:next w:val="Normal"/>
    <w:uiPriority w:val="99"/>
    <w:rsid w:val="000201A1"/>
    <w:pPr>
      <w:numPr>
        <w:ilvl w:val="6"/>
        <w:numId w:val="27"/>
      </w:numPr>
      <w:suppressAutoHyphens w:val="0"/>
      <w:spacing w:after="240"/>
      <w:outlineLvl w:val="6"/>
    </w:pPr>
    <w:rPr>
      <w:rFonts w:eastAsia="Times New Roman"/>
      <w:b/>
      <w:szCs w:val="20"/>
    </w:rPr>
  </w:style>
  <w:style w:type="paragraph" w:customStyle="1" w:styleId="OutHead8">
    <w:name w:val="OutHead8"/>
    <w:basedOn w:val="Normal"/>
    <w:next w:val="Normal"/>
    <w:rsid w:val="000201A1"/>
    <w:pPr>
      <w:numPr>
        <w:ilvl w:val="7"/>
        <w:numId w:val="27"/>
      </w:numPr>
      <w:suppressAutoHyphens w:val="0"/>
      <w:spacing w:after="240"/>
      <w:outlineLvl w:val="7"/>
    </w:pPr>
    <w:rPr>
      <w:rFonts w:eastAsia="Times New Roman"/>
      <w:b/>
      <w:szCs w:val="20"/>
    </w:rPr>
  </w:style>
  <w:style w:type="character" w:customStyle="1" w:styleId="OutHead2Char">
    <w:name w:val="OutHead2 Char"/>
    <w:link w:val="OutHead2"/>
    <w:uiPriority w:val="99"/>
    <w:rsid w:val="000201A1"/>
    <w:rPr>
      <w:rFonts w:ascii="Times New Roman" w:eastAsia="Times New Roman" w:hAnsi="Times New Roman" w:cs="Times New Roman"/>
      <w:b/>
      <w:sz w:val="24"/>
      <w:szCs w:val="20"/>
    </w:rPr>
  </w:style>
  <w:style w:type="character" w:customStyle="1" w:styleId="OutHead3Char">
    <w:name w:val="OutHead3 Char"/>
    <w:link w:val="OutHead3"/>
    <w:uiPriority w:val="99"/>
    <w:rsid w:val="000201A1"/>
    <w:rPr>
      <w:rFonts w:ascii="Times New Roman Bold" w:eastAsia="Times New Roman" w:hAnsi="Times New Roman Bold" w:cs="Times New Roman"/>
      <w:b/>
      <w:sz w:val="24"/>
      <w:szCs w:val="24"/>
    </w:rPr>
  </w:style>
  <w:style w:type="character" w:styleId="UnresolvedMention">
    <w:name w:val="Unresolved Mention"/>
    <w:basedOn w:val="DefaultParagraphFont"/>
    <w:uiPriority w:val="99"/>
    <w:semiHidden/>
    <w:unhideWhenUsed/>
    <w:rsid w:val="00542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ErdkampJ@CalSAWS.org"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3.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86</Pages>
  <Words>32321</Words>
  <Characters>189725</Characters>
  <Application>Microsoft Office Word</Application>
  <DocSecurity>0</DocSecurity>
  <Lines>3579</Lines>
  <Paragraphs>1510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3</cp:revision>
  <cp:lastPrinted>2022-03-10T22:08:00Z</cp:lastPrinted>
  <dcterms:created xsi:type="dcterms:W3CDTF">2025-05-28T16:25:00Z</dcterms:created>
  <dcterms:modified xsi:type="dcterms:W3CDTF">2025-05-28T17:27:00Z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